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EC" w:rsidRDefault="00C725B0">
      <w:pPr>
        <w:pStyle w:val="Sommario1"/>
        <w:tabs>
          <w:tab w:val="right" w:pos="9629"/>
        </w:tabs>
        <w:rPr>
          <w:rFonts w:asciiTheme="minorHAnsi" w:eastAsiaTheme="minorEastAsia" w:hAnsiTheme="minorHAnsi" w:cstheme="minorBidi"/>
          <w:b w:val="0"/>
          <w:bCs w:val="0"/>
          <w:caps w:val="0"/>
          <w:noProof/>
          <w:color w:val="auto"/>
          <w:sz w:val="22"/>
          <w:szCs w:val="22"/>
          <w:lang w:val="it-IT"/>
        </w:rPr>
      </w:pPr>
      <w:r w:rsidRPr="00C725B0">
        <w:rPr>
          <w:rFonts w:ascii="Courier New" w:hAnsi="Courier New" w:cs="Courier New"/>
          <w:bCs w:val="0"/>
          <w:caps w:val="0"/>
          <w:noProof/>
          <w:color w:val="auto"/>
          <w:sz w:val="22"/>
          <w:szCs w:val="22"/>
          <w:lang w:val="it-IT"/>
        </w:rPr>
        <w:fldChar w:fldCharType="begin"/>
      </w:r>
      <w:r w:rsidR="000A0C2F" w:rsidRPr="0074143F">
        <w:rPr>
          <w:rFonts w:ascii="Courier New" w:hAnsi="Courier New" w:cs="Courier New"/>
          <w:bCs w:val="0"/>
          <w:caps w:val="0"/>
          <w:noProof/>
          <w:color w:val="auto"/>
          <w:sz w:val="22"/>
          <w:szCs w:val="22"/>
          <w:lang w:val="it-IT"/>
        </w:rPr>
        <w:instrText xml:space="preserve"> TOC \o "1-5" \h \z \u </w:instrText>
      </w:r>
      <w:r w:rsidRPr="00C725B0">
        <w:rPr>
          <w:rFonts w:ascii="Courier New" w:hAnsi="Courier New" w:cs="Courier New"/>
          <w:bCs w:val="0"/>
          <w:caps w:val="0"/>
          <w:noProof/>
          <w:color w:val="auto"/>
          <w:sz w:val="22"/>
          <w:szCs w:val="22"/>
          <w:lang w:val="it-IT"/>
        </w:rPr>
        <w:fldChar w:fldCharType="separate"/>
      </w:r>
      <w:hyperlink w:anchor="_Toc410144220" w:history="1">
        <w:r w:rsidR="003112EC" w:rsidRPr="007B72AE">
          <w:rPr>
            <w:rStyle w:val="Collegamentoipertestuale"/>
            <w:noProof/>
            <w:lang w:val="it-IT"/>
          </w:rPr>
          <w:t>PARTE I</w:t>
        </w:r>
        <w:r w:rsidR="003112EC">
          <w:rPr>
            <w:noProof/>
            <w:webHidden/>
          </w:rPr>
          <w:tab/>
        </w:r>
        <w:r>
          <w:rPr>
            <w:noProof/>
            <w:webHidden/>
          </w:rPr>
          <w:fldChar w:fldCharType="begin"/>
        </w:r>
        <w:r w:rsidR="003112EC">
          <w:rPr>
            <w:noProof/>
            <w:webHidden/>
          </w:rPr>
          <w:instrText xml:space="preserve"> PAGEREF _Toc410144220 \h </w:instrText>
        </w:r>
        <w:r>
          <w:rPr>
            <w:noProof/>
            <w:webHidden/>
          </w:rPr>
        </w:r>
        <w:r>
          <w:rPr>
            <w:noProof/>
            <w:webHidden/>
          </w:rPr>
          <w:fldChar w:fldCharType="separate"/>
        </w:r>
        <w:r w:rsidR="007B32FF">
          <w:rPr>
            <w:noProof/>
            <w:webHidden/>
          </w:rPr>
          <w:t>4</w:t>
        </w:r>
        <w:r>
          <w:rPr>
            <w:noProof/>
            <w:webHidden/>
          </w:rPr>
          <w:fldChar w:fldCharType="end"/>
        </w:r>
      </w:hyperlink>
    </w:p>
    <w:p w:rsidR="003112EC" w:rsidRDefault="00C725B0">
      <w:pPr>
        <w:pStyle w:val="Sommario1"/>
        <w:tabs>
          <w:tab w:val="right" w:pos="9629"/>
        </w:tabs>
        <w:rPr>
          <w:rFonts w:asciiTheme="minorHAnsi" w:eastAsiaTheme="minorEastAsia" w:hAnsiTheme="minorHAnsi" w:cstheme="minorBidi"/>
          <w:b w:val="0"/>
          <w:bCs w:val="0"/>
          <w:caps w:val="0"/>
          <w:noProof/>
          <w:color w:val="auto"/>
          <w:sz w:val="22"/>
          <w:szCs w:val="22"/>
          <w:lang w:val="it-IT"/>
        </w:rPr>
      </w:pPr>
      <w:hyperlink w:anchor="_Toc410144221" w:history="1">
        <w:r w:rsidR="003112EC" w:rsidRPr="007B72AE">
          <w:rPr>
            <w:rStyle w:val="Collegamentoipertestuale"/>
            <w:noProof/>
            <w:lang w:val="it-IT"/>
          </w:rPr>
          <w:t>QUALITÀ E PROVENIENZA DEI MATERIALI</w:t>
        </w:r>
        <w:r w:rsidR="003112EC">
          <w:rPr>
            <w:noProof/>
            <w:webHidden/>
          </w:rPr>
          <w:tab/>
        </w:r>
        <w:r>
          <w:rPr>
            <w:noProof/>
            <w:webHidden/>
          </w:rPr>
          <w:fldChar w:fldCharType="begin"/>
        </w:r>
        <w:r w:rsidR="003112EC">
          <w:rPr>
            <w:noProof/>
            <w:webHidden/>
          </w:rPr>
          <w:instrText xml:space="preserve"> PAGEREF _Toc410144221 \h </w:instrText>
        </w:r>
        <w:r>
          <w:rPr>
            <w:noProof/>
            <w:webHidden/>
          </w:rPr>
        </w:r>
        <w:r>
          <w:rPr>
            <w:noProof/>
            <w:webHidden/>
          </w:rPr>
          <w:fldChar w:fldCharType="separate"/>
        </w:r>
        <w:r w:rsidR="007B32FF">
          <w:rPr>
            <w:noProof/>
            <w:webHidden/>
          </w:rPr>
          <w:t>4</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22" w:history="1">
        <w:r w:rsidR="003112EC" w:rsidRPr="007B72AE">
          <w:rPr>
            <w:rStyle w:val="Collegamentoipertestuale"/>
            <w:rFonts w:ascii="Courier New" w:hAnsi="Courier New"/>
            <w:noProof/>
          </w:rPr>
          <w:t>Art. 1</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Qualità, provenienza e impiego dei materiali</w:t>
        </w:r>
        <w:r w:rsidR="003112EC">
          <w:rPr>
            <w:noProof/>
            <w:webHidden/>
          </w:rPr>
          <w:tab/>
        </w:r>
        <w:r>
          <w:rPr>
            <w:noProof/>
            <w:webHidden/>
          </w:rPr>
          <w:fldChar w:fldCharType="begin"/>
        </w:r>
        <w:r w:rsidR="003112EC">
          <w:rPr>
            <w:noProof/>
            <w:webHidden/>
          </w:rPr>
          <w:instrText xml:space="preserve"> PAGEREF _Toc410144222 \h </w:instrText>
        </w:r>
        <w:r>
          <w:rPr>
            <w:noProof/>
            <w:webHidden/>
          </w:rPr>
        </w:r>
        <w:r>
          <w:rPr>
            <w:noProof/>
            <w:webHidden/>
          </w:rPr>
          <w:fldChar w:fldCharType="separate"/>
        </w:r>
        <w:r w:rsidR="007B32FF">
          <w:rPr>
            <w:noProof/>
            <w:webHidden/>
          </w:rPr>
          <w:t>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3" w:history="1">
        <w:r w:rsidR="003112EC" w:rsidRPr="007B72AE">
          <w:rPr>
            <w:rStyle w:val="Collegamentoipertestuale"/>
            <w:rFonts w:ascii="Courier New" w:hAnsi="Courier New" w:cs="Courier New"/>
            <w:noProof/>
          </w:rPr>
          <w:t>1.1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Accettazione dei materiali</w:t>
        </w:r>
        <w:r w:rsidR="003112EC">
          <w:rPr>
            <w:noProof/>
            <w:webHidden/>
          </w:rPr>
          <w:tab/>
        </w:r>
        <w:r>
          <w:rPr>
            <w:noProof/>
            <w:webHidden/>
          </w:rPr>
          <w:fldChar w:fldCharType="begin"/>
        </w:r>
        <w:r w:rsidR="003112EC">
          <w:rPr>
            <w:noProof/>
            <w:webHidden/>
          </w:rPr>
          <w:instrText xml:space="preserve"> PAGEREF _Toc410144223 \h </w:instrText>
        </w:r>
        <w:r>
          <w:rPr>
            <w:noProof/>
            <w:webHidden/>
          </w:rPr>
        </w:r>
        <w:r>
          <w:rPr>
            <w:noProof/>
            <w:webHidden/>
          </w:rPr>
          <w:fldChar w:fldCharType="separate"/>
        </w:r>
        <w:r w:rsidR="007B32FF">
          <w:rPr>
            <w:noProof/>
            <w:webHidden/>
          </w:rPr>
          <w:t>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4" w:history="1">
        <w:r w:rsidR="003112EC" w:rsidRPr="007B72AE">
          <w:rPr>
            <w:rStyle w:val="Collegamentoipertestuale"/>
            <w:rFonts w:ascii="Courier New" w:hAnsi="Courier New" w:cs="Courier New"/>
            <w:noProof/>
          </w:rPr>
          <w:t>1.2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Conformità e Non Conformità al Capitolato Speciale</w:t>
        </w:r>
        <w:r w:rsidR="003112EC">
          <w:rPr>
            <w:noProof/>
            <w:webHidden/>
          </w:rPr>
          <w:tab/>
        </w:r>
        <w:r>
          <w:rPr>
            <w:noProof/>
            <w:webHidden/>
          </w:rPr>
          <w:fldChar w:fldCharType="begin"/>
        </w:r>
        <w:r w:rsidR="003112EC">
          <w:rPr>
            <w:noProof/>
            <w:webHidden/>
          </w:rPr>
          <w:instrText xml:space="preserve"> PAGEREF _Toc410144224 \h </w:instrText>
        </w:r>
        <w:r>
          <w:rPr>
            <w:noProof/>
            <w:webHidden/>
          </w:rPr>
        </w:r>
        <w:r>
          <w:rPr>
            <w:noProof/>
            <w:webHidden/>
          </w:rPr>
          <w:fldChar w:fldCharType="separate"/>
        </w:r>
        <w:r w:rsidR="007B32FF">
          <w:rPr>
            <w:noProof/>
            <w:webHidden/>
          </w:rPr>
          <w:t>6</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5" w:history="1">
        <w:r w:rsidR="003112EC" w:rsidRPr="007B72AE">
          <w:rPr>
            <w:rStyle w:val="Collegamentoipertestuale"/>
            <w:rFonts w:ascii="Courier New" w:hAnsi="Courier New" w:cs="Courier New"/>
            <w:noProof/>
          </w:rPr>
          <w:t>1.3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Impiego dei materiali</w:t>
        </w:r>
        <w:r w:rsidR="003112EC">
          <w:rPr>
            <w:noProof/>
            <w:webHidden/>
          </w:rPr>
          <w:tab/>
        </w:r>
        <w:r>
          <w:rPr>
            <w:noProof/>
            <w:webHidden/>
          </w:rPr>
          <w:fldChar w:fldCharType="begin"/>
        </w:r>
        <w:r w:rsidR="003112EC">
          <w:rPr>
            <w:noProof/>
            <w:webHidden/>
          </w:rPr>
          <w:instrText xml:space="preserve"> PAGEREF _Toc410144225 \h </w:instrText>
        </w:r>
        <w:r>
          <w:rPr>
            <w:noProof/>
            <w:webHidden/>
          </w:rPr>
        </w:r>
        <w:r>
          <w:rPr>
            <w:noProof/>
            <w:webHidden/>
          </w:rPr>
          <w:fldChar w:fldCharType="separate"/>
        </w:r>
        <w:r w:rsidR="007B32FF">
          <w:rPr>
            <w:noProof/>
            <w:webHidden/>
          </w:rPr>
          <w:t>6</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6" w:history="1">
        <w:r w:rsidR="003112EC" w:rsidRPr="007B72AE">
          <w:rPr>
            <w:rStyle w:val="Collegamentoipertestuale"/>
            <w:rFonts w:ascii="Courier New" w:hAnsi="Courier New" w:cs="Courier New"/>
            <w:noProof/>
          </w:rPr>
          <w:t>1.4</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Provvista dei materiali</w:t>
        </w:r>
        <w:r w:rsidR="003112EC">
          <w:rPr>
            <w:noProof/>
            <w:webHidden/>
          </w:rPr>
          <w:tab/>
        </w:r>
        <w:r>
          <w:rPr>
            <w:noProof/>
            <w:webHidden/>
          </w:rPr>
          <w:fldChar w:fldCharType="begin"/>
        </w:r>
        <w:r w:rsidR="003112EC">
          <w:rPr>
            <w:noProof/>
            <w:webHidden/>
          </w:rPr>
          <w:instrText xml:space="preserve"> PAGEREF _Toc410144226 \h </w:instrText>
        </w:r>
        <w:r>
          <w:rPr>
            <w:noProof/>
            <w:webHidden/>
          </w:rPr>
        </w:r>
        <w:r>
          <w:rPr>
            <w:noProof/>
            <w:webHidden/>
          </w:rPr>
          <w:fldChar w:fldCharType="separate"/>
        </w:r>
        <w:r w:rsidR="007B32FF">
          <w:rPr>
            <w:noProof/>
            <w:webHidden/>
          </w:rPr>
          <w:t>6</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7" w:history="1">
        <w:r w:rsidR="003112EC" w:rsidRPr="007B72AE">
          <w:rPr>
            <w:rStyle w:val="Collegamentoipertestuale"/>
            <w:rFonts w:ascii="Courier New" w:hAnsi="Courier New" w:cs="Courier New"/>
            <w:noProof/>
          </w:rPr>
          <w:t>1.5</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Sostituzione dei luoghi di provenienza dei materiali previsti in contratto</w:t>
        </w:r>
        <w:r w:rsidR="003112EC">
          <w:rPr>
            <w:noProof/>
            <w:webHidden/>
          </w:rPr>
          <w:tab/>
        </w:r>
        <w:r>
          <w:rPr>
            <w:noProof/>
            <w:webHidden/>
          </w:rPr>
          <w:fldChar w:fldCharType="begin"/>
        </w:r>
        <w:r w:rsidR="003112EC">
          <w:rPr>
            <w:noProof/>
            <w:webHidden/>
          </w:rPr>
          <w:instrText xml:space="preserve"> PAGEREF _Toc410144227 \h </w:instrText>
        </w:r>
        <w:r>
          <w:rPr>
            <w:noProof/>
            <w:webHidden/>
          </w:rPr>
        </w:r>
        <w:r>
          <w:rPr>
            <w:noProof/>
            <w:webHidden/>
          </w:rPr>
          <w:fldChar w:fldCharType="separate"/>
        </w:r>
        <w:r w:rsidR="007B32FF">
          <w:rPr>
            <w:noProof/>
            <w:webHidden/>
          </w:rPr>
          <w:t>7</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28" w:history="1">
        <w:r w:rsidR="003112EC" w:rsidRPr="007B72AE">
          <w:rPr>
            <w:rStyle w:val="Collegamentoipertestuale"/>
            <w:rFonts w:ascii="Courier New" w:hAnsi="Courier New" w:cs="Courier New"/>
            <w:noProof/>
          </w:rPr>
          <w:t>1.6</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Difetti di costruzione</w:t>
        </w:r>
        <w:r w:rsidR="003112EC">
          <w:rPr>
            <w:noProof/>
            <w:webHidden/>
          </w:rPr>
          <w:tab/>
        </w:r>
        <w:r>
          <w:rPr>
            <w:noProof/>
            <w:webHidden/>
          </w:rPr>
          <w:fldChar w:fldCharType="begin"/>
        </w:r>
        <w:r w:rsidR="003112EC">
          <w:rPr>
            <w:noProof/>
            <w:webHidden/>
          </w:rPr>
          <w:instrText xml:space="preserve"> PAGEREF _Toc410144228 \h </w:instrText>
        </w:r>
        <w:r>
          <w:rPr>
            <w:noProof/>
            <w:webHidden/>
          </w:rPr>
        </w:r>
        <w:r>
          <w:rPr>
            <w:noProof/>
            <w:webHidden/>
          </w:rPr>
          <w:fldChar w:fldCharType="separate"/>
        </w:r>
        <w:r w:rsidR="007B32FF">
          <w:rPr>
            <w:noProof/>
            <w:webHidden/>
          </w:rPr>
          <w:t>7</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29" w:history="1">
        <w:r w:rsidR="003112EC" w:rsidRPr="007B72AE">
          <w:rPr>
            <w:rStyle w:val="Collegamentoipertestuale"/>
            <w:rFonts w:ascii="Courier New" w:hAnsi="Courier New"/>
            <w:noProof/>
          </w:rPr>
          <w:t>Art. 2</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Dichiarazione di conformità e marcatura CE</w:t>
        </w:r>
        <w:r w:rsidR="003112EC">
          <w:rPr>
            <w:noProof/>
            <w:webHidden/>
          </w:rPr>
          <w:tab/>
        </w:r>
        <w:r>
          <w:rPr>
            <w:noProof/>
            <w:webHidden/>
          </w:rPr>
          <w:fldChar w:fldCharType="begin"/>
        </w:r>
        <w:r w:rsidR="003112EC">
          <w:rPr>
            <w:noProof/>
            <w:webHidden/>
          </w:rPr>
          <w:instrText xml:space="preserve"> PAGEREF _Toc410144229 \h </w:instrText>
        </w:r>
        <w:r>
          <w:rPr>
            <w:noProof/>
            <w:webHidden/>
          </w:rPr>
        </w:r>
        <w:r>
          <w:rPr>
            <w:noProof/>
            <w:webHidden/>
          </w:rPr>
          <w:fldChar w:fldCharType="separate"/>
        </w:r>
        <w:r w:rsidR="007B32FF">
          <w:rPr>
            <w:noProof/>
            <w:webHidden/>
          </w:rPr>
          <w:t>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30" w:history="1">
        <w:r w:rsidR="003112EC" w:rsidRPr="007B72AE">
          <w:rPr>
            <w:rStyle w:val="Collegamentoipertestuale"/>
            <w:rFonts w:ascii="Courier New" w:hAnsi="Courier New" w:cs="Courier New"/>
            <w:noProof/>
          </w:rPr>
          <w:t>2.1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Marcatura CE - Materiali</w:t>
        </w:r>
        <w:r w:rsidR="003112EC">
          <w:rPr>
            <w:noProof/>
            <w:webHidden/>
          </w:rPr>
          <w:tab/>
        </w:r>
        <w:r>
          <w:rPr>
            <w:noProof/>
            <w:webHidden/>
          </w:rPr>
          <w:fldChar w:fldCharType="begin"/>
        </w:r>
        <w:r w:rsidR="003112EC">
          <w:rPr>
            <w:noProof/>
            <w:webHidden/>
          </w:rPr>
          <w:instrText xml:space="preserve"> PAGEREF _Toc410144230 \h </w:instrText>
        </w:r>
        <w:r>
          <w:rPr>
            <w:noProof/>
            <w:webHidden/>
          </w:rPr>
        </w:r>
        <w:r>
          <w:rPr>
            <w:noProof/>
            <w:webHidden/>
          </w:rPr>
          <w:fldChar w:fldCharType="separate"/>
        </w:r>
        <w:r w:rsidR="007B32FF">
          <w:rPr>
            <w:noProof/>
            <w:webHidden/>
          </w:rPr>
          <w:t>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31" w:history="1">
        <w:r w:rsidR="003112EC" w:rsidRPr="007B72AE">
          <w:rPr>
            <w:rStyle w:val="Collegamentoipertestuale"/>
            <w:rFonts w:ascii="Courier New" w:hAnsi="Courier New" w:cs="Courier New"/>
            <w:noProof/>
          </w:rPr>
          <w:t>2.2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Marcatura CE - Macchinari</w:t>
        </w:r>
        <w:r w:rsidR="003112EC">
          <w:rPr>
            <w:noProof/>
            <w:webHidden/>
          </w:rPr>
          <w:tab/>
        </w:r>
        <w:r>
          <w:rPr>
            <w:noProof/>
            <w:webHidden/>
          </w:rPr>
          <w:fldChar w:fldCharType="begin"/>
        </w:r>
        <w:r w:rsidR="003112EC">
          <w:rPr>
            <w:noProof/>
            <w:webHidden/>
          </w:rPr>
          <w:instrText xml:space="preserve"> PAGEREF _Toc410144231 \h </w:instrText>
        </w:r>
        <w:r>
          <w:rPr>
            <w:noProof/>
            <w:webHidden/>
          </w:rPr>
        </w:r>
        <w:r>
          <w:rPr>
            <w:noProof/>
            <w:webHidden/>
          </w:rPr>
          <w:fldChar w:fldCharType="separate"/>
        </w:r>
        <w:r w:rsidR="007B32FF">
          <w:rPr>
            <w:noProof/>
            <w:webHidden/>
          </w:rPr>
          <w:t>8</w:t>
        </w:r>
        <w:r>
          <w:rPr>
            <w:noProof/>
            <w:webHidden/>
          </w:rPr>
          <w:fldChar w:fldCharType="end"/>
        </w:r>
      </w:hyperlink>
    </w:p>
    <w:p w:rsidR="003112EC" w:rsidRDefault="00C725B0">
      <w:pPr>
        <w:pStyle w:val="Sommario1"/>
        <w:tabs>
          <w:tab w:val="right" w:pos="9629"/>
        </w:tabs>
        <w:rPr>
          <w:rFonts w:asciiTheme="minorHAnsi" w:eastAsiaTheme="minorEastAsia" w:hAnsiTheme="minorHAnsi" w:cstheme="minorBidi"/>
          <w:b w:val="0"/>
          <w:bCs w:val="0"/>
          <w:caps w:val="0"/>
          <w:noProof/>
          <w:color w:val="auto"/>
          <w:sz w:val="22"/>
          <w:szCs w:val="22"/>
          <w:lang w:val="it-IT"/>
        </w:rPr>
      </w:pPr>
      <w:hyperlink w:anchor="_Toc410144232" w:history="1">
        <w:r w:rsidR="003112EC" w:rsidRPr="007B72AE">
          <w:rPr>
            <w:rStyle w:val="Collegamentoipertestuale"/>
            <w:noProof/>
            <w:lang w:val="it-IT"/>
          </w:rPr>
          <w:t>MATERIALI</w:t>
        </w:r>
        <w:r w:rsidR="003112EC">
          <w:rPr>
            <w:noProof/>
            <w:webHidden/>
          </w:rPr>
          <w:tab/>
        </w:r>
        <w:r>
          <w:rPr>
            <w:noProof/>
            <w:webHidden/>
          </w:rPr>
          <w:fldChar w:fldCharType="begin"/>
        </w:r>
        <w:r w:rsidR="003112EC">
          <w:rPr>
            <w:noProof/>
            <w:webHidden/>
          </w:rPr>
          <w:instrText xml:space="preserve"> PAGEREF _Toc410144232 \h </w:instrText>
        </w:r>
        <w:r>
          <w:rPr>
            <w:noProof/>
            <w:webHidden/>
          </w:rPr>
        </w:r>
        <w:r>
          <w:rPr>
            <w:noProof/>
            <w:webHidden/>
          </w:rPr>
          <w:fldChar w:fldCharType="separate"/>
        </w:r>
        <w:r w:rsidR="007B32FF">
          <w:rPr>
            <w:noProof/>
            <w:webHidden/>
          </w:rPr>
          <w:t>9</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33" w:history="1">
        <w:r w:rsidR="003112EC" w:rsidRPr="007B72AE">
          <w:rPr>
            <w:rStyle w:val="Collegamentoipertestuale"/>
            <w:rFonts w:ascii="Courier New" w:hAnsi="Courier New"/>
            <w:noProof/>
          </w:rPr>
          <w:t>Art. 1</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Elementi in Vetroresina</w:t>
        </w:r>
        <w:r w:rsidR="003112EC">
          <w:rPr>
            <w:noProof/>
            <w:webHidden/>
          </w:rPr>
          <w:tab/>
        </w:r>
        <w:r>
          <w:rPr>
            <w:noProof/>
            <w:webHidden/>
          </w:rPr>
          <w:fldChar w:fldCharType="begin"/>
        </w:r>
        <w:r w:rsidR="003112EC">
          <w:rPr>
            <w:noProof/>
            <w:webHidden/>
          </w:rPr>
          <w:instrText xml:space="preserve"> PAGEREF _Toc410144233 \h </w:instrText>
        </w:r>
        <w:r>
          <w:rPr>
            <w:noProof/>
            <w:webHidden/>
          </w:rPr>
        </w:r>
        <w:r>
          <w:rPr>
            <w:noProof/>
            <w:webHidden/>
          </w:rPr>
          <w:fldChar w:fldCharType="separate"/>
        </w:r>
        <w:r w:rsidR="007B32FF">
          <w:rPr>
            <w:noProof/>
            <w:webHidden/>
          </w:rPr>
          <w:t>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34" w:history="1">
        <w:r w:rsidR="003112EC" w:rsidRPr="007B72AE">
          <w:rPr>
            <w:rStyle w:val="Collegamentoipertestuale"/>
            <w:rFonts w:ascii="Courier New" w:hAnsi="Courier New" w:cs="Courier New"/>
            <w:noProof/>
          </w:rPr>
          <w:t>1.1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Tubo diametro 60 mm</w:t>
        </w:r>
        <w:r w:rsidR="003112EC">
          <w:rPr>
            <w:noProof/>
            <w:webHidden/>
          </w:rPr>
          <w:tab/>
        </w:r>
        <w:r>
          <w:rPr>
            <w:noProof/>
            <w:webHidden/>
          </w:rPr>
          <w:fldChar w:fldCharType="begin"/>
        </w:r>
        <w:r w:rsidR="003112EC">
          <w:rPr>
            <w:noProof/>
            <w:webHidden/>
          </w:rPr>
          <w:instrText xml:space="preserve"> PAGEREF _Toc410144234 \h </w:instrText>
        </w:r>
        <w:r>
          <w:rPr>
            <w:noProof/>
            <w:webHidden/>
          </w:rPr>
        </w:r>
        <w:r>
          <w:rPr>
            <w:noProof/>
            <w:webHidden/>
          </w:rPr>
          <w:fldChar w:fldCharType="separate"/>
        </w:r>
        <w:r w:rsidR="007B32FF">
          <w:rPr>
            <w:noProof/>
            <w:webHidden/>
          </w:rPr>
          <w:t>9</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35" w:history="1">
        <w:r w:rsidR="003112EC" w:rsidRPr="007B72AE">
          <w:rPr>
            <w:rStyle w:val="Collegamentoipertestuale"/>
            <w:rFonts w:ascii="Courier New" w:hAnsi="Courier New" w:cs="Courier New"/>
            <w:noProof/>
            <w:lang w:val="it-IT"/>
          </w:rPr>
          <w:t>1.1.1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w:t>
        </w:r>
        <w:r w:rsidR="003112EC">
          <w:rPr>
            <w:noProof/>
            <w:webHidden/>
          </w:rPr>
          <w:tab/>
        </w:r>
        <w:r>
          <w:rPr>
            <w:noProof/>
            <w:webHidden/>
          </w:rPr>
          <w:fldChar w:fldCharType="begin"/>
        </w:r>
        <w:r w:rsidR="003112EC">
          <w:rPr>
            <w:noProof/>
            <w:webHidden/>
          </w:rPr>
          <w:instrText xml:space="preserve"> PAGEREF _Toc410144235 \h </w:instrText>
        </w:r>
        <w:r>
          <w:rPr>
            <w:noProof/>
            <w:webHidden/>
          </w:rPr>
        </w:r>
        <w:r>
          <w:rPr>
            <w:noProof/>
            <w:webHidden/>
          </w:rPr>
          <w:fldChar w:fldCharType="separate"/>
        </w:r>
        <w:r w:rsidR="007B32FF">
          <w:rPr>
            <w:noProof/>
            <w:webHidden/>
          </w:rPr>
          <w:t>9</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36" w:history="1">
        <w:r w:rsidR="003112EC" w:rsidRPr="007B72AE">
          <w:rPr>
            <w:rStyle w:val="Collegamentoipertestuale"/>
            <w:rFonts w:ascii="Courier New" w:hAnsi="Courier New" w:cs="Courier New"/>
            <w:noProof/>
            <w:lang w:val="it-IT"/>
          </w:rPr>
          <w:t>1.1.2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Meccaniche</w:t>
        </w:r>
        <w:r w:rsidR="003112EC">
          <w:rPr>
            <w:noProof/>
            <w:webHidden/>
          </w:rPr>
          <w:tab/>
        </w:r>
        <w:r>
          <w:rPr>
            <w:noProof/>
            <w:webHidden/>
          </w:rPr>
          <w:fldChar w:fldCharType="begin"/>
        </w:r>
        <w:r w:rsidR="003112EC">
          <w:rPr>
            <w:noProof/>
            <w:webHidden/>
          </w:rPr>
          <w:instrText xml:space="preserve"> PAGEREF _Toc410144236 \h </w:instrText>
        </w:r>
        <w:r>
          <w:rPr>
            <w:noProof/>
            <w:webHidden/>
          </w:rPr>
        </w:r>
        <w:r>
          <w:rPr>
            <w:noProof/>
            <w:webHidden/>
          </w:rPr>
          <w:fldChar w:fldCharType="separate"/>
        </w:r>
        <w:r w:rsidR="007B32FF">
          <w:rPr>
            <w:noProof/>
            <w:webHidden/>
          </w:rPr>
          <w:t>10</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37" w:history="1">
        <w:r w:rsidR="003112EC" w:rsidRPr="007B72AE">
          <w:rPr>
            <w:rStyle w:val="Collegamentoipertestuale"/>
            <w:rFonts w:ascii="Courier New" w:hAnsi="Courier New" w:cs="Courier New"/>
            <w:noProof/>
            <w:lang w:val="it-IT"/>
          </w:rPr>
          <w:t>1.1.3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_Toc410144237 \h </w:instrText>
        </w:r>
        <w:r>
          <w:rPr>
            <w:noProof/>
            <w:webHidden/>
          </w:rPr>
        </w:r>
        <w:r>
          <w:rPr>
            <w:noProof/>
            <w:webHidden/>
          </w:rPr>
          <w:fldChar w:fldCharType="separate"/>
        </w:r>
        <w:r w:rsidR="007B32FF">
          <w:rPr>
            <w:noProof/>
            <w:webHidden/>
          </w:rPr>
          <w:t>10</w:t>
        </w:r>
        <w:r>
          <w:rPr>
            <w:noProof/>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38" w:history="1">
        <w:r w:rsidR="003112EC" w:rsidRPr="007B72AE">
          <w:rPr>
            <w:rStyle w:val="Collegamentoipertestuale"/>
            <w:rFonts w:ascii="Courier New" w:hAnsi="Courier New" w:cs="Courier New"/>
          </w:rPr>
          <w:t>1.1.3.1</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flessione</w:t>
        </w:r>
        <w:r w:rsidR="003112EC">
          <w:rPr>
            <w:webHidden/>
          </w:rPr>
          <w:tab/>
        </w:r>
        <w:r>
          <w:rPr>
            <w:webHidden/>
          </w:rPr>
          <w:fldChar w:fldCharType="begin"/>
        </w:r>
        <w:r w:rsidR="003112EC">
          <w:rPr>
            <w:webHidden/>
          </w:rPr>
          <w:instrText xml:space="preserve"> PAGEREF _Toc410144238 \h </w:instrText>
        </w:r>
        <w:r>
          <w:rPr>
            <w:webHidden/>
          </w:rPr>
        </w:r>
        <w:r>
          <w:rPr>
            <w:webHidden/>
          </w:rPr>
          <w:fldChar w:fldCharType="separate"/>
        </w:r>
        <w:r w:rsidR="007B32FF">
          <w:rPr>
            <w:webHidden/>
          </w:rPr>
          <w:t>10</w:t>
        </w:r>
        <w:r>
          <w:rPr>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39" w:history="1">
        <w:r w:rsidR="003112EC" w:rsidRPr="007B72AE">
          <w:rPr>
            <w:rStyle w:val="Collegamentoipertestuale"/>
            <w:rFonts w:ascii="Courier New" w:hAnsi="Courier New" w:cs="Courier New"/>
          </w:rPr>
          <w:t>1.1.3.2</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taglio</w:t>
        </w:r>
        <w:r w:rsidR="003112EC">
          <w:rPr>
            <w:webHidden/>
          </w:rPr>
          <w:tab/>
        </w:r>
        <w:r>
          <w:rPr>
            <w:webHidden/>
          </w:rPr>
          <w:fldChar w:fldCharType="begin"/>
        </w:r>
        <w:r w:rsidR="003112EC">
          <w:rPr>
            <w:webHidden/>
          </w:rPr>
          <w:instrText xml:space="preserve"> PAGEREF _Toc410144239 \h </w:instrText>
        </w:r>
        <w:r>
          <w:rPr>
            <w:webHidden/>
          </w:rPr>
        </w:r>
        <w:r>
          <w:rPr>
            <w:webHidden/>
          </w:rPr>
          <w:fldChar w:fldCharType="separate"/>
        </w:r>
        <w:r w:rsidR="007B32FF">
          <w:rPr>
            <w:webHidden/>
          </w:rPr>
          <w:t>11</w:t>
        </w:r>
        <w:r>
          <w:rPr>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40" w:history="1">
        <w:r w:rsidR="003112EC" w:rsidRPr="007B72AE">
          <w:rPr>
            <w:rStyle w:val="Collegamentoipertestuale"/>
            <w:rFonts w:ascii="Courier New" w:hAnsi="Courier New" w:cs="Courier New"/>
          </w:rPr>
          <w:t>1.1.3.3</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resistenza allo scoppio</w:t>
        </w:r>
        <w:r w:rsidR="003112EC">
          <w:rPr>
            <w:webHidden/>
          </w:rPr>
          <w:tab/>
        </w:r>
        <w:r>
          <w:rPr>
            <w:webHidden/>
          </w:rPr>
          <w:fldChar w:fldCharType="begin"/>
        </w:r>
        <w:r w:rsidR="003112EC">
          <w:rPr>
            <w:webHidden/>
          </w:rPr>
          <w:instrText xml:space="preserve"> PAGEREF _Toc410144240 \h </w:instrText>
        </w:r>
        <w:r>
          <w:rPr>
            <w:webHidden/>
          </w:rPr>
        </w:r>
        <w:r>
          <w:rPr>
            <w:webHidden/>
          </w:rPr>
          <w:fldChar w:fldCharType="separate"/>
        </w:r>
        <w:r w:rsidR="007B32FF">
          <w:rPr>
            <w:webHidden/>
          </w:rPr>
          <w:t>11</w:t>
        </w:r>
        <w:r>
          <w:rPr>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41" w:history="1">
        <w:r w:rsidR="003112EC" w:rsidRPr="007B72AE">
          <w:rPr>
            <w:rStyle w:val="Collegamentoipertestuale"/>
            <w:rFonts w:ascii="Courier New" w:hAnsi="Courier New" w:cs="Courier New"/>
            <w:noProof/>
          </w:rPr>
          <w:t>1.2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Tubo diametro 76 mm e spessore 8 utilizzato con sistema autoperforante.</w:t>
        </w:r>
        <w:r w:rsidR="003112EC">
          <w:rPr>
            <w:noProof/>
            <w:webHidden/>
          </w:rPr>
          <w:tab/>
        </w:r>
        <w:r>
          <w:rPr>
            <w:noProof/>
            <w:webHidden/>
          </w:rPr>
          <w:fldChar w:fldCharType="begin"/>
        </w:r>
        <w:r w:rsidR="003112EC">
          <w:rPr>
            <w:noProof/>
            <w:webHidden/>
          </w:rPr>
          <w:instrText xml:space="preserve"> PAGEREF _Toc410144241 \h </w:instrText>
        </w:r>
        <w:r>
          <w:rPr>
            <w:noProof/>
            <w:webHidden/>
          </w:rPr>
        </w:r>
        <w:r>
          <w:rPr>
            <w:noProof/>
            <w:webHidden/>
          </w:rPr>
          <w:fldChar w:fldCharType="separate"/>
        </w:r>
        <w:r w:rsidR="007B32FF">
          <w:rPr>
            <w:noProof/>
            <w:webHidden/>
          </w:rPr>
          <w:t>12</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42" w:history="1">
        <w:r w:rsidR="003112EC" w:rsidRPr="007B72AE">
          <w:rPr>
            <w:rStyle w:val="Collegamentoipertestuale"/>
            <w:rFonts w:ascii="Courier New" w:hAnsi="Courier New" w:cs="Courier New"/>
            <w:noProof/>
            <w:lang w:val="it-IT"/>
          </w:rPr>
          <w:t>1.2.1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w:t>
        </w:r>
        <w:r w:rsidR="003112EC">
          <w:rPr>
            <w:noProof/>
            <w:webHidden/>
          </w:rPr>
          <w:tab/>
        </w:r>
        <w:r>
          <w:rPr>
            <w:noProof/>
            <w:webHidden/>
          </w:rPr>
          <w:fldChar w:fldCharType="begin"/>
        </w:r>
        <w:r w:rsidR="003112EC">
          <w:rPr>
            <w:noProof/>
            <w:webHidden/>
          </w:rPr>
          <w:instrText xml:space="preserve"> PAGEREF _Toc410144242 \h </w:instrText>
        </w:r>
        <w:r>
          <w:rPr>
            <w:noProof/>
            <w:webHidden/>
          </w:rPr>
        </w:r>
        <w:r>
          <w:rPr>
            <w:noProof/>
            <w:webHidden/>
          </w:rPr>
          <w:fldChar w:fldCharType="separate"/>
        </w:r>
        <w:r w:rsidR="007B32FF">
          <w:rPr>
            <w:noProof/>
            <w:webHidden/>
          </w:rPr>
          <w:t>12</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43" w:history="1">
        <w:r w:rsidR="003112EC" w:rsidRPr="007B72AE">
          <w:rPr>
            <w:rStyle w:val="Collegamentoipertestuale"/>
            <w:rFonts w:ascii="Courier New" w:hAnsi="Courier New" w:cs="Courier New"/>
            <w:noProof/>
            <w:lang w:val="it-IT"/>
          </w:rPr>
          <w:t>1.2.2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Meccaniche</w:t>
        </w:r>
        <w:r w:rsidR="003112EC">
          <w:rPr>
            <w:noProof/>
            <w:webHidden/>
          </w:rPr>
          <w:tab/>
        </w:r>
        <w:r>
          <w:rPr>
            <w:noProof/>
            <w:webHidden/>
          </w:rPr>
          <w:fldChar w:fldCharType="begin"/>
        </w:r>
        <w:r w:rsidR="003112EC">
          <w:rPr>
            <w:noProof/>
            <w:webHidden/>
          </w:rPr>
          <w:instrText xml:space="preserve"> PAGEREF _Toc410144243 \h </w:instrText>
        </w:r>
        <w:r>
          <w:rPr>
            <w:noProof/>
            <w:webHidden/>
          </w:rPr>
        </w:r>
        <w:r>
          <w:rPr>
            <w:noProof/>
            <w:webHidden/>
          </w:rPr>
          <w:fldChar w:fldCharType="separate"/>
        </w:r>
        <w:r w:rsidR="007B32FF">
          <w:rPr>
            <w:noProof/>
            <w:webHidden/>
          </w:rPr>
          <w:t>13</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44" w:history="1">
        <w:r w:rsidR="003112EC" w:rsidRPr="007B72AE">
          <w:rPr>
            <w:rStyle w:val="Collegamentoipertestuale"/>
            <w:rFonts w:ascii="Courier New" w:hAnsi="Courier New" w:cs="Courier New"/>
            <w:noProof/>
            <w:lang w:val="it-IT"/>
          </w:rPr>
          <w:t>1.2.3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_Toc410144244 \h </w:instrText>
        </w:r>
        <w:r>
          <w:rPr>
            <w:noProof/>
            <w:webHidden/>
          </w:rPr>
        </w:r>
        <w:r>
          <w:rPr>
            <w:noProof/>
            <w:webHidden/>
          </w:rPr>
          <w:fldChar w:fldCharType="separate"/>
        </w:r>
        <w:r w:rsidR="007B32FF">
          <w:rPr>
            <w:noProof/>
            <w:webHidden/>
          </w:rPr>
          <w:t>13</w:t>
        </w:r>
        <w:r>
          <w:rPr>
            <w:noProof/>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45" w:history="1">
        <w:r w:rsidR="003112EC" w:rsidRPr="007B72AE">
          <w:rPr>
            <w:rStyle w:val="Collegamentoipertestuale"/>
            <w:rFonts w:ascii="Courier New" w:hAnsi="Courier New" w:cs="Courier New"/>
          </w:rPr>
          <w:t>1.2.3.1</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flessione</w:t>
        </w:r>
        <w:r w:rsidR="003112EC">
          <w:rPr>
            <w:webHidden/>
          </w:rPr>
          <w:tab/>
        </w:r>
        <w:r>
          <w:rPr>
            <w:webHidden/>
          </w:rPr>
          <w:fldChar w:fldCharType="begin"/>
        </w:r>
        <w:r w:rsidR="003112EC">
          <w:rPr>
            <w:webHidden/>
          </w:rPr>
          <w:instrText xml:space="preserve"> PAGEREF _Toc410144245 \h </w:instrText>
        </w:r>
        <w:r>
          <w:rPr>
            <w:webHidden/>
          </w:rPr>
        </w:r>
        <w:r>
          <w:rPr>
            <w:webHidden/>
          </w:rPr>
          <w:fldChar w:fldCharType="separate"/>
        </w:r>
        <w:r w:rsidR="007B32FF">
          <w:rPr>
            <w:webHidden/>
          </w:rPr>
          <w:t>13</w:t>
        </w:r>
        <w:r>
          <w:rPr>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46" w:history="1">
        <w:r w:rsidR="003112EC" w:rsidRPr="007B72AE">
          <w:rPr>
            <w:rStyle w:val="Collegamentoipertestuale"/>
            <w:rFonts w:ascii="Courier New" w:hAnsi="Courier New" w:cs="Courier New"/>
          </w:rPr>
          <w:t>1.2.3.2</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taglio</w:t>
        </w:r>
        <w:r w:rsidR="003112EC">
          <w:rPr>
            <w:webHidden/>
          </w:rPr>
          <w:tab/>
        </w:r>
        <w:r>
          <w:rPr>
            <w:webHidden/>
          </w:rPr>
          <w:fldChar w:fldCharType="begin"/>
        </w:r>
        <w:r w:rsidR="003112EC">
          <w:rPr>
            <w:webHidden/>
          </w:rPr>
          <w:instrText xml:space="preserve"> PAGEREF _Toc410144246 \h </w:instrText>
        </w:r>
        <w:r>
          <w:rPr>
            <w:webHidden/>
          </w:rPr>
        </w:r>
        <w:r>
          <w:rPr>
            <w:webHidden/>
          </w:rPr>
          <w:fldChar w:fldCharType="separate"/>
        </w:r>
        <w:r w:rsidR="007B32FF">
          <w:rPr>
            <w:webHidden/>
          </w:rPr>
          <w:t>13</w:t>
        </w:r>
        <w:r>
          <w:rPr>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47" w:history="1">
        <w:r w:rsidR="003112EC" w:rsidRPr="007B72AE">
          <w:rPr>
            <w:rStyle w:val="Collegamentoipertestuale"/>
            <w:rFonts w:ascii="Courier New" w:hAnsi="Courier New" w:cs="Courier New"/>
            <w:noProof/>
          </w:rPr>
          <w:t>1.3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Barre a sezione rettangolare</w:t>
        </w:r>
        <w:r w:rsidR="003112EC">
          <w:rPr>
            <w:noProof/>
            <w:webHidden/>
          </w:rPr>
          <w:tab/>
        </w:r>
        <w:r>
          <w:rPr>
            <w:noProof/>
            <w:webHidden/>
          </w:rPr>
          <w:fldChar w:fldCharType="begin"/>
        </w:r>
        <w:r w:rsidR="003112EC">
          <w:rPr>
            <w:noProof/>
            <w:webHidden/>
          </w:rPr>
          <w:instrText xml:space="preserve"> PAGEREF _Toc410144247 \h </w:instrText>
        </w:r>
        <w:r>
          <w:rPr>
            <w:noProof/>
            <w:webHidden/>
          </w:rPr>
        </w:r>
        <w:r>
          <w:rPr>
            <w:noProof/>
            <w:webHidden/>
          </w:rPr>
          <w:fldChar w:fldCharType="separate"/>
        </w:r>
        <w:r w:rsidR="007B32FF">
          <w:rPr>
            <w:noProof/>
            <w:webHidden/>
          </w:rPr>
          <w:t>14</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48" w:history="1">
        <w:r w:rsidR="003112EC" w:rsidRPr="007B72AE">
          <w:rPr>
            <w:rStyle w:val="Collegamentoipertestuale"/>
            <w:rFonts w:ascii="Courier New" w:hAnsi="Courier New" w:cs="Courier New"/>
            <w:noProof/>
            <w:lang w:val="it-IT"/>
          </w:rPr>
          <w:t>1.3.1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w:t>
        </w:r>
        <w:r w:rsidR="003112EC">
          <w:rPr>
            <w:noProof/>
            <w:webHidden/>
          </w:rPr>
          <w:tab/>
        </w:r>
        <w:r>
          <w:rPr>
            <w:noProof/>
            <w:webHidden/>
          </w:rPr>
          <w:fldChar w:fldCharType="begin"/>
        </w:r>
        <w:r w:rsidR="003112EC">
          <w:rPr>
            <w:noProof/>
            <w:webHidden/>
          </w:rPr>
          <w:instrText xml:space="preserve"> PAGEREF _Toc410144248 \h </w:instrText>
        </w:r>
        <w:r>
          <w:rPr>
            <w:noProof/>
            <w:webHidden/>
          </w:rPr>
        </w:r>
        <w:r>
          <w:rPr>
            <w:noProof/>
            <w:webHidden/>
          </w:rPr>
          <w:fldChar w:fldCharType="separate"/>
        </w:r>
        <w:r w:rsidR="007B32FF">
          <w:rPr>
            <w:noProof/>
            <w:webHidden/>
          </w:rPr>
          <w:t>14</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49" w:history="1">
        <w:r w:rsidR="003112EC" w:rsidRPr="007B72AE">
          <w:rPr>
            <w:rStyle w:val="Collegamentoipertestuale"/>
            <w:rFonts w:ascii="Courier New" w:hAnsi="Courier New" w:cs="Courier New"/>
            <w:noProof/>
            <w:lang w:val="it-IT"/>
          </w:rPr>
          <w:t>1.3.2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Meccaniche</w:t>
        </w:r>
        <w:r w:rsidR="003112EC">
          <w:rPr>
            <w:noProof/>
            <w:webHidden/>
          </w:rPr>
          <w:tab/>
        </w:r>
        <w:r>
          <w:rPr>
            <w:noProof/>
            <w:webHidden/>
          </w:rPr>
          <w:fldChar w:fldCharType="begin"/>
        </w:r>
        <w:r w:rsidR="003112EC">
          <w:rPr>
            <w:noProof/>
            <w:webHidden/>
          </w:rPr>
          <w:instrText xml:space="preserve"> PAGEREF _Toc410144249 \h </w:instrText>
        </w:r>
        <w:r>
          <w:rPr>
            <w:noProof/>
            <w:webHidden/>
          </w:rPr>
        </w:r>
        <w:r>
          <w:rPr>
            <w:noProof/>
            <w:webHidden/>
          </w:rPr>
          <w:fldChar w:fldCharType="separate"/>
        </w:r>
        <w:r w:rsidR="007B32FF">
          <w:rPr>
            <w:noProof/>
            <w:webHidden/>
          </w:rPr>
          <w:t>15</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0" w:history="1">
        <w:r w:rsidR="003112EC" w:rsidRPr="007B72AE">
          <w:rPr>
            <w:rStyle w:val="Collegamentoipertestuale"/>
            <w:rFonts w:ascii="Courier New" w:hAnsi="Courier New" w:cs="Courier New"/>
            <w:noProof/>
            <w:lang w:val="it-IT"/>
          </w:rPr>
          <w:t>1.3.3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_Toc410144250 \h </w:instrText>
        </w:r>
        <w:r>
          <w:rPr>
            <w:noProof/>
            <w:webHidden/>
          </w:rPr>
        </w:r>
        <w:r>
          <w:rPr>
            <w:noProof/>
            <w:webHidden/>
          </w:rPr>
          <w:fldChar w:fldCharType="separate"/>
        </w:r>
        <w:r w:rsidR="007B32FF">
          <w:rPr>
            <w:noProof/>
            <w:webHidden/>
          </w:rPr>
          <w:t>15</w:t>
        </w:r>
        <w:r>
          <w:rPr>
            <w:noProof/>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51" w:history="1">
        <w:r w:rsidR="003112EC" w:rsidRPr="007B72AE">
          <w:rPr>
            <w:rStyle w:val="Collegamentoipertestuale"/>
            <w:rFonts w:ascii="Courier New" w:hAnsi="Courier New" w:cs="Courier New"/>
          </w:rPr>
          <w:t>1.3.3.1</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flessione</w:t>
        </w:r>
        <w:r w:rsidR="003112EC">
          <w:rPr>
            <w:webHidden/>
          </w:rPr>
          <w:tab/>
        </w:r>
        <w:r>
          <w:rPr>
            <w:webHidden/>
          </w:rPr>
          <w:fldChar w:fldCharType="begin"/>
        </w:r>
        <w:r w:rsidR="003112EC">
          <w:rPr>
            <w:webHidden/>
          </w:rPr>
          <w:instrText xml:space="preserve"> PAGEREF _Toc410144251 \h </w:instrText>
        </w:r>
        <w:r>
          <w:rPr>
            <w:webHidden/>
          </w:rPr>
        </w:r>
        <w:r>
          <w:rPr>
            <w:webHidden/>
          </w:rPr>
          <w:fldChar w:fldCharType="separate"/>
        </w:r>
        <w:r w:rsidR="007B32FF">
          <w:rPr>
            <w:webHidden/>
          </w:rPr>
          <w:t>15</w:t>
        </w:r>
        <w:r>
          <w:rPr>
            <w:webHidden/>
          </w:rPr>
          <w:fldChar w:fldCharType="end"/>
        </w:r>
      </w:hyperlink>
    </w:p>
    <w:p w:rsidR="003112EC" w:rsidRDefault="00C725B0">
      <w:pPr>
        <w:pStyle w:val="Sommario5"/>
        <w:tabs>
          <w:tab w:val="left" w:pos="1744"/>
          <w:tab w:val="right" w:pos="9629"/>
        </w:tabs>
        <w:rPr>
          <w:rFonts w:asciiTheme="minorHAnsi" w:eastAsiaTheme="minorEastAsia" w:hAnsiTheme="minorHAnsi" w:cstheme="minorBidi"/>
          <w:color w:val="auto"/>
          <w:szCs w:val="22"/>
        </w:rPr>
      </w:pPr>
      <w:hyperlink w:anchor="_Toc410144252" w:history="1">
        <w:r w:rsidR="003112EC" w:rsidRPr="007B72AE">
          <w:rPr>
            <w:rStyle w:val="Collegamentoipertestuale"/>
            <w:rFonts w:ascii="Courier New" w:hAnsi="Courier New" w:cs="Courier New"/>
          </w:rPr>
          <w:t>1.3.3.2</w:t>
        </w:r>
        <w:r w:rsidR="003112EC">
          <w:rPr>
            <w:rFonts w:asciiTheme="minorHAnsi" w:eastAsiaTheme="minorEastAsia" w:hAnsiTheme="minorHAnsi" w:cstheme="minorBidi"/>
            <w:color w:val="auto"/>
            <w:szCs w:val="22"/>
          </w:rPr>
          <w:tab/>
        </w:r>
        <w:r w:rsidR="003112EC" w:rsidRPr="007B72AE">
          <w:rPr>
            <w:rStyle w:val="Collegamentoipertestuale"/>
            <w:rFonts w:ascii="Courier New" w:hAnsi="Courier New" w:cs="Courier New"/>
          </w:rPr>
          <w:t>Prova di taglio</w:t>
        </w:r>
        <w:r w:rsidR="003112EC">
          <w:rPr>
            <w:webHidden/>
          </w:rPr>
          <w:tab/>
        </w:r>
        <w:r>
          <w:rPr>
            <w:webHidden/>
          </w:rPr>
          <w:fldChar w:fldCharType="begin"/>
        </w:r>
        <w:r w:rsidR="003112EC">
          <w:rPr>
            <w:webHidden/>
          </w:rPr>
          <w:instrText xml:space="preserve"> PAGEREF _Toc410144252 \h </w:instrText>
        </w:r>
        <w:r>
          <w:rPr>
            <w:webHidden/>
          </w:rPr>
        </w:r>
        <w:r>
          <w:rPr>
            <w:webHidden/>
          </w:rPr>
          <w:fldChar w:fldCharType="separate"/>
        </w:r>
        <w:r w:rsidR="007B32FF">
          <w:rPr>
            <w:webHidden/>
          </w:rPr>
          <w:t>15</w:t>
        </w:r>
        <w:r>
          <w:rPr>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53" w:history="1">
        <w:r w:rsidR="003112EC" w:rsidRPr="007B72AE">
          <w:rPr>
            <w:rStyle w:val="Collegamentoipertestuale"/>
            <w:rFonts w:ascii="Courier New" w:hAnsi="Courier New" w:cs="Courier New"/>
            <w:noProof/>
          </w:rPr>
          <w:t>1.4</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Tirante attivo</w:t>
        </w:r>
        <w:r w:rsidR="003112EC">
          <w:rPr>
            <w:noProof/>
            <w:webHidden/>
          </w:rPr>
          <w:tab/>
        </w:r>
        <w:r>
          <w:rPr>
            <w:noProof/>
            <w:webHidden/>
          </w:rPr>
          <w:fldChar w:fldCharType="begin"/>
        </w:r>
        <w:r w:rsidR="003112EC">
          <w:rPr>
            <w:noProof/>
            <w:webHidden/>
          </w:rPr>
          <w:instrText xml:space="preserve"> PAGEREF _Toc410144253 \h </w:instrText>
        </w:r>
        <w:r>
          <w:rPr>
            <w:noProof/>
            <w:webHidden/>
          </w:rPr>
        </w:r>
        <w:r>
          <w:rPr>
            <w:noProof/>
            <w:webHidden/>
          </w:rPr>
          <w:fldChar w:fldCharType="separate"/>
        </w:r>
        <w:r w:rsidR="007B32FF">
          <w:rPr>
            <w:noProof/>
            <w:webHidden/>
          </w:rPr>
          <w:t>16</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4" w:history="1">
        <w:r w:rsidR="003112EC" w:rsidRPr="007B72AE">
          <w:rPr>
            <w:rStyle w:val="Collegamentoipertestuale"/>
            <w:rFonts w:ascii="Courier New" w:hAnsi="Courier New" w:cs="Courier New"/>
            <w:noProof/>
            <w:lang w:val="it-IT"/>
          </w:rPr>
          <w:t>1.4.1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delle barre</w:t>
        </w:r>
        <w:r w:rsidR="003112EC">
          <w:rPr>
            <w:noProof/>
            <w:webHidden/>
          </w:rPr>
          <w:tab/>
        </w:r>
        <w:r>
          <w:rPr>
            <w:noProof/>
            <w:webHidden/>
          </w:rPr>
          <w:fldChar w:fldCharType="begin"/>
        </w:r>
        <w:r w:rsidR="003112EC">
          <w:rPr>
            <w:noProof/>
            <w:webHidden/>
          </w:rPr>
          <w:instrText xml:space="preserve"> PAGEREF _Toc410144254 \h </w:instrText>
        </w:r>
        <w:r>
          <w:rPr>
            <w:noProof/>
            <w:webHidden/>
          </w:rPr>
        </w:r>
        <w:r>
          <w:rPr>
            <w:noProof/>
            <w:webHidden/>
          </w:rPr>
          <w:fldChar w:fldCharType="separate"/>
        </w:r>
        <w:r w:rsidR="007B32FF">
          <w:rPr>
            <w:noProof/>
            <w:webHidden/>
          </w:rPr>
          <w:t>16</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5" w:history="1">
        <w:r w:rsidR="003112EC" w:rsidRPr="007B72AE">
          <w:rPr>
            <w:rStyle w:val="Collegamentoipertestuale"/>
            <w:rFonts w:ascii="Courier New" w:hAnsi="Courier New" w:cs="Courier New"/>
            <w:noProof/>
            <w:lang w:val="it-IT"/>
          </w:rPr>
          <w:t>1.4.2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_Toc410144255 \h </w:instrText>
        </w:r>
        <w:r>
          <w:rPr>
            <w:noProof/>
            <w:webHidden/>
          </w:rPr>
        </w:r>
        <w:r>
          <w:rPr>
            <w:noProof/>
            <w:webHidden/>
          </w:rPr>
          <w:fldChar w:fldCharType="separate"/>
        </w:r>
        <w:r w:rsidR="007B32FF">
          <w:rPr>
            <w:noProof/>
            <w:webHidden/>
          </w:rPr>
          <w:t>17</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56" w:history="1">
        <w:r w:rsidR="003112EC" w:rsidRPr="007B72AE">
          <w:rPr>
            <w:rStyle w:val="Collegamentoipertestuale"/>
            <w:rFonts w:ascii="Courier New" w:hAnsi="Courier New" w:cs="Courier New"/>
            <w:noProof/>
          </w:rPr>
          <w:t>1.5</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Tubo per micropali</w:t>
        </w:r>
        <w:r w:rsidR="003112EC">
          <w:rPr>
            <w:noProof/>
            <w:webHidden/>
          </w:rPr>
          <w:tab/>
        </w:r>
        <w:r>
          <w:rPr>
            <w:noProof/>
            <w:webHidden/>
          </w:rPr>
          <w:fldChar w:fldCharType="begin"/>
        </w:r>
        <w:r w:rsidR="003112EC">
          <w:rPr>
            <w:noProof/>
            <w:webHidden/>
          </w:rPr>
          <w:instrText xml:space="preserve"> PAGEREF _Toc410144256 \h </w:instrText>
        </w:r>
        <w:r>
          <w:rPr>
            <w:noProof/>
            <w:webHidden/>
          </w:rPr>
        </w:r>
        <w:r>
          <w:rPr>
            <w:noProof/>
            <w:webHidden/>
          </w:rPr>
          <w:fldChar w:fldCharType="separate"/>
        </w:r>
        <w:r w:rsidR="007B32FF">
          <w:rPr>
            <w:noProof/>
            <w:webHidden/>
          </w:rPr>
          <w:t>17</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7" w:history="1">
        <w:r w:rsidR="003112EC" w:rsidRPr="007B72AE">
          <w:rPr>
            <w:rStyle w:val="Collegamentoipertestuale"/>
            <w:rFonts w:ascii="Courier New" w:hAnsi="Courier New" w:cs="Courier New"/>
            <w:noProof/>
            <w:lang w:val="it-IT"/>
          </w:rPr>
          <w:t>1.5.1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w:t>
        </w:r>
        <w:r w:rsidR="003112EC">
          <w:rPr>
            <w:noProof/>
            <w:webHidden/>
          </w:rPr>
          <w:tab/>
        </w:r>
        <w:r>
          <w:rPr>
            <w:noProof/>
            <w:webHidden/>
          </w:rPr>
          <w:fldChar w:fldCharType="begin"/>
        </w:r>
        <w:r w:rsidR="003112EC">
          <w:rPr>
            <w:noProof/>
            <w:webHidden/>
          </w:rPr>
          <w:instrText xml:space="preserve"> PAGEREF _Toc410144257 \h </w:instrText>
        </w:r>
        <w:r>
          <w:rPr>
            <w:noProof/>
            <w:webHidden/>
          </w:rPr>
        </w:r>
        <w:r>
          <w:rPr>
            <w:noProof/>
            <w:webHidden/>
          </w:rPr>
          <w:fldChar w:fldCharType="separate"/>
        </w:r>
        <w:r w:rsidR="007B32FF">
          <w:rPr>
            <w:noProof/>
            <w:webHidden/>
          </w:rPr>
          <w:t>17</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8" w:history="1">
        <w:r w:rsidR="003112EC" w:rsidRPr="007B72AE">
          <w:rPr>
            <w:rStyle w:val="Collegamentoipertestuale"/>
            <w:rFonts w:ascii="Courier New" w:hAnsi="Courier New" w:cs="Courier New"/>
            <w:noProof/>
            <w:lang w:val="it-IT"/>
          </w:rPr>
          <w:t>1.5.2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Meccaniche</w:t>
        </w:r>
        <w:r w:rsidR="003112EC">
          <w:rPr>
            <w:noProof/>
            <w:webHidden/>
          </w:rPr>
          <w:tab/>
        </w:r>
        <w:r>
          <w:rPr>
            <w:noProof/>
            <w:webHidden/>
          </w:rPr>
          <w:fldChar w:fldCharType="begin"/>
        </w:r>
        <w:r w:rsidR="003112EC">
          <w:rPr>
            <w:noProof/>
            <w:webHidden/>
          </w:rPr>
          <w:instrText xml:space="preserve"> PAGEREF _Toc410144258 \h </w:instrText>
        </w:r>
        <w:r>
          <w:rPr>
            <w:noProof/>
            <w:webHidden/>
          </w:rPr>
        </w:r>
        <w:r>
          <w:rPr>
            <w:noProof/>
            <w:webHidden/>
          </w:rPr>
          <w:fldChar w:fldCharType="separate"/>
        </w:r>
        <w:r w:rsidR="007B32FF">
          <w:rPr>
            <w:noProof/>
            <w:webHidden/>
          </w:rPr>
          <w:t>17</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59" w:history="1">
        <w:r w:rsidR="003112EC" w:rsidRPr="007B72AE">
          <w:rPr>
            <w:rStyle w:val="Collegamentoipertestuale"/>
            <w:rFonts w:ascii="Courier New" w:hAnsi="Courier New" w:cs="Courier New"/>
            <w:noProof/>
            <w:lang w:val="it-IT"/>
          </w:rPr>
          <w:t>1.5.3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_Toc410144259 \h </w:instrText>
        </w:r>
        <w:r>
          <w:rPr>
            <w:noProof/>
            <w:webHidden/>
          </w:rPr>
        </w:r>
        <w:r>
          <w:rPr>
            <w:noProof/>
            <w:webHidden/>
          </w:rPr>
          <w:fldChar w:fldCharType="separate"/>
        </w:r>
        <w:r w:rsidR="007B32FF">
          <w:rPr>
            <w:noProof/>
            <w:webHidden/>
          </w:rPr>
          <w:t>18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60" w:history="1">
        <w:r w:rsidR="003112EC" w:rsidRPr="007B72AE">
          <w:rPr>
            <w:rStyle w:val="Collegamentoipertestuale"/>
            <w:rFonts w:ascii="Courier New" w:hAnsi="Courier New" w:cs="Courier New"/>
            <w:noProof/>
          </w:rPr>
          <w:t>1.6</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Barre ad aderenza migliorata</w:t>
        </w:r>
        <w:r w:rsidR="003112EC">
          <w:rPr>
            <w:noProof/>
            <w:webHidden/>
          </w:rPr>
          <w:tab/>
        </w:r>
        <w:r>
          <w:rPr>
            <w:noProof/>
            <w:webHidden/>
          </w:rPr>
          <w:fldChar w:fldCharType="begin"/>
        </w:r>
        <w:r w:rsidR="003112EC">
          <w:rPr>
            <w:noProof/>
            <w:webHidden/>
          </w:rPr>
          <w:instrText xml:space="preserve"> PAGEREF _Toc410144260 \h </w:instrText>
        </w:r>
        <w:r>
          <w:rPr>
            <w:noProof/>
            <w:webHidden/>
          </w:rPr>
        </w:r>
        <w:r>
          <w:rPr>
            <w:noProof/>
            <w:webHidden/>
          </w:rPr>
          <w:fldChar w:fldCharType="separate"/>
        </w:r>
        <w:r w:rsidR="007B32FF">
          <w:rPr>
            <w:noProof/>
            <w:webHidden/>
          </w:rPr>
          <w:t>18</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61" w:history="1">
        <w:r w:rsidR="003112EC" w:rsidRPr="007B72AE">
          <w:rPr>
            <w:rStyle w:val="Collegamentoipertestuale"/>
            <w:rFonts w:ascii="Courier New" w:hAnsi="Courier New" w:cs="Courier New"/>
            <w:noProof/>
            <w:lang w:val="it-IT"/>
          </w:rPr>
          <w:t>1.6.1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 e meccaniche</w:t>
        </w:r>
        <w:r w:rsidR="003112EC">
          <w:rPr>
            <w:noProof/>
            <w:webHidden/>
          </w:rPr>
          <w:tab/>
        </w:r>
        <w:r>
          <w:rPr>
            <w:noProof/>
            <w:webHidden/>
          </w:rPr>
          <w:fldChar w:fldCharType="begin"/>
        </w:r>
        <w:r w:rsidR="003112EC">
          <w:rPr>
            <w:noProof/>
            <w:webHidden/>
          </w:rPr>
          <w:instrText xml:space="preserve"> PAGEREF _Toc410144261 \h </w:instrText>
        </w:r>
        <w:r>
          <w:rPr>
            <w:noProof/>
            <w:webHidden/>
          </w:rPr>
        </w:r>
        <w:r>
          <w:rPr>
            <w:noProof/>
            <w:webHidden/>
          </w:rPr>
          <w:fldChar w:fldCharType="separate"/>
        </w:r>
        <w:r w:rsidR="007B32FF">
          <w:rPr>
            <w:noProof/>
            <w:webHidden/>
          </w:rPr>
          <w:t>18</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62" w:history="1">
        <w:r w:rsidR="003112EC" w:rsidRPr="007B72AE">
          <w:rPr>
            <w:rStyle w:val="Collegamentoipertestuale"/>
            <w:rFonts w:ascii="Courier New" w:hAnsi="Courier New" w:cs="Courier New"/>
            <w:noProof/>
            <w:lang w:val="it-IT"/>
          </w:rPr>
          <w:t>1.6.2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_Toc410144262 \h </w:instrText>
        </w:r>
        <w:r>
          <w:rPr>
            <w:noProof/>
            <w:webHidden/>
          </w:rPr>
        </w:r>
        <w:r>
          <w:rPr>
            <w:noProof/>
            <w:webHidden/>
          </w:rPr>
          <w:fldChar w:fldCharType="separate"/>
        </w:r>
        <w:r w:rsidR="007B32FF">
          <w:rPr>
            <w:noProof/>
            <w:webHidden/>
          </w:rPr>
          <w:t>19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63" w:history="1">
        <w:r w:rsidR="003112EC" w:rsidRPr="007B72AE">
          <w:rPr>
            <w:rStyle w:val="Collegamentoipertestuale"/>
            <w:rFonts w:ascii="Courier New" w:hAnsi="Courier New" w:cs="Courier New"/>
            <w:noProof/>
          </w:rPr>
          <w:t>1.7</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Staffe sagomate</w:t>
        </w:r>
        <w:r w:rsidR="003112EC">
          <w:rPr>
            <w:noProof/>
            <w:webHidden/>
          </w:rPr>
          <w:tab/>
        </w:r>
        <w:r>
          <w:rPr>
            <w:noProof/>
            <w:webHidden/>
          </w:rPr>
          <w:fldChar w:fldCharType="begin"/>
        </w:r>
        <w:r w:rsidR="003112EC">
          <w:rPr>
            <w:noProof/>
            <w:webHidden/>
          </w:rPr>
          <w:instrText xml:space="preserve"> PAGEREF _Toc410144263 \h </w:instrText>
        </w:r>
        <w:r>
          <w:rPr>
            <w:noProof/>
            <w:webHidden/>
          </w:rPr>
        </w:r>
        <w:r>
          <w:rPr>
            <w:noProof/>
            <w:webHidden/>
          </w:rPr>
          <w:fldChar w:fldCharType="separate"/>
        </w:r>
        <w:r w:rsidR="007B32FF">
          <w:rPr>
            <w:noProof/>
            <w:webHidden/>
          </w:rPr>
          <w:t>19</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64" w:history="1">
        <w:r w:rsidR="003112EC" w:rsidRPr="007B72AE">
          <w:rPr>
            <w:rStyle w:val="Collegamentoipertestuale"/>
            <w:rFonts w:ascii="Courier New" w:hAnsi="Courier New" w:cs="Courier New"/>
            <w:noProof/>
            <w:lang w:val="it-IT"/>
          </w:rPr>
          <w:t>1.7.1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geometriche e meccaniche</w:t>
        </w:r>
        <w:r w:rsidR="003112EC">
          <w:rPr>
            <w:noProof/>
            <w:webHidden/>
          </w:rPr>
          <w:tab/>
        </w:r>
        <w:r>
          <w:rPr>
            <w:noProof/>
            <w:webHidden/>
          </w:rPr>
          <w:fldChar w:fldCharType="begin"/>
        </w:r>
        <w:r w:rsidR="003112EC">
          <w:rPr>
            <w:noProof/>
            <w:webHidden/>
          </w:rPr>
          <w:instrText xml:space="preserve"> PAGEREF _Toc410144264 \h </w:instrText>
        </w:r>
        <w:r>
          <w:rPr>
            <w:noProof/>
            <w:webHidden/>
          </w:rPr>
        </w:r>
        <w:r>
          <w:rPr>
            <w:noProof/>
            <w:webHidden/>
          </w:rPr>
          <w:fldChar w:fldCharType="separate"/>
        </w:r>
        <w:r w:rsidR="007B32FF">
          <w:rPr>
            <w:noProof/>
            <w:webHidden/>
          </w:rPr>
          <w:t>19</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65" w:history="1">
        <w:r w:rsidR="003112EC" w:rsidRPr="007B72AE">
          <w:rPr>
            <w:rStyle w:val="Collegamentoipertestuale"/>
            <w:rFonts w:ascii="Courier New" w:hAnsi="Courier New" w:cs="Courier New"/>
            <w:noProof/>
            <w:lang w:val="it-IT"/>
          </w:rPr>
          <w:t>1.7.2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Prove</w:t>
        </w:r>
        <w:r w:rsidR="003112EC">
          <w:rPr>
            <w:noProof/>
            <w:webHidden/>
          </w:rPr>
          <w:tab/>
        </w:r>
        <w:r>
          <w:rPr>
            <w:noProof/>
            <w:webHidden/>
          </w:rPr>
          <w:fldChar w:fldCharType="begin"/>
        </w:r>
        <w:r w:rsidR="003112EC">
          <w:rPr>
            <w:noProof/>
            <w:webHidden/>
          </w:rPr>
          <w:instrText xml:space="preserve"> PAGEREF _Toc410144265 \h </w:instrText>
        </w:r>
        <w:r>
          <w:rPr>
            <w:noProof/>
            <w:webHidden/>
          </w:rPr>
        </w:r>
        <w:r>
          <w:rPr>
            <w:noProof/>
            <w:webHidden/>
          </w:rPr>
          <w:fldChar w:fldCharType="separate"/>
        </w:r>
        <w:r w:rsidR="007B32FF">
          <w:rPr>
            <w:noProof/>
            <w:webHidden/>
          </w:rPr>
          <w:t>19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66" w:history="1">
        <w:r w:rsidR="003112EC" w:rsidRPr="007B72AE">
          <w:rPr>
            <w:rStyle w:val="Collegamentoipertestuale"/>
            <w:rFonts w:ascii="Courier New" w:hAnsi="Courier New" w:cs="Courier New"/>
            <w:noProof/>
          </w:rPr>
          <w:t>1.8</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Filo di vetro AR tagliato</w:t>
        </w:r>
        <w:r w:rsidR="003112EC">
          <w:rPr>
            <w:noProof/>
            <w:webHidden/>
          </w:rPr>
          <w:tab/>
        </w:r>
        <w:r>
          <w:rPr>
            <w:noProof/>
            <w:webHidden/>
          </w:rPr>
          <w:fldChar w:fldCharType="begin"/>
        </w:r>
        <w:r w:rsidR="003112EC">
          <w:rPr>
            <w:noProof/>
            <w:webHidden/>
          </w:rPr>
          <w:instrText xml:space="preserve"> PAGEREF _Toc410144266 \h </w:instrText>
        </w:r>
        <w:r>
          <w:rPr>
            <w:noProof/>
            <w:webHidden/>
          </w:rPr>
        </w:r>
        <w:r>
          <w:rPr>
            <w:noProof/>
            <w:webHidden/>
          </w:rPr>
          <w:fldChar w:fldCharType="separate"/>
        </w:r>
        <w:r w:rsidR="007B32FF">
          <w:rPr>
            <w:noProof/>
            <w:webHidden/>
          </w:rPr>
          <w:t>20</w:t>
        </w:r>
        <w:r>
          <w:rPr>
            <w:noProof/>
            <w:webHidden/>
          </w:rPr>
          <w:fldChar w:fldCharType="end"/>
        </w:r>
      </w:hyperlink>
    </w:p>
    <w:p w:rsidR="003112EC" w:rsidRDefault="00C725B0">
      <w:pPr>
        <w:pStyle w:val="Sommario4"/>
        <w:tabs>
          <w:tab w:val="left" w:pos="1400"/>
          <w:tab w:val="right" w:pos="9629"/>
        </w:tabs>
        <w:rPr>
          <w:rFonts w:asciiTheme="minorHAnsi" w:eastAsiaTheme="minorEastAsia" w:hAnsiTheme="minorHAnsi" w:cstheme="minorBidi"/>
          <w:noProof/>
          <w:color w:val="auto"/>
          <w:szCs w:val="22"/>
          <w:lang w:val="it-IT"/>
        </w:rPr>
      </w:pPr>
      <w:hyperlink w:anchor="_Toc410144267" w:history="1">
        <w:r w:rsidR="003112EC" w:rsidRPr="007B72AE">
          <w:rPr>
            <w:rStyle w:val="Collegamentoipertestuale"/>
            <w:rFonts w:ascii="Courier New" w:hAnsi="Courier New" w:cs="Courier New"/>
            <w:noProof/>
            <w:lang w:val="it-IT"/>
          </w:rPr>
          <w:t>1.8.1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lang w:val="it-IT"/>
          </w:rPr>
          <w:t>Caratteristiche fisico/meccaniche</w:t>
        </w:r>
        <w:r w:rsidR="003112EC">
          <w:rPr>
            <w:noProof/>
            <w:webHidden/>
          </w:rPr>
          <w:tab/>
        </w:r>
        <w:r>
          <w:rPr>
            <w:noProof/>
            <w:webHidden/>
          </w:rPr>
          <w:fldChar w:fldCharType="begin"/>
        </w:r>
        <w:r w:rsidR="003112EC">
          <w:rPr>
            <w:noProof/>
            <w:webHidden/>
          </w:rPr>
          <w:instrText xml:space="preserve"> PAGEREF _Toc410144267 \h </w:instrText>
        </w:r>
        <w:r>
          <w:rPr>
            <w:noProof/>
            <w:webHidden/>
          </w:rPr>
        </w:r>
        <w:r>
          <w:rPr>
            <w:noProof/>
            <w:webHidden/>
          </w:rPr>
          <w:fldChar w:fldCharType="separate"/>
        </w:r>
        <w:r w:rsidR="007B32FF">
          <w:rPr>
            <w:noProof/>
            <w:webHidden/>
          </w:rPr>
          <w:t>20</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68" w:history="1">
        <w:r w:rsidR="003112EC" w:rsidRPr="007B72AE">
          <w:rPr>
            <w:rStyle w:val="Collegamentoipertestuale"/>
            <w:rFonts w:ascii="Courier New" w:hAnsi="Courier New"/>
            <w:noProof/>
          </w:rPr>
          <w:t>Art. 2</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Palancole</w:t>
        </w:r>
        <w:r w:rsidR="003112EC">
          <w:rPr>
            <w:noProof/>
            <w:webHidden/>
          </w:rPr>
          <w:tab/>
        </w:r>
        <w:r>
          <w:rPr>
            <w:noProof/>
            <w:webHidden/>
          </w:rPr>
          <w:fldChar w:fldCharType="begin"/>
        </w:r>
        <w:r w:rsidR="003112EC">
          <w:rPr>
            <w:noProof/>
            <w:webHidden/>
          </w:rPr>
          <w:instrText xml:space="preserve"> PAGEREF _Toc410144268 \h </w:instrText>
        </w:r>
        <w:r>
          <w:rPr>
            <w:noProof/>
            <w:webHidden/>
          </w:rPr>
        </w:r>
        <w:r>
          <w:rPr>
            <w:noProof/>
            <w:webHidden/>
          </w:rPr>
          <w:fldChar w:fldCharType="separate"/>
        </w:r>
        <w:r w:rsidR="007B32FF">
          <w:rPr>
            <w:noProof/>
            <w:webHidden/>
          </w:rPr>
          <w:t>21</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69" w:history="1">
        <w:r w:rsidR="003112EC" w:rsidRPr="007B72AE">
          <w:rPr>
            <w:rStyle w:val="Collegamentoipertestuale"/>
            <w:rFonts w:ascii="Courier New" w:hAnsi="Courier New"/>
            <w:noProof/>
          </w:rPr>
          <w:t>Art. 3</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Armatura di micropali, infilaggi e jet-grouting</w:t>
        </w:r>
        <w:r w:rsidR="003112EC">
          <w:rPr>
            <w:noProof/>
            <w:webHidden/>
          </w:rPr>
          <w:tab/>
        </w:r>
        <w:r>
          <w:rPr>
            <w:noProof/>
            <w:webHidden/>
          </w:rPr>
          <w:fldChar w:fldCharType="begin"/>
        </w:r>
        <w:r w:rsidR="003112EC">
          <w:rPr>
            <w:noProof/>
            <w:webHidden/>
          </w:rPr>
          <w:instrText xml:space="preserve"> PAGEREF _Toc410144269 \h </w:instrText>
        </w:r>
        <w:r>
          <w:rPr>
            <w:noProof/>
            <w:webHidden/>
          </w:rPr>
        </w:r>
        <w:r>
          <w:rPr>
            <w:noProof/>
            <w:webHidden/>
          </w:rPr>
          <w:fldChar w:fldCharType="separate"/>
        </w:r>
        <w:r w:rsidR="007B32FF">
          <w:rPr>
            <w:noProof/>
            <w:webHidden/>
          </w:rPr>
          <w:t>22</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0" w:history="1">
        <w:r w:rsidR="003112EC" w:rsidRPr="007B72AE">
          <w:rPr>
            <w:rStyle w:val="Collegamentoipertestuale"/>
            <w:rFonts w:ascii="Courier New" w:hAnsi="Courier New" w:cs="Courier New"/>
            <w:noProof/>
          </w:rPr>
          <w:t>3.1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Tubi in acciaio per micropali e infilaggi</w:t>
        </w:r>
        <w:r w:rsidR="003112EC">
          <w:rPr>
            <w:noProof/>
            <w:webHidden/>
          </w:rPr>
          <w:tab/>
        </w:r>
        <w:r>
          <w:rPr>
            <w:noProof/>
            <w:webHidden/>
          </w:rPr>
          <w:fldChar w:fldCharType="begin"/>
        </w:r>
        <w:r w:rsidR="003112EC">
          <w:rPr>
            <w:noProof/>
            <w:webHidden/>
          </w:rPr>
          <w:instrText xml:space="preserve"> PAGEREF _Toc410144270 \h </w:instrText>
        </w:r>
        <w:r>
          <w:rPr>
            <w:noProof/>
            <w:webHidden/>
          </w:rPr>
        </w:r>
        <w:r>
          <w:rPr>
            <w:noProof/>
            <w:webHidden/>
          </w:rPr>
          <w:fldChar w:fldCharType="separate"/>
        </w:r>
        <w:r w:rsidR="007B32FF">
          <w:rPr>
            <w:noProof/>
            <w:webHidden/>
          </w:rPr>
          <w:t>22</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1" w:history="1">
        <w:r w:rsidR="003112EC" w:rsidRPr="007B72AE">
          <w:rPr>
            <w:rStyle w:val="Collegamentoipertestuale"/>
            <w:rFonts w:ascii="Courier New" w:hAnsi="Courier New" w:cs="Courier New"/>
            <w:noProof/>
          </w:rPr>
          <w:t>3.2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Tubi in acciaio per jet-grouting</w:t>
        </w:r>
        <w:r w:rsidR="003112EC">
          <w:rPr>
            <w:noProof/>
            <w:webHidden/>
          </w:rPr>
          <w:tab/>
        </w:r>
        <w:r>
          <w:rPr>
            <w:noProof/>
            <w:webHidden/>
          </w:rPr>
          <w:fldChar w:fldCharType="begin"/>
        </w:r>
        <w:r w:rsidR="003112EC">
          <w:rPr>
            <w:noProof/>
            <w:webHidden/>
          </w:rPr>
          <w:instrText xml:space="preserve"> PAGEREF _Toc410144271 \h </w:instrText>
        </w:r>
        <w:r>
          <w:rPr>
            <w:noProof/>
            <w:webHidden/>
          </w:rPr>
        </w:r>
        <w:r>
          <w:rPr>
            <w:noProof/>
            <w:webHidden/>
          </w:rPr>
          <w:fldChar w:fldCharType="separate"/>
        </w:r>
        <w:r w:rsidR="007B32FF">
          <w:rPr>
            <w:noProof/>
            <w:webHidden/>
          </w:rPr>
          <w:t>22</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2" w:history="1">
        <w:r w:rsidR="003112EC" w:rsidRPr="007B72AE">
          <w:rPr>
            <w:rStyle w:val="Collegamentoipertestuale"/>
            <w:rFonts w:ascii="Courier New" w:hAnsi="Courier New" w:cs="Courier New"/>
            <w:noProof/>
          </w:rPr>
          <w:t>3.3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Profilati in acciaio per micropali e jet-grouting</w:t>
        </w:r>
        <w:r w:rsidR="003112EC">
          <w:rPr>
            <w:noProof/>
            <w:webHidden/>
          </w:rPr>
          <w:tab/>
        </w:r>
        <w:r>
          <w:rPr>
            <w:noProof/>
            <w:webHidden/>
          </w:rPr>
          <w:fldChar w:fldCharType="begin"/>
        </w:r>
        <w:r w:rsidR="003112EC">
          <w:rPr>
            <w:noProof/>
            <w:webHidden/>
          </w:rPr>
          <w:instrText xml:space="preserve"> PAGEREF _Toc410144272 \h </w:instrText>
        </w:r>
        <w:r>
          <w:rPr>
            <w:noProof/>
            <w:webHidden/>
          </w:rPr>
        </w:r>
        <w:r>
          <w:rPr>
            <w:noProof/>
            <w:webHidden/>
          </w:rPr>
          <w:fldChar w:fldCharType="separate"/>
        </w:r>
        <w:r w:rsidR="007B32FF">
          <w:rPr>
            <w:noProof/>
            <w:webHidden/>
          </w:rPr>
          <w:t>22</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73" w:history="1">
        <w:r w:rsidR="003112EC" w:rsidRPr="007B72AE">
          <w:rPr>
            <w:rStyle w:val="Collegamentoipertestuale"/>
            <w:rFonts w:ascii="Courier New" w:hAnsi="Courier New"/>
            <w:noProof/>
          </w:rPr>
          <w:t>Art. 4</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Centine metalliche per pozzi o gallerie</w:t>
        </w:r>
        <w:r w:rsidR="003112EC">
          <w:rPr>
            <w:noProof/>
            <w:webHidden/>
          </w:rPr>
          <w:tab/>
        </w:r>
        <w:r>
          <w:rPr>
            <w:noProof/>
            <w:webHidden/>
          </w:rPr>
          <w:fldChar w:fldCharType="begin"/>
        </w:r>
        <w:r w:rsidR="003112EC">
          <w:rPr>
            <w:noProof/>
            <w:webHidden/>
          </w:rPr>
          <w:instrText xml:space="preserve"> PAGEREF _Toc410144273 \h </w:instrText>
        </w:r>
        <w:r>
          <w:rPr>
            <w:noProof/>
            <w:webHidden/>
          </w:rPr>
        </w:r>
        <w:r>
          <w:rPr>
            <w:noProof/>
            <w:webHidden/>
          </w:rPr>
          <w:fldChar w:fldCharType="separate"/>
        </w:r>
        <w:r w:rsidR="007B32FF">
          <w:rPr>
            <w:noProof/>
            <w:webHidden/>
          </w:rPr>
          <w:t>23</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74" w:history="1">
        <w:r w:rsidR="003112EC" w:rsidRPr="007B72AE">
          <w:rPr>
            <w:rStyle w:val="Collegamentoipertestuale"/>
            <w:rFonts w:ascii="Courier New" w:hAnsi="Courier New"/>
            <w:noProof/>
          </w:rPr>
          <w:t>Art. 5</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Trefoli per tiranti</w:t>
        </w:r>
        <w:r w:rsidR="003112EC">
          <w:rPr>
            <w:noProof/>
            <w:webHidden/>
          </w:rPr>
          <w:tab/>
        </w:r>
        <w:r>
          <w:rPr>
            <w:noProof/>
            <w:webHidden/>
          </w:rPr>
          <w:fldChar w:fldCharType="begin"/>
        </w:r>
        <w:r w:rsidR="003112EC">
          <w:rPr>
            <w:noProof/>
            <w:webHidden/>
          </w:rPr>
          <w:instrText xml:space="preserve"> PAGEREF _Toc410144274 \h </w:instrText>
        </w:r>
        <w:r>
          <w:rPr>
            <w:noProof/>
            <w:webHidden/>
          </w:rPr>
        </w:r>
        <w:r>
          <w:rPr>
            <w:noProof/>
            <w:webHidden/>
          </w:rPr>
          <w:fldChar w:fldCharType="separate"/>
        </w:r>
        <w:r w:rsidR="007B32FF">
          <w:rPr>
            <w:noProof/>
            <w:webHidden/>
          </w:rPr>
          <w:t>24</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75" w:history="1">
        <w:r w:rsidR="003112EC" w:rsidRPr="007B72AE">
          <w:rPr>
            <w:rStyle w:val="Collegamentoipertestuale"/>
            <w:rFonts w:ascii="Courier New" w:hAnsi="Courier New"/>
            <w:noProof/>
          </w:rPr>
          <w:t>Art. 6</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Fanghi bentonitici</w:t>
        </w:r>
        <w:r w:rsidR="003112EC">
          <w:rPr>
            <w:noProof/>
            <w:webHidden/>
          </w:rPr>
          <w:tab/>
        </w:r>
        <w:r>
          <w:rPr>
            <w:noProof/>
            <w:webHidden/>
          </w:rPr>
          <w:fldChar w:fldCharType="begin"/>
        </w:r>
        <w:r w:rsidR="003112EC">
          <w:rPr>
            <w:noProof/>
            <w:webHidden/>
          </w:rPr>
          <w:instrText xml:space="preserve"> PAGEREF _Toc410144275 \h </w:instrText>
        </w:r>
        <w:r>
          <w:rPr>
            <w:noProof/>
            <w:webHidden/>
          </w:rPr>
        </w:r>
        <w:r>
          <w:rPr>
            <w:noProof/>
            <w:webHidden/>
          </w:rPr>
          <w:fldChar w:fldCharType="separate"/>
        </w:r>
        <w:r w:rsidR="007B32FF">
          <w:rPr>
            <w:noProof/>
            <w:webHidden/>
          </w:rPr>
          <w:t>25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6" w:history="1">
        <w:r w:rsidR="003112EC" w:rsidRPr="007B72AE">
          <w:rPr>
            <w:rStyle w:val="Collegamentoipertestuale"/>
            <w:rFonts w:ascii="Courier New" w:hAnsi="Courier New" w:cs="Courier New"/>
            <w:noProof/>
          </w:rPr>
          <w:t>6.1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Normative di Riferimento</w:t>
        </w:r>
        <w:r w:rsidR="003112EC">
          <w:rPr>
            <w:noProof/>
            <w:webHidden/>
          </w:rPr>
          <w:tab/>
        </w:r>
        <w:r>
          <w:rPr>
            <w:noProof/>
            <w:webHidden/>
          </w:rPr>
          <w:fldChar w:fldCharType="begin"/>
        </w:r>
        <w:r w:rsidR="003112EC">
          <w:rPr>
            <w:noProof/>
            <w:webHidden/>
          </w:rPr>
          <w:instrText xml:space="preserve"> PAGEREF _Toc410144276 \h </w:instrText>
        </w:r>
        <w:r>
          <w:rPr>
            <w:noProof/>
            <w:webHidden/>
          </w:rPr>
        </w:r>
        <w:r>
          <w:rPr>
            <w:noProof/>
            <w:webHidden/>
          </w:rPr>
          <w:fldChar w:fldCharType="separate"/>
        </w:r>
        <w:r w:rsidR="007B32FF">
          <w:rPr>
            <w:noProof/>
            <w:webHidden/>
          </w:rPr>
          <w:t>25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7" w:history="1">
        <w:r w:rsidR="003112EC" w:rsidRPr="007B72AE">
          <w:rPr>
            <w:rStyle w:val="Collegamentoipertestuale"/>
            <w:rFonts w:ascii="Courier New" w:hAnsi="Courier New" w:cs="Courier New"/>
            <w:noProof/>
          </w:rPr>
          <w:t>6.2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Materiali</w:t>
        </w:r>
        <w:r w:rsidR="003112EC">
          <w:rPr>
            <w:noProof/>
            <w:webHidden/>
          </w:rPr>
          <w:tab/>
        </w:r>
        <w:r>
          <w:rPr>
            <w:noProof/>
            <w:webHidden/>
          </w:rPr>
          <w:fldChar w:fldCharType="begin"/>
        </w:r>
        <w:r w:rsidR="003112EC">
          <w:rPr>
            <w:noProof/>
            <w:webHidden/>
          </w:rPr>
          <w:instrText xml:space="preserve"> PAGEREF _Toc410144277 \h </w:instrText>
        </w:r>
        <w:r>
          <w:rPr>
            <w:noProof/>
            <w:webHidden/>
          </w:rPr>
        </w:r>
        <w:r>
          <w:rPr>
            <w:noProof/>
            <w:webHidden/>
          </w:rPr>
          <w:fldChar w:fldCharType="separate"/>
        </w:r>
        <w:r w:rsidR="007B32FF">
          <w:rPr>
            <w:noProof/>
            <w:webHidden/>
          </w:rPr>
          <w:t>25</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78" w:history="1">
        <w:r w:rsidR="003112EC" w:rsidRPr="007B72AE">
          <w:rPr>
            <w:rStyle w:val="Collegamentoipertestuale"/>
            <w:rFonts w:ascii="Courier New" w:hAnsi="Courier New"/>
            <w:noProof/>
          </w:rPr>
          <w:t>Art. 7</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Geotessili</w:t>
        </w:r>
        <w:r w:rsidR="003112EC">
          <w:rPr>
            <w:noProof/>
            <w:webHidden/>
          </w:rPr>
          <w:tab/>
        </w:r>
        <w:r>
          <w:rPr>
            <w:noProof/>
            <w:webHidden/>
          </w:rPr>
          <w:fldChar w:fldCharType="begin"/>
        </w:r>
        <w:r w:rsidR="003112EC">
          <w:rPr>
            <w:noProof/>
            <w:webHidden/>
          </w:rPr>
          <w:instrText xml:space="preserve"> PAGEREF _Toc410144278 \h </w:instrText>
        </w:r>
        <w:r>
          <w:rPr>
            <w:noProof/>
            <w:webHidden/>
          </w:rPr>
        </w:r>
        <w:r>
          <w:rPr>
            <w:noProof/>
            <w:webHidden/>
          </w:rPr>
          <w:fldChar w:fldCharType="separate"/>
        </w:r>
        <w:r w:rsidR="007B32FF">
          <w:rPr>
            <w:noProof/>
            <w:webHidden/>
          </w:rPr>
          <w:t>27</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79" w:history="1">
        <w:r w:rsidR="003112EC" w:rsidRPr="007B72AE">
          <w:rPr>
            <w:rStyle w:val="Collegamentoipertestuale"/>
            <w:rFonts w:ascii="Courier New" w:hAnsi="Courier New" w:cs="Courier New"/>
            <w:noProof/>
          </w:rPr>
          <w:t>7.1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Geotessili non tessuti</w:t>
        </w:r>
        <w:r w:rsidR="003112EC">
          <w:rPr>
            <w:noProof/>
            <w:webHidden/>
          </w:rPr>
          <w:tab/>
        </w:r>
        <w:r>
          <w:rPr>
            <w:noProof/>
            <w:webHidden/>
          </w:rPr>
          <w:fldChar w:fldCharType="begin"/>
        </w:r>
        <w:r w:rsidR="003112EC">
          <w:rPr>
            <w:noProof/>
            <w:webHidden/>
          </w:rPr>
          <w:instrText xml:space="preserve"> PAGEREF _Toc410144279 \h </w:instrText>
        </w:r>
        <w:r>
          <w:rPr>
            <w:noProof/>
            <w:webHidden/>
          </w:rPr>
        </w:r>
        <w:r>
          <w:rPr>
            <w:noProof/>
            <w:webHidden/>
          </w:rPr>
          <w:fldChar w:fldCharType="separate"/>
        </w:r>
        <w:r w:rsidR="007B32FF">
          <w:rPr>
            <w:noProof/>
            <w:webHidden/>
          </w:rPr>
          <w:t>27</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0" w:history="1">
        <w:r w:rsidR="003112EC" w:rsidRPr="007B72AE">
          <w:rPr>
            <w:rStyle w:val="Collegamentoipertestuale"/>
            <w:rFonts w:ascii="Courier New" w:hAnsi="Courier New" w:cs="Courier New"/>
            <w:noProof/>
          </w:rPr>
          <w:t>7.2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Geotessili tessuti</w:t>
        </w:r>
        <w:r w:rsidR="003112EC">
          <w:rPr>
            <w:noProof/>
            <w:webHidden/>
          </w:rPr>
          <w:tab/>
        </w:r>
        <w:r>
          <w:rPr>
            <w:noProof/>
            <w:webHidden/>
          </w:rPr>
          <w:fldChar w:fldCharType="begin"/>
        </w:r>
        <w:r w:rsidR="003112EC">
          <w:rPr>
            <w:noProof/>
            <w:webHidden/>
          </w:rPr>
          <w:instrText xml:space="preserve"> PAGEREF _Toc410144280 \h </w:instrText>
        </w:r>
        <w:r>
          <w:rPr>
            <w:noProof/>
            <w:webHidden/>
          </w:rPr>
        </w:r>
        <w:r>
          <w:rPr>
            <w:noProof/>
            <w:webHidden/>
          </w:rPr>
          <w:fldChar w:fldCharType="separate"/>
        </w:r>
        <w:r w:rsidR="007B32FF">
          <w:rPr>
            <w:noProof/>
            <w:webHidden/>
          </w:rPr>
          <w:t>27</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1" w:history="1">
        <w:r w:rsidR="003112EC" w:rsidRPr="007B72AE">
          <w:rPr>
            <w:rStyle w:val="Collegamentoipertestuale"/>
            <w:rFonts w:ascii="Courier New" w:hAnsi="Courier New" w:cs="Courier New"/>
            <w:noProof/>
          </w:rPr>
          <w:t>7.3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Marcatura CE</w:t>
        </w:r>
        <w:r w:rsidR="003112EC">
          <w:rPr>
            <w:noProof/>
            <w:webHidden/>
          </w:rPr>
          <w:tab/>
        </w:r>
        <w:r>
          <w:rPr>
            <w:noProof/>
            <w:webHidden/>
          </w:rPr>
          <w:fldChar w:fldCharType="begin"/>
        </w:r>
        <w:r w:rsidR="003112EC">
          <w:rPr>
            <w:noProof/>
            <w:webHidden/>
          </w:rPr>
          <w:instrText xml:space="preserve"> PAGEREF _Toc410144281 \h </w:instrText>
        </w:r>
        <w:r>
          <w:rPr>
            <w:noProof/>
            <w:webHidden/>
          </w:rPr>
        </w:r>
        <w:r>
          <w:rPr>
            <w:noProof/>
            <w:webHidden/>
          </w:rPr>
          <w:fldChar w:fldCharType="separate"/>
        </w:r>
        <w:r w:rsidR="007B32FF">
          <w:rPr>
            <w:noProof/>
            <w:webHidden/>
          </w:rPr>
          <w:t>27</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82" w:history="1">
        <w:r w:rsidR="003112EC" w:rsidRPr="007B72AE">
          <w:rPr>
            <w:rStyle w:val="Collegamentoipertestuale"/>
            <w:rFonts w:ascii="Courier New" w:hAnsi="Courier New"/>
            <w:noProof/>
          </w:rPr>
          <w:t>Art. 8</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Manufatti tubolari in lamiera ondulata</w:t>
        </w:r>
        <w:r w:rsidR="003112EC">
          <w:rPr>
            <w:noProof/>
            <w:webHidden/>
          </w:rPr>
          <w:tab/>
        </w:r>
        <w:r>
          <w:rPr>
            <w:noProof/>
            <w:webHidden/>
          </w:rPr>
          <w:fldChar w:fldCharType="begin"/>
        </w:r>
        <w:r w:rsidR="003112EC">
          <w:rPr>
            <w:noProof/>
            <w:webHidden/>
          </w:rPr>
          <w:instrText xml:space="preserve"> PAGEREF _Toc410144282 \h </w:instrText>
        </w:r>
        <w:r>
          <w:rPr>
            <w:noProof/>
            <w:webHidden/>
          </w:rPr>
        </w:r>
        <w:r>
          <w:rPr>
            <w:noProof/>
            <w:webHidden/>
          </w:rPr>
          <w:fldChar w:fldCharType="separate"/>
        </w:r>
        <w:r w:rsidR="007B32FF">
          <w:rPr>
            <w:noProof/>
            <w:webHidden/>
          </w:rPr>
          <w:t>28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3" w:history="1">
        <w:r w:rsidR="003112EC" w:rsidRPr="007B72AE">
          <w:rPr>
            <w:rStyle w:val="Collegamentoipertestuale"/>
            <w:rFonts w:ascii="Courier New" w:hAnsi="Courier New" w:cs="Courier New"/>
            <w:noProof/>
          </w:rPr>
          <w:t>8.1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Lamiera ondulata</w:t>
        </w:r>
        <w:r w:rsidR="003112EC">
          <w:rPr>
            <w:noProof/>
            <w:webHidden/>
          </w:rPr>
          <w:tab/>
        </w:r>
        <w:r>
          <w:rPr>
            <w:noProof/>
            <w:webHidden/>
          </w:rPr>
          <w:fldChar w:fldCharType="begin"/>
        </w:r>
        <w:r w:rsidR="003112EC">
          <w:rPr>
            <w:noProof/>
            <w:webHidden/>
          </w:rPr>
          <w:instrText xml:space="preserve"> PAGEREF _Toc410144283 \h </w:instrText>
        </w:r>
        <w:r>
          <w:rPr>
            <w:noProof/>
            <w:webHidden/>
          </w:rPr>
        </w:r>
        <w:r>
          <w:rPr>
            <w:noProof/>
            <w:webHidden/>
          </w:rPr>
          <w:fldChar w:fldCharType="separate"/>
        </w:r>
        <w:r w:rsidR="007B32FF">
          <w:rPr>
            <w:noProof/>
            <w:webHidden/>
          </w:rPr>
          <w:t>28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4" w:history="1">
        <w:r w:rsidR="003112EC" w:rsidRPr="007B72AE">
          <w:rPr>
            <w:rStyle w:val="Collegamentoipertestuale"/>
            <w:rFonts w:ascii="Courier New" w:hAnsi="Courier New" w:cs="Courier New"/>
            <w:noProof/>
          </w:rPr>
          <w:t>8.2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Bulloni</w:t>
        </w:r>
        <w:r w:rsidR="003112EC">
          <w:rPr>
            <w:noProof/>
            <w:webHidden/>
          </w:rPr>
          <w:tab/>
        </w:r>
        <w:r>
          <w:rPr>
            <w:noProof/>
            <w:webHidden/>
          </w:rPr>
          <w:fldChar w:fldCharType="begin"/>
        </w:r>
        <w:r w:rsidR="003112EC">
          <w:rPr>
            <w:noProof/>
            <w:webHidden/>
          </w:rPr>
          <w:instrText xml:space="preserve"> PAGEREF _Toc410144284 \h </w:instrText>
        </w:r>
        <w:r>
          <w:rPr>
            <w:noProof/>
            <w:webHidden/>
          </w:rPr>
        </w:r>
        <w:r>
          <w:rPr>
            <w:noProof/>
            <w:webHidden/>
          </w:rPr>
          <w:fldChar w:fldCharType="separate"/>
        </w:r>
        <w:r w:rsidR="007B32FF">
          <w:rPr>
            <w:noProof/>
            <w:webHidden/>
          </w:rPr>
          <w:t>28</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5" w:history="1">
        <w:r w:rsidR="003112EC" w:rsidRPr="007B72AE">
          <w:rPr>
            <w:rStyle w:val="Collegamentoipertestuale"/>
            <w:rFonts w:ascii="Courier New" w:hAnsi="Courier New" w:cs="Courier New"/>
            <w:noProof/>
          </w:rPr>
          <w:t>8.3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Giunti</w:t>
        </w:r>
        <w:r w:rsidR="003112EC">
          <w:rPr>
            <w:noProof/>
            <w:webHidden/>
          </w:rPr>
          <w:tab/>
        </w:r>
        <w:r>
          <w:rPr>
            <w:noProof/>
            <w:webHidden/>
          </w:rPr>
          <w:fldChar w:fldCharType="begin"/>
        </w:r>
        <w:r w:rsidR="003112EC">
          <w:rPr>
            <w:noProof/>
            <w:webHidden/>
          </w:rPr>
          <w:instrText xml:space="preserve"> PAGEREF _Toc410144285 \h </w:instrText>
        </w:r>
        <w:r>
          <w:rPr>
            <w:noProof/>
            <w:webHidden/>
          </w:rPr>
        </w:r>
        <w:r>
          <w:rPr>
            <w:noProof/>
            <w:webHidden/>
          </w:rPr>
          <w:fldChar w:fldCharType="separate"/>
        </w:r>
        <w:r w:rsidR="007B32FF">
          <w:rPr>
            <w:noProof/>
            <w:webHidden/>
          </w:rPr>
          <w:t>28</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86" w:history="1">
        <w:r w:rsidR="003112EC" w:rsidRPr="007B72AE">
          <w:rPr>
            <w:rStyle w:val="Collegamentoipertestuale"/>
            <w:rFonts w:ascii="Courier New" w:hAnsi="Courier New"/>
            <w:noProof/>
          </w:rPr>
          <w:t>Art. 9</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Gabbioni e materassi metallici</w:t>
        </w:r>
        <w:r w:rsidR="003112EC">
          <w:rPr>
            <w:noProof/>
            <w:webHidden/>
          </w:rPr>
          <w:tab/>
        </w:r>
        <w:r>
          <w:rPr>
            <w:noProof/>
            <w:webHidden/>
          </w:rPr>
          <w:fldChar w:fldCharType="begin"/>
        </w:r>
        <w:r w:rsidR="003112EC">
          <w:rPr>
            <w:noProof/>
            <w:webHidden/>
          </w:rPr>
          <w:instrText xml:space="preserve"> PAGEREF _Toc410144286 \h </w:instrText>
        </w:r>
        <w:r>
          <w:rPr>
            <w:noProof/>
            <w:webHidden/>
          </w:rPr>
        </w:r>
        <w:r>
          <w:rPr>
            <w:noProof/>
            <w:webHidden/>
          </w:rPr>
          <w:fldChar w:fldCharType="separate"/>
        </w:r>
        <w:r w:rsidR="007B32FF">
          <w:rPr>
            <w:noProof/>
            <w:webHidden/>
          </w:rPr>
          <w:t>29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7" w:history="1">
        <w:r w:rsidR="003112EC" w:rsidRPr="007B72AE">
          <w:rPr>
            <w:rStyle w:val="Collegamentoipertestuale"/>
            <w:rFonts w:ascii="Courier New" w:hAnsi="Courier New" w:cs="Courier New"/>
            <w:noProof/>
          </w:rPr>
          <w:t>9.1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Filo metallico</w:t>
        </w:r>
        <w:r w:rsidR="003112EC">
          <w:rPr>
            <w:noProof/>
            <w:webHidden/>
          </w:rPr>
          <w:tab/>
        </w:r>
        <w:r>
          <w:rPr>
            <w:noProof/>
            <w:webHidden/>
          </w:rPr>
          <w:fldChar w:fldCharType="begin"/>
        </w:r>
        <w:r w:rsidR="003112EC">
          <w:rPr>
            <w:noProof/>
            <w:webHidden/>
          </w:rPr>
          <w:instrText xml:space="preserve"> PAGEREF _Toc410144287 \h </w:instrText>
        </w:r>
        <w:r>
          <w:rPr>
            <w:noProof/>
            <w:webHidden/>
          </w:rPr>
        </w:r>
        <w:r>
          <w:rPr>
            <w:noProof/>
            <w:webHidden/>
          </w:rPr>
          <w:fldChar w:fldCharType="separate"/>
        </w:r>
        <w:r w:rsidR="007B32FF">
          <w:rPr>
            <w:noProof/>
            <w:webHidden/>
          </w:rPr>
          <w:t>29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8" w:history="1">
        <w:r w:rsidR="003112EC" w:rsidRPr="007B72AE">
          <w:rPr>
            <w:rStyle w:val="Collegamentoipertestuale"/>
            <w:rFonts w:ascii="Courier New" w:hAnsi="Courier New" w:cs="Courier New"/>
            <w:noProof/>
          </w:rPr>
          <w:t>9.2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Rivestimento protettivo</w:t>
        </w:r>
        <w:r w:rsidR="003112EC">
          <w:rPr>
            <w:noProof/>
            <w:webHidden/>
          </w:rPr>
          <w:tab/>
        </w:r>
        <w:r>
          <w:rPr>
            <w:noProof/>
            <w:webHidden/>
          </w:rPr>
          <w:fldChar w:fldCharType="begin"/>
        </w:r>
        <w:r w:rsidR="003112EC">
          <w:rPr>
            <w:noProof/>
            <w:webHidden/>
          </w:rPr>
          <w:instrText xml:space="preserve"> PAGEREF _Toc410144288 \h </w:instrText>
        </w:r>
        <w:r>
          <w:rPr>
            <w:noProof/>
            <w:webHidden/>
          </w:rPr>
        </w:r>
        <w:r>
          <w:rPr>
            <w:noProof/>
            <w:webHidden/>
          </w:rPr>
          <w:fldChar w:fldCharType="separate"/>
        </w:r>
        <w:r w:rsidR="007B32FF">
          <w:rPr>
            <w:noProof/>
            <w:webHidden/>
          </w:rPr>
          <w:t>29</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89" w:history="1">
        <w:r w:rsidR="003112EC" w:rsidRPr="007B72AE">
          <w:rPr>
            <w:rStyle w:val="Collegamentoipertestuale"/>
            <w:rFonts w:ascii="Courier New" w:hAnsi="Courier New" w:cs="Courier New"/>
            <w:noProof/>
          </w:rPr>
          <w:t>9.3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Rete</w:t>
        </w:r>
        <w:r w:rsidR="003112EC">
          <w:rPr>
            <w:noProof/>
            <w:webHidden/>
          </w:rPr>
          <w:tab/>
        </w:r>
        <w:r>
          <w:rPr>
            <w:noProof/>
            <w:webHidden/>
          </w:rPr>
          <w:fldChar w:fldCharType="begin"/>
        </w:r>
        <w:r w:rsidR="003112EC">
          <w:rPr>
            <w:noProof/>
            <w:webHidden/>
          </w:rPr>
          <w:instrText xml:space="preserve"> PAGEREF _Toc410144289 \h </w:instrText>
        </w:r>
        <w:r>
          <w:rPr>
            <w:noProof/>
            <w:webHidden/>
          </w:rPr>
        </w:r>
        <w:r>
          <w:rPr>
            <w:noProof/>
            <w:webHidden/>
          </w:rPr>
          <w:fldChar w:fldCharType="separate"/>
        </w:r>
        <w:r w:rsidR="007B32FF">
          <w:rPr>
            <w:noProof/>
            <w:webHidden/>
          </w:rPr>
          <w:t>30</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0" w:history="1">
        <w:r w:rsidR="003112EC" w:rsidRPr="007B72AE">
          <w:rPr>
            <w:rStyle w:val="Collegamentoipertestuale"/>
            <w:rFonts w:ascii="Courier New" w:hAnsi="Courier New" w:cs="Courier New"/>
            <w:noProof/>
          </w:rPr>
          <w:t>9.4</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Riempimento</w:t>
        </w:r>
        <w:r w:rsidR="003112EC">
          <w:rPr>
            <w:noProof/>
            <w:webHidden/>
          </w:rPr>
          <w:tab/>
        </w:r>
        <w:r>
          <w:rPr>
            <w:noProof/>
            <w:webHidden/>
          </w:rPr>
          <w:fldChar w:fldCharType="begin"/>
        </w:r>
        <w:r w:rsidR="003112EC">
          <w:rPr>
            <w:noProof/>
            <w:webHidden/>
          </w:rPr>
          <w:instrText xml:space="preserve"> PAGEREF _Toc410144290 \h </w:instrText>
        </w:r>
        <w:r>
          <w:rPr>
            <w:noProof/>
            <w:webHidden/>
          </w:rPr>
        </w:r>
        <w:r>
          <w:rPr>
            <w:noProof/>
            <w:webHidden/>
          </w:rPr>
          <w:fldChar w:fldCharType="separate"/>
        </w:r>
        <w:r w:rsidR="007B32FF">
          <w:rPr>
            <w:noProof/>
            <w:webHidden/>
          </w:rPr>
          <w:t>32</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1" w:history="1">
        <w:r w:rsidR="003112EC" w:rsidRPr="007B72AE">
          <w:rPr>
            <w:rStyle w:val="Collegamentoipertestuale"/>
            <w:rFonts w:ascii="Courier New" w:hAnsi="Courier New" w:cs="Courier New"/>
            <w:noProof/>
          </w:rPr>
          <w:t>9.5</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Graffe metalliche</w:t>
        </w:r>
        <w:r w:rsidR="003112EC">
          <w:rPr>
            <w:noProof/>
            <w:webHidden/>
          </w:rPr>
          <w:tab/>
        </w:r>
        <w:r>
          <w:rPr>
            <w:noProof/>
            <w:webHidden/>
          </w:rPr>
          <w:fldChar w:fldCharType="begin"/>
        </w:r>
        <w:r w:rsidR="003112EC">
          <w:rPr>
            <w:noProof/>
            <w:webHidden/>
          </w:rPr>
          <w:instrText xml:space="preserve"> PAGEREF _Toc410144291 \h </w:instrText>
        </w:r>
        <w:r>
          <w:rPr>
            <w:noProof/>
            <w:webHidden/>
          </w:rPr>
        </w:r>
        <w:r>
          <w:rPr>
            <w:noProof/>
            <w:webHidden/>
          </w:rPr>
          <w:fldChar w:fldCharType="separate"/>
        </w:r>
        <w:r w:rsidR="007B32FF">
          <w:rPr>
            <w:noProof/>
            <w:webHidden/>
          </w:rPr>
          <w:t>32</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92" w:history="1">
        <w:r w:rsidR="003112EC" w:rsidRPr="007B72AE">
          <w:rPr>
            <w:rStyle w:val="Collegamentoipertestuale"/>
            <w:rFonts w:ascii="Courier New" w:hAnsi="Courier New"/>
            <w:noProof/>
          </w:rPr>
          <w:t>Art. 10</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Tubazioni idrauliche</w:t>
        </w:r>
        <w:r w:rsidR="003112EC">
          <w:rPr>
            <w:noProof/>
            <w:webHidden/>
          </w:rPr>
          <w:tab/>
        </w:r>
        <w:r>
          <w:rPr>
            <w:noProof/>
            <w:webHidden/>
          </w:rPr>
          <w:fldChar w:fldCharType="begin"/>
        </w:r>
        <w:r w:rsidR="003112EC">
          <w:rPr>
            <w:noProof/>
            <w:webHidden/>
          </w:rPr>
          <w:instrText xml:space="preserve"> PAGEREF _Toc410144292 \h </w:instrText>
        </w:r>
        <w:r>
          <w:rPr>
            <w:noProof/>
            <w:webHidden/>
          </w:rPr>
        </w:r>
        <w:r>
          <w:rPr>
            <w:noProof/>
            <w:webHidden/>
          </w:rPr>
          <w:fldChar w:fldCharType="separate"/>
        </w:r>
        <w:r w:rsidR="007B32FF">
          <w:rPr>
            <w:noProof/>
            <w:webHidden/>
          </w:rPr>
          <w:t>32</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3" w:history="1">
        <w:r w:rsidR="003112EC" w:rsidRPr="007B72AE">
          <w:rPr>
            <w:rStyle w:val="Collegamentoipertestuale"/>
            <w:rFonts w:ascii="Courier New" w:hAnsi="Courier New" w:cs="Courier New"/>
            <w:noProof/>
          </w:rPr>
          <w:t>10.1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Tubi in PVC-U</w:t>
        </w:r>
        <w:r w:rsidR="003112EC">
          <w:rPr>
            <w:noProof/>
            <w:webHidden/>
          </w:rPr>
          <w:tab/>
        </w:r>
        <w:r>
          <w:rPr>
            <w:noProof/>
            <w:webHidden/>
          </w:rPr>
          <w:fldChar w:fldCharType="begin"/>
        </w:r>
        <w:r w:rsidR="003112EC">
          <w:rPr>
            <w:noProof/>
            <w:webHidden/>
          </w:rPr>
          <w:instrText xml:space="preserve"> PAGEREF _Toc410144293 \h </w:instrText>
        </w:r>
        <w:r>
          <w:rPr>
            <w:noProof/>
            <w:webHidden/>
          </w:rPr>
        </w:r>
        <w:r>
          <w:rPr>
            <w:noProof/>
            <w:webHidden/>
          </w:rPr>
          <w:fldChar w:fldCharType="separate"/>
        </w:r>
        <w:r w:rsidR="007B32FF">
          <w:rPr>
            <w:noProof/>
            <w:webHidden/>
          </w:rPr>
          <w:t>33</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4" w:history="1">
        <w:r w:rsidR="003112EC" w:rsidRPr="007B72AE">
          <w:rPr>
            <w:rStyle w:val="Collegamentoipertestuale"/>
            <w:rFonts w:ascii="Courier New" w:hAnsi="Courier New" w:cs="Courier New"/>
            <w:noProof/>
          </w:rPr>
          <w:t>10.2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Tubi strutturati in PVC-U, PP e PE</w:t>
        </w:r>
        <w:r w:rsidR="003112EC">
          <w:rPr>
            <w:noProof/>
            <w:webHidden/>
          </w:rPr>
          <w:tab/>
        </w:r>
        <w:r>
          <w:rPr>
            <w:noProof/>
            <w:webHidden/>
          </w:rPr>
          <w:fldChar w:fldCharType="begin"/>
        </w:r>
        <w:r w:rsidR="003112EC">
          <w:rPr>
            <w:noProof/>
            <w:webHidden/>
          </w:rPr>
          <w:instrText xml:space="preserve"> PAGEREF _Toc410144294 \h </w:instrText>
        </w:r>
        <w:r>
          <w:rPr>
            <w:noProof/>
            <w:webHidden/>
          </w:rPr>
        </w:r>
        <w:r>
          <w:rPr>
            <w:noProof/>
            <w:webHidden/>
          </w:rPr>
          <w:fldChar w:fldCharType="separate"/>
        </w:r>
        <w:r w:rsidR="007B32FF">
          <w:rPr>
            <w:noProof/>
            <w:webHidden/>
          </w:rPr>
          <w:t>33</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5" w:history="1">
        <w:r w:rsidR="003112EC" w:rsidRPr="007B72AE">
          <w:rPr>
            <w:rStyle w:val="Collegamentoipertestuale"/>
            <w:rFonts w:ascii="Courier New" w:hAnsi="Courier New" w:cs="Courier New"/>
            <w:noProof/>
          </w:rPr>
          <w:t>10.3</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Tubi in calcestruzzo non armato e armato</w:t>
        </w:r>
        <w:r w:rsidR="003112EC">
          <w:rPr>
            <w:noProof/>
            <w:webHidden/>
          </w:rPr>
          <w:tab/>
        </w:r>
        <w:r>
          <w:rPr>
            <w:noProof/>
            <w:webHidden/>
          </w:rPr>
          <w:fldChar w:fldCharType="begin"/>
        </w:r>
        <w:r w:rsidR="003112EC">
          <w:rPr>
            <w:noProof/>
            <w:webHidden/>
          </w:rPr>
          <w:instrText xml:space="preserve"> PAGEREF _Toc410144295 \h </w:instrText>
        </w:r>
        <w:r>
          <w:rPr>
            <w:noProof/>
            <w:webHidden/>
          </w:rPr>
        </w:r>
        <w:r>
          <w:rPr>
            <w:noProof/>
            <w:webHidden/>
          </w:rPr>
          <w:fldChar w:fldCharType="separate"/>
        </w:r>
        <w:r w:rsidR="007B32FF">
          <w:rPr>
            <w:noProof/>
            <w:webHidden/>
          </w:rPr>
          <w:t>33</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96" w:history="1">
        <w:r w:rsidR="003112EC" w:rsidRPr="007B72AE">
          <w:rPr>
            <w:rStyle w:val="Collegamentoipertestuale"/>
            <w:rFonts w:ascii="Courier New" w:hAnsi="Courier New"/>
            <w:noProof/>
          </w:rPr>
          <w:t>Art. 11</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Pozzetti idraulici</w:t>
        </w:r>
        <w:r w:rsidR="003112EC">
          <w:rPr>
            <w:noProof/>
            <w:webHidden/>
          </w:rPr>
          <w:tab/>
        </w:r>
        <w:r>
          <w:rPr>
            <w:noProof/>
            <w:webHidden/>
          </w:rPr>
          <w:fldChar w:fldCharType="begin"/>
        </w:r>
        <w:r w:rsidR="003112EC">
          <w:rPr>
            <w:noProof/>
            <w:webHidden/>
          </w:rPr>
          <w:instrText xml:space="preserve"> PAGEREF _Toc410144296 \h </w:instrText>
        </w:r>
        <w:r>
          <w:rPr>
            <w:noProof/>
            <w:webHidden/>
          </w:rPr>
        </w:r>
        <w:r>
          <w:rPr>
            <w:noProof/>
            <w:webHidden/>
          </w:rPr>
          <w:fldChar w:fldCharType="separate"/>
        </w:r>
        <w:r w:rsidR="007B32FF">
          <w:rPr>
            <w:noProof/>
            <w:webHidden/>
          </w:rPr>
          <w:t>35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7" w:history="1">
        <w:r w:rsidR="003112EC" w:rsidRPr="007B72AE">
          <w:rPr>
            <w:rStyle w:val="Collegamentoipertestuale"/>
            <w:rFonts w:ascii="Courier New" w:hAnsi="Courier New" w:cs="Courier New"/>
            <w:noProof/>
          </w:rPr>
          <w:t>11.1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Pozzetti prefabbricati in c.a.v.</w:t>
        </w:r>
        <w:r w:rsidR="003112EC">
          <w:rPr>
            <w:noProof/>
            <w:webHidden/>
          </w:rPr>
          <w:tab/>
        </w:r>
        <w:r>
          <w:rPr>
            <w:noProof/>
            <w:webHidden/>
          </w:rPr>
          <w:fldChar w:fldCharType="begin"/>
        </w:r>
        <w:r w:rsidR="003112EC">
          <w:rPr>
            <w:noProof/>
            <w:webHidden/>
          </w:rPr>
          <w:instrText xml:space="preserve"> PAGEREF _Toc410144297 \h </w:instrText>
        </w:r>
        <w:r>
          <w:rPr>
            <w:noProof/>
            <w:webHidden/>
          </w:rPr>
        </w:r>
        <w:r>
          <w:rPr>
            <w:noProof/>
            <w:webHidden/>
          </w:rPr>
          <w:fldChar w:fldCharType="separate"/>
        </w:r>
        <w:r w:rsidR="007B32FF">
          <w:rPr>
            <w:noProof/>
            <w:webHidden/>
          </w:rPr>
          <w:t>35</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298" w:history="1">
        <w:r w:rsidR="003112EC" w:rsidRPr="007B72AE">
          <w:rPr>
            <w:rStyle w:val="Collegamentoipertestuale"/>
            <w:rFonts w:ascii="Courier New" w:hAnsi="Courier New" w:cs="Courier New"/>
            <w:noProof/>
          </w:rPr>
          <w:t>11.2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Pozzetti in PE strutturato</w:t>
        </w:r>
        <w:r w:rsidR="003112EC">
          <w:rPr>
            <w:noProof/>
            <w:webHidden/>
          </w:rPr>
          <w:tab/>
        </w:r>
        <w:r>
          <w:rPr>
            <w:noProof/>
            <w:webHidden/>
          </w:rPr>
          <w:fldChar w:fldCharType="begin"/>
        </w:r>
        <w:r w:rsidR="003112EC">
          <w:rPr>
            <w:noProof/>
            <w:webHidden/>
          </w:rPr>
          <w:instrText xml:space="preserve"> PAGEREF _Toc410144298 \h </w:instrText>
        </w:r>
        <w:r>
          <w:rPr>
            <w:noProof/>
            <w:webHidden/>
          </w:rPr>
        </w:r>
        <w:r>
          <w:rPr>
            <w:noProof/>
            <w:webHidden/>
          </w:rPr>
          <w:fldChar w:fldCharType="separate"/>
        </w:r>
        <w:r w:rsidR="007B32FF">
          <w:rPr>
            <w:noProof/>
            <w:webHidden/>
          </w:rPr>
          <w:t>35</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299" w:history="1">
        <w:r w:rsidR="003112EC" w:rsidRPr="007B72AE">
          <w:rPr>
            <w:rStyle w:val="Collegamentoipertestuale"/>
            <w:rFonts w:ascii="Courier New" w:hAnsi="Courier New"/>
            <w:noProof/>
          </w:rPr>
          <w:t>Art. 12</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Difese spondali</w:t>
        </w:r>
        <w:r w:rsidR="003112EC">
          <w:rPr>
            <w:noProof/>
            <w:webHidden/>
          </w:rPr>
          <w:tab/>
        </w:r>
        <w:r>
          <w:rPr>
            <w:noProof/>
            <w:webHidden/>
          </w:rPr>
          <w:fldChar w:fldCharType="begin"/>
        </w:r>
        <w:r w:rsidR="003112EC">
          <w:rPr>
            <w:noProof/>
            <w:webHidden/>
          </w:rPr>
          <w:instrText xml:space="preserve"> PAGEREF _Toc410144299 \h </w:instrText>
        </w:r>
        <w:r>
          <w:rPr>
            <w:noProof/>
            <w:webHidden/>
          </w:rPr>
        </w:r>
        <w:r>
          <w:rPr>
            <w:noProof/>
            <w:webHidden/>
          </w:rPr>
          <w:fldChar w:fldCharType="separate"/>
        </w:r>
        <w:r w:rsidR="007B32FF">
          <w:rPr>
            <w:noProof/>
            <w:webHidden/>
          </w:rPr>
          <w:t>36</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300" w:history="1">
        <w:r w:rsidR="003112EC" w:rsidRPr="007B72AE">
          <w:rPr>
            <w:rStyle w:val="Collegamentoipertestuale"/>
            <w:rFonts w:ascii="Courier New" w:hAnsi="Courier New" w:cs="Courier New"/>
            <w:noProof/>
          </w:rPr>
          <w:t>12.1</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Elementi in conglomerato cementizio</w:t>
        </w:r>
        <w:r w:rsidR="003112EC">
          <w:rPr>
            <w:noProof/>
            <w:webHidden/>
          </w:rPr>
          <w:tab/>
        </w:r>
        <w:r>
          <w:rPr>
            <w:noProof/>
            <w:webHidden/>
          </w:rPr>
          <w:fldChar w:fldCharType="begin"/>
        </w:r>
        <w:r w:rsidR="003112EC">
          <w:rPr>
            <w:noProof/>
            <w:webHidden/>
          </w:rPr>
          <w:instrText xml:space="preserve"> PAGEREF _Toc410144300 \h </w:instrText>
        </w:r>
        <w:r>
          <w:rPr>
            <w:noProof/>
            <w:webHidden/>
          </w:rPr>
        </w:r>
        <w:r>
          <w:rPr>
            <w:noProof/>
            <w:webHidden/>
          </w:rPr>
          <w:fldChar w:fldCharType="separate"/>
        </w:r>
        <w:r w:rsidR="007B32FF">
          <w:rPr>
            <w:noProof/>
            <w:webHidden/>
          </w:rPr>
          <w:t>36</w:t>
        </w:r>
        <w:r>
          <w:rPr>
            <w:noProof/>
            <w:webHidden/>
          </w:rPr>
          <w:fldChar w:fldCharType="end"/>
        </w:r>
      </w:hyperlink>
    </w:p>
    <w:p w:rsidR="003112EC" w:rsidRDefault="00C725B0">
      <w:pPr>
        <w:pStyle w:val="Sommario3"/>
        <w:tabs>
          <w:tab w:val="left" w:pos="1000"/>
          <w:tab w:val="right" w:pos="9629"/>
        </w:tabs>
        <w:rPr>
          <w:rFonts w:asciiTheme="minorHAnsi" w:eastAsiaTheme="minorEastAsia" w:hAnsiTheme="minorHAnsi" w:cstheme="minorBidi"/>
          <w:noProof/>
          <w:color w:val="auto"/>
          <w:szCs w:val="22"/>
          <w:lang w:val="it-IT"/>
        </w:rPr>
      </w:pPr>
      <w:hyperlink w:anchor="_Toc410144301" w:history="1">
        <w:r w:rsidR="003112EC" w:rsidRPr="007B72AE">
          <w:rPr>
            <w:rStyle w:val="Collegamentoipertestuale"/>
            <w:rFonts w:ascii="Courier New" w:hAnsi="Courier New" w:cs="Courier New"/>
            <w:noProof/>
          </w:rPr>
          <w:t>12.2</w:t>
        </w:r>
        <w:r w:rsidR="003112EC">
          <w:rPr>
            <w:rFonts w:asciiTheme="minorHAnsi" w:eastAsiaTheme="minorEastAsia" w:hAnsiTheme="minorHAnsi" w:cstheme="minorBidi"/>
            <w:noProof/>
            <w:color w:val="auto"/>
            <w:szCs w:val="22"/>
            <w:lang w:val="it-IT"/>
          </w:rPr>
          <w:tab/>
        </w:r>
        <w:r w:rsidR="003112EC" w:rsidRPr="007B72AE">
          <w:rPr>
            <w:rStyle w:val="Collegamentoipertestuale"/>
            <w:rFonts w:ascii="Courier New" w:hAnsi="Courier New" w:cs="Courier New"/>
            <w:noProof/>
          </w:rPr>
          <w:t>Scogliera di pietrame</w:t>
        </w:r>
        <w:r w:rsidR="003112EC">
          <w:rPr>
            <w:noProof/>
            <w:webHidden/>
          </w:rPr>
          <w:tab/>
        </w:r>
        <w:r>
          <w:rPr>
            <w:noProof/>
            <w:webHidden/>
          </w:rPr>
          <w:fldChar w:fldCharType="begin"/>
        </w:r>
        <w:r w:rsidR="003112EC">
          <w:rPr>
            <w:noProof/>
            <w:webHidden/>
          </w:rPr>
          <w:instrText xml:space="preserve"> PAGEREF _Toc410144301 \h </w:instrText>
        </w:r>
        <w:r>
          <w:rPr>
            <w:noProof/>
            <w:webHidden/>
          </w:rPr>
        </w:r>
        <w:r>
          <w:rPr>
            <w:noProof/>
            <w:webHidden/>
          </w:rPr>
          <w:fldChar w:fldCharType="separate"/>
        </w:r>
        <w:r w:rsidR="007B32FF">
          <w:rPr>
            <w:noProof/>
            <w:webHidden/>
          </w:rPr>
          <w:t>36</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2" w:history="1">
        <w:r w:rsidR="003112EC" w:rsidRPr="007B72AE">
          <w:rPr>
            <w:rStyle w:val="Collegamentoipertestuale"/>
            <w:rFonts w:ascii="Courier New" w:hAnsi="Courier New"/>
            <w:noProof/>
          </w:rPr>
          <w:t>Art. 13</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Cemento</w:t>
        </w:r>
        <w:r w:rsidR="003112EC">
          <w:rPr>
            <w:noProof/>
            <w:webHidden/>
          </w:rPr>
          <w:tab/>
        </w:r>
        <w:r>
          <w:rPr>
            <w:noProof/>
            <w:webHidden/>
          </w:rPr>
          <w:fldChar w:fldCharType="begin"/>
        </w:r>
        <w:r w:rsidR="003112EC">
          <w:rPr>
            <w:noProof/>
            <w:webHidden/>
          </w:rPr>
          <w:instrText xml:space="preserve"> PAGEREF _Toc410144302 \h </w:instrText>
        </w:r>
        <w:r>
          <w:rPr>
            <w:noProof/>
            <w:webHidden/>
          </w:rPr>
        </w:r>
        <w:r>
          <w:rPr>
            <w:noProof/>
            <w:webHidden/>
          </w:rPr>
          <w:fldChar w:fldCharType="separate"/>
        </w:r>
        <w:r w:rsidR="007B32FF">
          <w:rPr>
            <w:noProof/>
            <w:webHidden/>
          </w:rPr>
          <w:t>38</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3" w:history="1">
        <w:r w:rsidR="003112EC" w:rsidRPr="007B72AE">
          <w:rPr>
            <w:rStyle w:val="Collegamentoipertestuale"/>
            <w:rFonts w:ascii="Courier New" w:hAnsi="Courier New"/>
            <w:noProof/>
          </w:rPr>
          <w:t>Art. 14</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Aggregati per c.a.</w:t>
        </w:r>
        <w:r w:rsidR="003112EC">
          <w:rPr>
            <w:noProof/>
            <w:webHidden/>
          </w:rPr>
          <w:tab/>
        </w:r>
        <w:r>
          <w:rPr>
            <w:noProof/>
            <w:webHidden/>
          </w:rPr>
          <w:fldChar w:fldCharType="begin"/>
        </w:r>
        <w:r w:rsidR="003112EC">
          <w:rPr>
            <w:noProof/>
            <w:webHidden/>
          </w:rPr>
          <w:instrText xml:space="preserve"> PAGEREF _Toc410144303 \h </w:instrText>
        </w:r>
        <w:r>
          <w:rPr>
            <w:noProof/>
            <w:webHidden/>
          </w:rPr>
        </w:r>
        <w:r>
          <w:rPr>
            <w:noProof/>
            <w:webHidden/>
          </w:rPr>
          <w:fldChar w:fldCharType="separate"/>
        </w:r>
        <w:r w:rsidR="007B32FF">
          <w:rPr>
            <w:noProof/>
            <w:webHidden/>
          </w:rPr>
          <w:t>39</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4" w:history="1">
        <w:r w:rsidR="003112EC" w:rsidRPr="007B72AE">
          <w:rPr>
            <w:rStyle w:val="Collegamentoipertestuale"/>
            <w:rFonts w:ascii="Courier New" w:hAnsi="Courier New"/>
            <w:noProof/>
          </w:rPr>
          <w:t>Art. 15</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Acqua di impasto</w:t>
        </w:r>
        <w:r w:rsidR="003112EC">
          <w:rPr>
            <w:noProof/>
            <w:webHidden/>
          </w:rPr>
          <w:tab/>
        </w:r>
        <w:r>
          <w:rPr>
            <w:noProof/>
            <w:webHidden/>
          </w:rPr>
          <w:fldChar w:fldCharType="begin"/>
        </w:r>
        <w:r w:rsidR="003112EC">
          <w:rPr>
            <w:noProof/>
            <w:webHidden/>
          </w:rPr>
          <w:instrText xml:space="preserve"> PAGEREF _Toc410144304 \h </w:instrText>
        </w:r>
        <w:r>
          <w:rPr>
            <w:noProof/>
            <w:webHidden/>
          </w:rPr>
        </w:r>
        <w:r>
          <w:rPr>
            <w:noProof/>
            <w:webHidden/>
          </w:rPr>
          <w:fldChar w:fldCharType="separate"/>
        </w:r>
        <w:r w:rsidR="007B32FF">
          <w:rPr>
            <w:noProof/>
            <w:webHidden/>
          </w:rPr>
          <w:t>42</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5" w:history="1">
        <w:r w:rsidR="003112EC" w:rsidRPr="007B72AE">
          <w:rPr>
            <w:rStyle w:val="Collegamentoipertestuale"/>
            <w:rFonts w:ascii="Courier New" w:hAnsi="Courier New"/>
            <w:noProof/>
          </w:rPr>
          <w:t>Art. 16</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Acciaio per c.a.</w:t>
        </w:r>
        <w:r w:rsidR="003112EC">
          <w:rPr>
            <w:noProof/>
            <w:webHidden/>
          </w:rPr>
          <w:tab/>
        </w:r>
        <w:r>
          <w:rPr>
            <w:noProof/>
            <w:webHidden/>
          </w:rPr>
          <w:fldChar w:fldCharType="begin"/>
        </w:r>
        <w:r w:rsidR="003112EC">
          <w:rPr>
            <w:noProof/>
            <w:webHidden/>
          </w:rPr>
          <w:instrText xml:space="preserve"> PAGEREF _Toc410144305 \h </w:instrText>
        </w:r>
        <w:r>
          <w:rPr>
            <w:noProof/>
            <w:webHidden/>
          </w:rPr>
        </w:r>
        <w:r>
          <w:rPr>
            <w:noProof/>
            <w:webHidden/>
          </w:rPr>
          <w:fldChar w:fldCharType="separate"/>
        </w:r>
        <w:r w:rsidR="007B32FF">
          <w:rPr>
            <w:noProof/>
            <w:webHidden/>
          </w:rPr>
          <w:t>43</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6" w:history="1">
        <w:r w:rsidR="003112EC" w:rsidRPr="007B72AE">
          <w:rPr>
            <w:rStyle w:val="Collegamentoipertestuale"/>
            <w:rFonts w:ascii="Courier New" w:hAnsi="Courier New"/>
            <w:noProof/>
          </w:rPr>
          <w:t>Art. 17</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Reti in barre di acciaio elettrosaldate</w:t>
        </w:r>
        <w:r w:rsidR="003112EC">
          <w:rPr>
            <w:noProof/>
            <w:webHidden/>
          </w:rPr>
          <w:tab/>
        </w:r>
        <w:r>
          <w:rPr>
            <w:noProof/>
            <w:webHidden/>
          </w:rPr>
          <w:fldChar w:fldCharType="begin"/>
        </w:r>
        <w:r w:rsidR="003112EC">
          <w:rPr>
            <w:noProof/>
            <w:webHidden/>
          </w:rPr>
          <w:instrText xml:space="preserve"> PAGEREF _Toc410144306 \h </w:instrText>
        </w:r>
        <w:r>
          <w:rPr>
            <w:noProof/>
            <w:webHidden/>
          </w:rPr>
        </w:r>
        <w:r>
          <w:rPr>
            <w:noProof/>
            <w:webHidden/>
          </w:rPr>
          <w:fldChar w:fldCharType="separate"/>
        </w:r>
        <w:r w:rsidR="007B32FF">
          <w:rPr>
            <w:noProof/>
            <w:webHidden/>
          </w:rPr>
          <w:t>45</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7" w:history="1">
        <w:r w:rsidR="003112EC" w:rsidRPr="007B72AE">
          <w:rPr>
            <w:rStyle w:val="Collegamentoipertestuale"/>
            <w:rFonts w:ascii="Courier New" w:hAnsi="Courier New"/>
            <w:noProof/>
          </w:rPr>
          <w:t>Art. 18</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Acciaio per c.a.p.</w:t>
        </w:r>
        <w:r w:rsidR="003112EC">
          <w:rPr>
            <w:noProof/>
            <w:webHidden/>
          </w:rPr>
          <w:tab/>
        </w:r>
        <w:r>
          <w:rPr>
            <w:noProof/>
            <w:webHidden/>
          </w:rPr>
          <w:fldChar w:fldCharType="begin"/>
        </w:r>
        <w:r w:rsidR="003112EC">
          <w:rPr>
            <w:noProof/>
            <w:webHidden/>
          </w:rPr>
          <w:instrText xml:space="preserve"> PAGEREF _Toc410144307 \h </w:instrText>
        </w:r>
        <w:r>
          <w:rPr>
            <w:noProof/>
            <w:webHidden/>
          </w:rPr>
        </w:r>
        <w:r>
          <w:rPr>
            <w:noProof/>
            <w:webHidden/>
          </w:rPr>
          <w:fldChar w:fldCharType="separate"/>
        </w:r>
        <w:r w:rsidR="007B32FF">
          <w:rPr>
            <w:noProof/>
            <w:webHidden/>
          </w:rPr>
          <w:t>46</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8" w:history="1">
        <w:r w:rsidR="003112EC" w:rsidRPr="007B72AE">
          <w:rPr>
            <w:rStyle w:val="Collegamentoipertestuale"/>
            <w:rFonts w:ascii="Courier New" w:hAnsi="Courier New"/>
            <w:noProof/>
          </w:rPr>
          <w:t>Art. 19</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Acciaio per strutture metalliche</w:t>
        </w:r>
        <w:r w:rsidR="003112EC">
          <w:rPr>
            <w:noProof/>
            <w:webHidden/>
          </w:rPr>
          <w:tab/>
        </w:r>
        <w:r>
          <w:rPr>
            <w:noProof/>
            <w:webHidden/>
          </w:rPr>
          <w:fldChar w:fldCharType="begin"/>
        </w:r>
        <w:r w:rsidR="003112EC">
          <w:rPr>
            <w:noProof/>
            <w:webHidden/>
          </w:rPr>
          <w:instrText xml:space="preserve"> PAGEREF _Toc410144308 \h </w:instrText>
        </w:r>
        <w:r>
          <w:rPr>
            <w:noProof/>
            <w:webHidden/>
          </w:rPr>
        </w:r>
        <w:r>
          <w:rPr>
            <w:noProof/>
            <w:webHidden/>
          </w:rPr>
          <w:fldChar w:fldCharType="separate"/>
        </w:r>
        <w:r w:rsidR="007B32FF">
          <w:rPr>
            <w:noProof/>
            <w:webHidden/>
          </w:rPr>
          <w:t>47</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09" w:history="1">
        <w:r w:rsidR="003112EC" w:rsidRPr="007B72AE">
          <w:rPr>
            <w:rStyle w:val="Collegamentoipertestuale"/>
            <w:rFonts w:ascii="Courier New" w:hAnsi="Courier New"/>
            <w:noProof/>
          </w:rPr>
          <w:t>Art. 20</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Misto granulare non legato per fondazione</w:t>
        </w:r>
        <w:r w:rsidR="003112EC">
          <w:rPr>
            <w:noProof/>
            <w:webHidden/>
          </w:rPr>
          <w:tab/>
        </w:r>
        <w:r>
          <w:rPr>
            <w:noProof/>
            <w:webHidden/>
          </w:rPr>
          <w:fldChar w:fldCharType="begin"/>
        </w:r>
        <w:r w:rsidR="003112EC">
          <w:rPr>
            <w:noProof/>
            <w:webHidden/>
          </w:rPr>
          <w:instrText xml:space="preserve"> PAGEREF _Toc410144309 \h </w:instrText>
        </w:r>
        <w:r>
          <w:rPr>
            <w:noProof/>
            <w:webHidden/>
          </w:rPr>
        </w:r>
        <w:r>
          <w:rPr>
            <w:noProof/>
            <w:webHidden/>
          </w:rPr>
          <w:fldChar w:fldCharType="separate"/>
        </w:r>
        <w:r w:rsidR="007B32FF">
          <w:rPr>
            <w:noProof/>
            <w:webHidden/>
          </w:rPr>
          <w:t>48</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10" w:history="1">
        <w:r w:rsidR="003112EC" w:rsidRPr="007B72AE">
          <w:rPr>
            <w:rStyle w:val="Collegamentoipertestuale"/>
            <w:rFonts w:ascii="Courier New" w:hAnsi="Courier New"/>
            <w:noProof/>
          </w:rPr>
          <w:t>Art. 21</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Conglomerati bituminosi</w:t>
        </w:r>
        <w:r w:rsidR="003112EC">
          <w:rPr>
            <w:noProof/>
            <w:webHidden/>
          </w:rPr>
          <w:tab/>
        </w:r>
        <w:r>
          <w:rPr>
            <w:noProof/>
            <w:webHidden/>
          </w:rPr>
          <w:fldChar w:fldCharType="begin"/>
        </w:r>
        <w:r w:rsidR="003112EC">
          <w:rPr>
            <w:noProof/>
            <w:webHidden/>
          </w:rPr>
          <w:instrText xml:space="preserve"> PAGEREF _Toc410144310 \h </w:instrText>
        </w:r>
        <w:r>
          <w:rPr>
            <w:noProof/>
            <w:webHidden/>
          </w:rPr>
        </w:r>
        <w:r>
          <w:rPr>
            <w:noProof/>
            <w:webHidden/>
          </w:rPr>
          <w:fldChar w:fldCharType="separate"/>
        </w:r>
        <w:r w:rsidR="007B32FF">
          <w:rPr>
            <w:noProof/>
            <w:webHidden/>
          </w:rPr>
          <w:t>50</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11" w:history="1">
        <w:r w:rsidR="003112EC" w:rsidRPr="007B72AE">
          <w:rPr>
            <w:rStyle w:val="Collegamentoipertestuale"/>
            <w:rFonts w:ascii="Courier New" w:hAnsi="Courier New"/>
            <w:noProof/>
          </w:rPr>
          <w:t>Art. 22</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Conglomerati bituminosi fresati</w:t>
        </w:r>
        <w:r w:rsidR="003112EC">
          <w:rPr>
            <w:noProof/>
            <w:webHidden/>
          </w:rPr>
          <w:tab/>
        </w:r>
        <w:r>
          <w:rPr>
            <w:noProof/>
            <w:webHidden/>
          </w:rPr>
          <w:fldChar w:fldCharType="begin"/>
        </w:r>
        <w:r w:rsidR="003112EC">
          <w:rPr>
            <w:noProof/>
            <w:webHidden/>
          </w:rPr>
          <w:instrText xml:space="preserve"> PAGEREF _Toc410144311 \h </w:instrText>
        </w:r>
        <w:r>
          <w:rPr>
            <w:noProof/>
            <w:webHidden/>
          </w:rPr>
        </w:r>
        <w:r>
          <w:rPr>
            <w:noProof/>
            <w:webHidden/>
          </w:rPr>
          <w:fldChar w:fldCharType="separate"/>
        </w:r>
        <w:r w:rsidR="007B32FF">
          <w:rPr>
            <w:noProof/>
            <w:webHidden/>
          </w:rPr>
          <w:t>50</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12" w:history="1">
        <w:r w:rsidR="003112EC" w:rsidRPr="007B72AE">
          <w:rPr>
            <w:rStyle w:val="Collegamentoipertestuale"/>
            <w:rFonts w:ascii="Courier New" w:hAnsi="Courier New"/>
            <w:noProof/>
          </w:rPr>
          <w:t>Art. 23</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Acciaio Inossidabile</w:t>
        </w:r>
        <w:r w:rsidR="003112EC">
          <w:rPr>
            <w:noProof/>
            <w:webHidden/>
          </w:rPr>
          <w:tab/>
        </w:r>
        <w:r>
          <w:rPr>
            <w:noProof/>
            <w:webHidden/>
          </w:rPr>
          <w:fldChar w:fldCharType="begin"/>
        </w:r>
        <w:r w:rsidR="003112EC">
          <w:rPr>
            <w:noProof/>
            <w:webHidden/>
          </w:rPr>
          <w:instrText xml:space="preserve"> PAGEREF _Toc410144312 \h </w:instrText>
        </w:r>
        <w:r>
          <w:rPr>
            <w:noProof/>
            <w:webHidden/>
          </w:rPr>
        </w:r>
        <w:r>
          <w:rPr>
            <w:noProof/>
            <w:webHidden/>
          </w:rPr>
          <w:fldChar w:fldCharType="separate"/>
        </w:r>
        <w:r w:rsidR="007B32FF">
          <w:rPr>
            <w:noProof/>
            <w:webHidden/>
          </w:rPr>
          <w:t>51</w:t>
        </w:r>
        <w:r>
          <w:rPr>
            <w:noProof/>
            <w:webHidden/>
          </w:rPr>
          <w:fldChar w:fldCharType="end"/>
        </w:r>
      </w:hyperlink>
    </w:p>
    <w:p w:rsidR="003112EC" w:rsidRDefault="00C725B0">
      <w:pPr>
        <w:pStyle w:val="Sommario2"/>
        <w:tabs>
          <w:tab w:val="left" w:pos="1200"/>
          <w:tab w:val="right" w:pos="9629"/>
        </w:tabs>
        <w:rPr>
          <w:rFonts w:asciiTheme="minorHAnsi" w:eastAsiaTheme="minorEastAsia" w:hAnsiTheme="minorHAnsi" w:cstheme="minorBidi"/>
          <w:b w:val="0"/>
          <w:bCs w:val="0"/>
          <w:noProof/>
          <w:color w:val="auto"/>
          <w:szCs w:val="22"/>
          <w:lang w:val="it-IT"/>
        </w:rPr>
      </w:pPr>
      <w:hyperlink w:anchor="_Toc410144313" w:history="1">
        <w:r w:rsidR="003112EC" w:rsidRPr="007B72AE">
          <w:rPr>
            <w:rStyle w:val="Collegamentoipertestuale"/>
            <w:rFonts w:ascii="Courier New" w:hAnsi="Courier New"/>
            <w:noProof/>
          </w:rPr>
          <w:t>Art. 24</w:t>
        </w:r>
        <w:r w:rsidR="003112EC">
          <w:rPr>
            <w:rFonts w:asciiTheme="minorHAnsi" w:eastAsiaTheme="minorEastAsia" w:hAnsiTheme="minorHAnsi" w:cstheme="minorBidi"/>
            <w:b w:val="0"/>
            <w:bCs w:val="0"/>
            <w:noProof/>
            <w:color w:val="auto"/>
            <w:szCs w:val="22"/>
            <w:lang w:val="it-IT"/>
          </w:rPr>
          <w:tab/>
        </w:r>
        <w:r w:rsidR="003112EC" w:rsidRPr="007B72AE">
          <w:rPr>
            <w:rStyle w:val="Collegamentoipertestuale"/>
            <w:rFonts w:ascii="Courier New" w:hAnsi="Courier New" w:cs="Courier New"/>
            <w:noProof/>
          </w:rPr>
          <w:t>Acciai zincati</w:t>
        </w:r>
        <w:r w:rsidR="003112EC">
          <w:rPr>
            <w:noProof/>
            <w:webHidden/>
          </w:rPr>
          <w:tab/>
        </w:r>
        <w:r>
          <w:rPr>
            <w:noProof/>
            <w:webHidden/>
          </w:rPr>
          <w:fldChar w:fldCharType="begin"/>
        </w:r>
        <w:r w:rsidR="003112EC">
          <w:rPr>
            <w:noProof/>
            <w:webHidden/>
          </w:rPr>
          <w:instrText xml:space="preserve"> PAGEREF _Toc410144313 \h </w:instrText>
        </w:r>
        <w:r>
          <w:rPr>
            <w:noProof/>
            <w:webHidden/>
          </w:rPr>
        </w:r>
        <w:r>
          <w:rPr>
            <w:noProof/>
            <w:webHidden/>
          </w:rPr>
          <w:fldChar w:fldCharType="separate"/>
        </w:r>
        <w:r w:rsidR="007B32FF">
          <w:rPr>
            <w:noProof/>
            <w:webHidden/>
          </w:rPr>
          <w:t>51</w:t>
        </w:r>
        <w:r>
          <w:rPr>
            <w:noProof/>
            <w:webHidden/>
          </w:rPr>
          <w:fldChar w:fldCharType="end"/>
        </w:r>
      </w:hyperlink>
    </w:p>
    <w:p w:rsidR="000A0C2F" w:rsidRPr="0074143F" w:rsidRDefault="00C725B0" w:rsidP="0078408C">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639"/>
        </w:tabs>
        <w:spacing w:after="0"/>
        <w:jc w:val="left"/>
        <w:rPr>
          <w:rFonts w:ascii="Courier New" w:hAnsi="Courier New" w:cs="Courier New"/>
          <w:bCs/>
          <w:caps/>
          <w:noProof/>
          <w:color w:val="auto"/>
          <w:szCs w:val="22"/>
          <w:lang w:val="it-IT"/>
        </w:rPr>
      </w:pPr>
      <w:r w:rsidRPr="0074143F">
        <w:rPr>
          <w:rFonts w:ascii="Courier New" w:hAnsi="Courier New" w:cs="Courier New"/>
          <w:bCs/>
          <w:caps/>
          <w:noProof/>
          <w:color w:val="auto"/>
          <w:szCs w:val="22"/>
          <w:lang w:val="it-IT"/>
        </w:rPr>
        <w:fldChar w:fldCharType="end"/>
      </w:r>
    </w:p>
    <w:p w:rsidR="000A0C2F" w:rsidRPr="0074143F" w:rsidRDefault="00AF2EB5" w:rsidP="000A0C2F">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639"/>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br w:type="page"/>
      </w:r>
    </w:p>
    <w:p w:rsidR="00DE5674" w:rsidRPr="0074143F" w:rsidRDefault="00DE5674" w:rsidP="009333DE">
      <w:pPr>
        <w:pStyle w:val="Titolo1"/>
        <w:rPr>
          <w:rFonts w:ascii="Courier New" w:hAnsi="Courier New" w:cs="Courier New"/>
          <w:noProof/>
          <w:color w:val="auto"/>
          <w:sz w:val="22"/>
          <w:szCs w:val="22"/>
          <w:lang w:val="it-IT"/>
        </w:rPr>
        <w:sectPr w:rsidR="00DE5674" w:rsidRPr="0074143F" w:rsidSect="00143AA1">
          <w:headerReference w:type="even" r:id="rId8"/>
          <w:headerReference w:type="default" r:id="rId9"/>
          <w:footerReference w:type="default" r:id="rId10"/>
          <w:headerReference w:type="first" r:id="rId11"/>
          <w:footerReference w:type="first" r:id="rId12"/>
          <w:type w:val="continuous"/>
          <w:pgSz w:w="11907" w:h="16839" w:code="9"/>
          <w:pgMar w:top="1134" w:right="1325" w:bottom="851" w:left="1276" w:header="720" w:footer="720" w:gutter="0"/>
          <w:pgNumType w:fmt="lowerRoman" w:start="1"/>
          <w:cols w:space="720"/>
          <w:noEndnote/>
          <w:titlePg/>
        </w:sectPr>
      </w:pPr>
      <w:bookmarkStart w:id="4" w:name="_Toc175362867"/>
    </w:p>
    <w:p w:rsidR="001B6F40" w:rsidRPr="0074143F" w:rsidRDefault="001B6F40" w:rsidP="001B6F4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DC32AE" w:rsidRPr="0074143F" w:rsidRDefault="00DC32AE" w:rsidP="00DC32AE">
      <w:pPr>
        <w:pStyle w:val="Titolo1"/>
        <w:rPr>
          <w:noProof/>
          <w:color w:val="auto"/>
          <w:sz w:val="24"/>
          <w:szCs w:val="24"/>
          <w:u w:val="single"/>
          <w:lang w:val="it-IT"/>
        </w:rPr>
      </w:pPr>
      <w:bookmarkStart w:id="5" w:name="_Toc325726816"/>
      <w:bookmarkStart w:id="6" w:name="_Toc410144220"/>
      <w:bookmarkEnd w:id="4"/>
      <w:r w:rsidRPr="0074143F">
        <w:rPr>
          <w:noProof/>
          <w:color w:val="auto"/>
          <w:sz w:val="24"/>
          <w:szCs w:val="24"/>
          <w:u w:val="single"/>
          <w:lang w:val="it-IT"/>
        </w:rPr>
        <w:t>PARTE I</w:t>
      </w:r>
      <w:bookmarkEnd w:id="5"/>
      <w:bookmarkEnd w:id="6"/>
    </w:p>
    <w:p w:rsidR="00D70E73" w:rsidRPr="0074143F" w:rsidRDefault="00DC32AE" w:rsidP="00DC32AE">
      <w:pPr>
        <w:pStyle w:val="Titolo1"/>
        <w:rPr>
          <w:noProof/>
          <w:color w:val="auto"/>
          <w:sz w:val="24"/>
          <w:szCs w:val="24"/>
          <w:u w:val="single"/>
          <w:lang w:val="it-IT"/>
        </w:rPr>
      </w:pPr>
      <w:bookmarkStart w:id="7" w:name="_Toc325726817"/>
      <w:bookmarkStart w:id="8" w:name="_Toc410144221"/>
      <w:r w:rsidRPr="0074143F">
        <w:rPr>
          <w:noProof/>
          <w:color w:val="auto"/>
          <w:sz w:val="24"/>
          <w:szCs w:val="24"/>
          <w:u w:val="single"/>
          <w:lang w:val="it-IT"/>
        </w:rPr>
        <w:t>QUALITÀ E PROVENIENZA DEI MATERIALI</w:t>
      </w:r>
      <w:bookmarkEnd w:id="7"/>
      <w:bookmarkEnd w:id="8"/>
    </w:p>
    <w:p w:rsidR="00C24DA7" w:rsidRPr="0074143F" w:rsidRDefault="00AF2EB5" w:rsidP="005C6ECA">
      <w:pPr>
        <w:pStyle w:val="Titolo2"/>
        <w:rPr>
          <w:rFonts w:ascii="Courier New" w:hAnsi="Courier New" w:cs="Courier New"/>
          <w:sz w:val="22"/>
          <w:szCs w:val="22"/>
        </w:rPr>
      </w:pPr>
      <w:bookmarkStart w:id="9" w:name="_Toc175362868"/>
      <w:bookmarkStart w:id="10" w:name="_Toc41273276"/>
      <w:r w:rsidRPr="0074143F">
        <w:rPr>
          <w:rFonts w:ascii="Courier New" w:hAnsi="Courier New" w:cs="Courier New"/>
          <w:sz w:val="22"/>
          <w:szCs w:val="22"/>
        </w:rPr>
        <w:br w:type="page"/>
      </w:r>
      <w:bookmarkStart w:id="11" w:name="_Toc410144222"/>
      <w:r w:rsidR="00C24DA7" w:rsidRPr="0074143F">
        <w:rPr>
          <w:rFonts w:ascii="Courier New" w:hAnsi="Courier New" w:cs="Courier New"/>
          <w:sz w:val="22"/>
          <w:szCs w:val="22"/>
        </w:rPr>
        <w:lastRenderedPageBreak/>
        <w:t>Qualità</w:t>
      </w:r>
      <w:r w:rsidR="00A92A17" w:rsidRPr="0074143F">
        <w:rPr>
          <w:rFonts w:ascii="Courier New" w:hAnsi="Courier New" w:cs="Courier New"/>
          <w:sz w:val="22"/>
          <w:szCs w:val="22"/>
        </w:rPr>
        <w:t>,</w:t>
      </w:r>
      <w:r w:rsidR="00C24DA7" w:rsidRPr="0074143F">
        <w:rPr>
          <w:rFonts w:ascii="Courier New" w:hAnsi="Courier New" w:cs="Courier New"/>
          <w:sz w:val="22"/>
          <w:szCs w:val="22"/>
        </w:rPr>
        <w:t xml:space="preserve"> provenienza </w:t>
      </w:r>
      <w:r w:rsidR="00A92A17" w:rsidRPr="0074143F">
        <w:rPr>
          <w:rFonts w:ascii="Courier New" w:hAnsi="Courier New" w:cs="Courier New"/>
          <w:sz w:val="22"/>
          <w:szCs w:val="22"/>
        </w:rPr>
        <w:t xml:space="preserve">e impiego </w:t>
      </w:r>
      <w:r w:rsidR="00C24DA7" w:rsidRPr="0074143F">
        <w:rPr>
          <w:rFonts w:ascii="Courier New" w:hAnsi="Courier New" w:cs="Courier New"/>
          <w:sz w:val="22"/>
          <w:szCs w:val="22"/>
        </w:rPr>
        <w:t>dei materiali</w:t>
      </w:r>
      <w:bookmarkEnd w:id="9"/>
      <w:bookmarkEnd w:id="11"/>
    </w:p>
    <w:p w:rsidR="00C24DA7" w:rsidRPr="0074143F" w:rsidRDefault="00C24DA7"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 materiali </w:t>
      </w:r>
      <w:r w:rsidR="00B368D3" w:rsidRPr="0074143F">
        <w:rPr>
          <w:rFonts w:ascii="Courier New" w:hAnsi="Courier New" w:cs="Courier New"/>
          <w:noProof/>
          <w:color w:val="auto"/>
          <w:szCs w:val="22"/>
          <w:lang w:val="it-IT"/>
        </w:rPr>
        <w:t>(intesi come materiali, prodotti, composti, forniture, componenti, ecc.)</w:t>
      </w:r>
      <w:r w:rsidRPr="0074143F">
        <w:rPr>
          <w:rFonts w:ascii="Courier New" w:hAnsi="Courier New" w:cs="Courier New"/>
          <w:noProof/>
          <w:color w:val="auto"/>
          <w:szCs w:val="22"/>
          <w:lang w:val="it-IT"/>
        </w:rPr>
        <w:t xml:space="preserve"> devono corrispondere alle prescrizioni del </w:t>
      </w:r>
      <w:r w:rsidR="00037ECA" w:rsidRPr="0074143F">
        <w:rPr>
          <w:rFonts w:ascii="Courier New" w:hAnsi="Courier New" w:cs="Courier New"/>
          <w:noProof/>
          <w:color w:val="auto"/>
          <w:szCs w:val="22"/>
          <w:lang w:val="it-IT"/>
        </w:rPr>
        <w:t xml:space="preserve">presente </w:t>
      </w:r>
      <w:r w:rsidR="006A085C" w:rsidRPr="0074143F">
        <w:rPr>
          <w:rFonts w:ascii="Courier New" w:hAnsi="Courier New" w:cs="Courier New"/>
          <w:noProof/>
          <w:color w:val="auto"/>
          <w:szCs w:val="22"/>
          <w:lang w:val="it-IT"/>
        </w:rPr>
        <w:t>C</w:t>
      </w:r>
      <w:r w:rsidRPr="0074143F">
        <w:rPr>
          <w:rFonts w:ascii="Courier New" w:hAnsi="Courier New" w:cs="Courier New"/>
          <w:noProof/>
          <w:color w:val="auto"/>
          <w:szCs w:val="22"/>
          <w:lang w:val="it-IT"/>
        </w:rPr>
        <w:t xml:space="preserve">apitolato </w:t>
      </w:r>
      <w:r w:rsidR="006A085C" w:rsidRPr="0074143F">
        <w:rPr>
          <w:rFonts w:ascii="Courier New" w:hAnsi="Courier New" w:cs="Courier New"/>
          <w:noProof/>
          <w:color w:val="auto"/>
          <w:szCs w:val="22"/>
          <w:lang w:val="it-IT"/>
        </w:rPr>
        <w:t>S</w:t>
      </w:r>
      <w:r w:rsidRPr="0074143F">
        <w:rPr>
          <w:rFonts w:ascii="Courier New" w:hAnsi="Courier New" w:cs="Courier New"/>
          <w:noProof/>
          <w:color w:val="auto"/>
          <w:szCs w:val="22"/>
          <w:lang w:val="it-IT"/>
        </w:rPr>
        <w:t>peciale ed essere della migliore qualità: possono essere messi in opera solamente dopo l'accettazione del Direttore Lavori.</w:t>
      </w:r>
    </w:p>
    <w:p w:rsidR="005C501D" w:rsidRPr="0074143F" w:rsidRDefault="008405EA" w:rsidP="00901996">
      <w:pPr>
        <w:pStyle w:val="Titolo3"/>
        <w:rPr>
          <w:rFonts w:ascii="Courier New" w:hAnsi="Courier New" w:cs="Courier New"/>
          <w:noProof/>
          <w:color w:val="auto"/>
          <w:szCs w:val="22"/>
        </w:rPr>
      </w:pPr>
      <w:bookmarkStart w:id="12" w:name="_Toc175362869"/>
      <w:bookmarkStart w:id="13" w:name="_Toc410144223"/>
      <w:r w:rsidRPr="0074143F">
        <w:rPr>
          <w:rFonts w:ascii="Courier New" w:hAnsi="Courier New" w:cs="Courier New"/>
          <w:noProof/>
          <w:color w:val="auto"/>
          <w:szCs w:val="22"/>
        </w:rPr>
        <w:t>A</w:t>
      </w:r>
      <w:r w:rsidR="005C501D" w:rsidRPr="0074143F">
        <w:rPr>
          <w:rFonts w:ascii="Courier New" w:hAnsi="Courier New" w:cs="Courier New"/>
          <w:noProof/>
          <w:color w:val="auto"/>
          <w:szCs w:val="22"/>
        </w:rPr>
        <w:t>ccettazione</w:t>
      </w:r>
      <w:bookmarkEnd w:id="10"/>
      <w:r w:rsidR="00E26332" w:rsidRPr="0074143F">
        <w:rPr>
          <w:rFonts w:ascii="Courier New" w:hAnsi="Courier New" w:cs="Courier New"/>
          <w:noProof/>
          <w:color w:val="auto"/>
          <w:szCs w:val="22"/>
        </w:rPr>
        <w:t xml:space="preserve"> dei materiali</w:t>
      </w:r>
      <w:bookmarkEnd w:id="12"/>
      <w:bookmarkEnd w:id="13"/>
    </w:p>
    <w:p w:rsidR="00E7623F" w:rsidRPr="0074143F" w:rsidRDefault="00E7623F"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materiali da impiegare nei lavori dovranno essere:</w:t>
      </w:r>
    </w:p>
    <w:p w:rsidR="00B368D3" w:rsidRPr="0074143F" w:rsidRDefault="00B368D3" w:rsidP="008335DD">
      <w:pPr>
        <w:pStyle w:val="Corpotesto"/>
        <w:numPr>
          <w:ilvl w:val="0"/>
          <w:numId w:val="1"/>
        </w:numPr>
        <w:tabs>
          <w:tab w:val="clear" w:pos="284"/>
          <w:tab w:val="clear" w:pos="360"/>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prequalificati</w:t>
      </w:r>
      <w:r w:rsidRPr="0074143F">
        <w:rPr>
          <w:rFonts w:ascii="Courier New" w:hAnsi="Courier New" w:cs="Courier New"/>
          <w:noProof/>
          <w:color w:val="auto"/>
          <w:szCs w:val="22"/>
          <w:lang w:val="it-IT"/>
        </w:rPr>
        <w:t xml:space="preserve"> corredandoli di tutti i certificati di prove sperimentali o di dichiarazioni a cura del Produttore necessari ad attestare, prima dell’impiego, la loro conformità in termini di caratteristiche meccanico-fisico-chimiche alle prescrizioni del presente Capitolato Speciale;</w:t>
      </w:r>
    </w:p>
    <w:p w:rsidR="00E7623F" w:rsidRPr="0074143F" w:rsidRDefault="00E7623F" w:rsidP="008335DD">
      <w:pPr>
        <w:pStyle w:val="Corpotesto"/>
        <w:numPr>
          <w:ilvl w:val="0"/>
          <w:numId w:val="1"/>
        </w:numPr>
        <w:tabs>
          <w:tab w:val="clear" w:pos="284"/>
          <w:tab w:val="clear" w:pos="360"/>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identificati</w:t>
      </w:r>
      <w:r w:rsidR="00FD74DF" w:rsidRPr="0074143F">
        <w:rPr>
          <w:rFonts w:ascii="Courier New" w:hAnsi="Courier New" w:cs="Courier New"/>
          <w:noProof/>
          <w:color w:val="auto"/>
          <w:szCs w:val="22"/>
          <w:lang w:val="it-IT"/>
        </w:rPr>
        <w:t xml:space="preserve"> </w:t>
      </w:r>
      <w:r w:rsidR="00B368D3" w:rsidRPr="0074143F">
        <w:rPr>
          <w:rFonts w:ascii="Courier New" w:hAnsi="Courier New" w:cs="Courier New"/>
          <w:noProof/>
          <w:color w:val="auto"/>
          <w:szCs w:val="22"/>
          <w:lang w:val="it-IT"/>
        </w:rPr>
        <w:t xml:space="preserve">riportando le loro caratteristiche nel </w:t>
      </w:r>
      <w:r w:rsidR="00FD74DF" w:rsidRPr="0074143F">
        <w:rPr>
          <w:rFonts w:ascii="Courier New" w:hAnsi="Courier New" w:cs="Courier New"/>
          <w:noProof/>
          <w:color w:val="auto"/>
          <w:szCs w:val="22"/>
          <w:lang w:val="it-IT"/>
        </w:rPr>
        <w:t>Documento di Trasporto con cui il materiale viene consegnato in cantiere</w:t>
      </w:r>
      <w:r w:rsidR="00B368D3" w:rsidRPr="0074143F">
        <w:rPr>
          <w:rFonts w:ascii="Courier New" w:hAnsi="Courier New" w:cs="Courier New"/>
          <w:noProof/>
          <w:color w:val="auto"/>
          <w:szCs w:val="22"/>
          <w:lang w:val="it-IT"/>
        </w:rPr>
        <w:t xml:space="preserve"> o a piè d’opera</w:t>
      </w:r>
      <w:r w:rsidR="00872600" w:rsidRPr="0074143F">
        <w:rPr>
          <w:rFonts w:ascii="Courier New" w:hAnsi="Courier New" w:cs="Courier New"/>
          <w:noProof/>
          <w:color w:val="auto"/>
          <w:szCs w:val="22"/>
          <w:lang w:val="it-IT"/>
        </w:rPr>
        <w:t>. L’</w:t>
      </w:r>
      <w:r w:rsidR="00773F88" w:rsidRPr="0074143F">
        <w:rPr>
          <w:rFonts w:ascii="Courier New" w:hAnsi="Courier New" w:cs="Courier New"/>
          <w:noProof/>
          <w:color w:val="auto"/>
          <w:szCs w:val="22"/>
          <w:lang w:val="it-IT"/>
        </w:rPr>
        <w:t>Appaltatore</w:t>
      </w:r>
      <w:r w:rsidR="00872600" w:rsidRPr="0074143F">
        <w:rPr>
          <w:rFonts w:ascii="Courier New" w:hAnsi="Courier New" w:cs="Courier New"/>
          <w:noProof/>
          <w:color w:val="auto"/>
          <w:szCs w:val="22"/>
          <w:lang w:val="it-IT"/>
        </w:rPr>
        <w:t xml:space="preserve"> dovrà consegnare alla </w:t>
      </w:r>
      <w:r w:rsidR="002161E7" w:rsidRPr="0074143F">
        <w:rPr>
          <w:rFonts w:ascii="Courier New" w:hAnsi="Courier New" w:cs="Courier New"/>
          <w:noProof/>
          <w:color w:val="auto"/>
          <w:szCs w:val="22"/>
          <w:lang w:val="it-IT"/>
        </w:rPr>
        <w:t>Direzione Lavori</w:t>
      </w:r>
      <w:r w:rsidR="00872600" w:rsidRPr="0074143F">
        <w:rPr>
          <w:rFonts w:ascii="Courier New" w:hAnsi="Courier New" w:cs="Courier New"/>
          <w:noProof/>
          <w:color w:val="auto"/>
          <w:szCs w:val="22"/>
          <w:lang w:val="it-IT"/>
        </w:rPr>
        <w:t xml:space="preserve"> una copia del DdT </w:t>
      </w:r>
      <w:r w:rsidR="00953D2B" w:rsidRPr="0074143F">
        <w:rPr>
          <w:rFonts w:ascii="Courier New" w:hAnsi="Courier New" w:cs="Courier New"/>
          <w:noProof/>
          <w:color w:val="auto"/>
          <w:szCs w:val="22"/>
          <w:lang w:val="it-IT"/>
        </w:rPr>
        <w:t xml:space="preserve">(Documento di Trasporto) </w:t>
      </w:r>
      <w:r w:rsidR="00872600" w:rsidRPr="0074143F">
        <w:rPr>
          <w:rFonts w:ascii="Courier New" w:hAnsi="Courier New" w:cs="Courier New"/>
          <w:noProof/>
          <w:color w:val="auto"/>
          <w:szCs w:val="22"/>
          <w:lang w:val="it-IT"/>
        </w:rPr>
        <w:t>e dell</w:t>
      </w:r>
      <w:r w:rsidR="00B368D3" w:rsidRPr="0074143F">
        <w:rPr>
          <w:rFonts w:ascii="Courier New" w:hAnsi="Courier New" w:cs="Courier New"/>
          <w:noProof/>
          <w:color w:val="auto"/>
          <w:szCs w:val="22"/>
          <w:lang w:val="it-IT"/>
        </w:rPr>
        <w:t>’eventuale</w:t>
      </w:r>
      <w:r w:rsidR="00872600" w:rsidRPr="0074143F">
        <w:rPr>
          <w:rFonts w:ascii="Courier New" w:hAnsi="Courier New" w:cs="Courier New"/>
          <w:noProof/>
          <w:color w:val="auto"/>
          <w:szCs w:val="22"/>
          <w:lang w:val="it-IT"/>
        </w:rPr>
        <w:t xml:space="preserve"> documentazione allegata</w:t>
      </w:r>
      <w:r w:rsidRPr="0074143F">
        <w:rPr>
          <w:rFonts w:ascii="Courier New" w:hAnsi="Courier New" w:cs="Courier New"/>
          <w:noProof/>
          <w:color w:val="auto"/>
          <w:szCs w:val="22"/>
          <w:lang w:val="it-IT"/>
        </w:rPr>
        <w:t>;</w:t>
      </w:r>
    </w:p>
    <w:p w:rsidR="00872600" w:rsidRPr="0074143F" w:rsidRDefault="00E7623F" w:rsidP="008335DD">
      <w:pPr>
        <w:pStyle w:val="Corpotesto"/>
        <w:numPr>
          <w:ilvl w:val="0"/>
          <w:numId w:val="1"/>
        </w:numPr>
        <w:tabs>
          <w:tab w:val="clear" w:pos="284"/>
          <w:tab w:val="clear" w:pos="360"/>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certificati</w:t>
      </w:r>
      <w:r w:rsidRPr="0074143F">
        <w:rPr>
          <w:rFonts w:ascii="Courier New" w:hAnsi="Courier New" w:cs="Courier New"/>
          <w:noProof/>
          <w:color w:val="auto"/>
          <w:szCs w:val="22"/>
          <w:lang w:val="it-IT"/>
        </w:rPr>
        <w:t xml:space="preserve"> mediante la documentazione di attestazione rilasciata da un Ente terzo indipendente </w:t>
      </w:r>
      <w:r w:rsidR="00882587" w:rsidRPr="0074143F">
        <w:rPr>
          <w:rFonts w:ascii="Courier New" w:hAnsi="Courier New" w:cs="Courier New"/>
          <w:noProof/>
          <w:color w:val="auto"/>
          <w:szCs w:val="22"/>
          <w:lang w:val="it-IT"/>
        </w:rPr>
        <w:t xml:space="preserve">(Marcatura CE) </w:t>
      </w:r>
      <w:r w:rsidRPr="0074143F">
        <w:rPr>
          <w:rFonts w:ascii="Courier New" w:hAnsi="Courier New" w:cs="Courier New"/>
          <w:noProof/>
          <w:color w:val="auto"/>
          <w:szCs w:val="22"/>
          <w:lang w:val="it-IT"/>
        </w:rPr>
        <w:t>ovvero, ove previsto, autocertificati da</w:t>
      </w:r>
      <w:r w:rsidR="00884112" w:rsidRPr="0074143F">
        <w:rPr>
          <w:rFonts w:ascii="Courier New" w:hAnsi="Courier New" w:cs="Courier New"/>
          <w:noProof/>
          <w:color w:val="auto"/>
          <w:szCs w:val="22"/>
          <w:lang w:val="it-IT"/>
        </w:rPr>
        <w:t>l Produttore</w:t>
      </w:r>
      <w:r w:rsidR="00872600" w:rsidRPr="0074143F">
        <w:rPr>
          <w:rFonts w:ascii="Courier New" w:hAnsi="Courier New" w:cs="Courier New"/>
          <w:noProof/>
          <w:color w:val="auto"/>
          <w:szCs w:val="22"/>
          <w:lang w:val="it-IT"/>
        </w:rPr>
        <w:t>. L’</w:t>
      </w:r>
      <w:r w:rsidR="00773F88" w:rsidRPr="0074143F">
        <w:rPr>
          <w:rFonts w:ascii="Courier New" w:hAnsi="Courier New" w:cs="Courier New"/>
          <w:noProof/>
          <w:color w:val="auto"/>
          <w:szCs w:val="22"/>
          <w:lang w:val="it-IT"/>
        </w:rPr>
        <w:t>Appaltatore</w:t>
      </w:r>
      <w:r w:rsidR="00872600" w:rsidRPr="0074143F">
        <w:rPr>
          <w:rFonts w:ascii="Courier New" w:hAnsi="Courier New" w:cs="Courier New"/>
          <w:noProof/>
          <w:color w:val="auto"/>
          <w:szCs w:val="22"/>
          <w:lang w:val="it-IT"/>
        </w:rPr>
        <w:t xml:space="preserve"> dovrà consegnare alla </w:t>
      </w:r>
      <w:r w:rsidR="002161E7" w:rsidRPr="0074143F">
        <w:rPr>
          <w:rFonts w:ascii="Courier New" w:hAnsi="Courier New" w:cs="Courier New"/>
          <w:noProof/>
          <w:color w:val="auto"/>
          <w:szCs w:val="22"/>
          <w:lang w:val="it-IT"/>
        </w:rPr>
        <w:t>Direzione Lavori</w:t>
      </w:r>
      <w:r w:rsidR="00872600" w:rsidRPr="0074143F">
        <w:rPr>
          <w:rFonts w:ascii="Courier New" w:hAnsi="Courier New" w:cs="Courier New"/>
          <w:noProof/>
          <w:color w:val="auto"/>
          <w:szCs w:val="22"/>
          <w:lang w:val="it-IT"/>
        </w:rPr>
        <w:t xml:space="preserve"> una copia dei certificati;</w:t>
      </w:r>
    </w:p>
    <w:p w:rsidR="00884112" w:rsidRPr="0074143F" w:rsidRDefault="00884112" w:rsidP="008335DD">
      <w:pPr>
        <w:pStyle w:val="Corpotesto"/>
        <w:numPr>
          <w:ilvl w:val="0"/>
          <w:numId w:val="1"/>
        </w:numPr>
        <w:tabs>
          <w:tab w:val="clear" w:pos="284"/>
          <w:tab w:val="clear" w:pos="360"/>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accettati</w:t>
      </w:r>
      <w:r w:rsidRPr="0074143F">
        <w:rPr>
          <w:rFonts w:ascii="Courier New" w:hAnsi="Courier New" w:cs="Courier New"/>
          <w:noProof/>
          <w:color w:val="auto"/>
          <w:szCs w:val="22"/>
          <w:lang w:val="it-IT"/>
        </w:rPr>
        <w:t xml:space="preserve"> dal Direttore Lavori medianti controllo delle certificazioni cui a</w:t>
      </w:r>
      <w:r w:rsidR="00872600" w:rsidRPr="0074143F">
        <w:rPr>
          <w:rFonts w:ascii="Courier New" w:hAnsi="Courier New" w:cs="Courier New"/>
          <w:noProof/>
          <w:color w:val="auto"/>
          <w:szCs w:val="22"/>
          <w:lang w:val="it-IT"/>
        </w:rPr>
        <w:t>i</w:t>
      </w:r>
      <w:r w:rsidRPr="0074143F">
        <w:rPr>
          <w:rFonts w:ascii="Courier New" w:hAnsi="Courier New" w:cs="Courier New"/>
          <w:noProof/>
          <w:color w:val="auto"/>
          <w:szCs w:val="22"/>
          <w:lang w:val="it-IT"/>
        </w:rPr>
        <w:t xml:space="preserve"> punt</w:t>
      </w:r>
      <w:r w:rsidR="00872600" w:rsidRPr="0074143F">
        <w:rPr>
          <w:rFonts w:ascii="Courier New" w:hAnsi="Courier New" w:cs="Courier New"/>
          <w:noProof/>
          <w:color w:val="auto"/>
          <w:szCs w:val="22"/>
          <w:lang w:val="it-IT"/>
        </w:rPr>
        <w:t>i</w:t>
      </w:r>
      <w:r w:rsidRPr="0074143F">
        <w:rPr>
          <w:rFonts w:ascii="Courier New" w:hAnsi="Courier New" w:cs="Courier New"/>
          <w:noProof/>
          <w:color w:val="auto"/>
          <w:szCs w:val="22"/>
          <w:lang w:val="it-IT"/>
        </w:rPr>
        <w:t xml:space="preserve"> precedent</w:t>
      </w:r>
      <w:r w:rsidR="00872600" w:rsidRPr="0074143F">
        <w:rPr>
          <w:rFonts w:ascii="Courier New" w:hAnsi="Courier New" w:cs="Courier New"/>
          <w:noProof/>
          <w:color w:val="auto"/>
          <w:szCs w:val="22"/>
          <w:lang w:val="it-IT"/>
        </w:rPr>
        <w:t>i</w:t>
      </w:r>
      <w:r w:rsidRPr="0074143F">
        <w:rPr>
          <w:rFonts w:ascii="Courier New" w:hAnsi="Courier New" w:cs="Courier New"/>
          <w:noProof/>
          <w:color w:val="auto"/>
          <w:szCs w:val="22"/>
          <w:lang w:val="it-IT"/>
        </w:rPr>
        <w:t xml:space="preserve"> e</w:t>
      </w:r>
      <w:ins w:id="14" w:author="00699631" w:date="2015-02-19T15:47:00Z">
        <w:r w:rsidR="002B6619">
          <w:rPr>
            <w:rFonts w:ascii="Courier New" w:hAnsi="Courier New" w:cs="Courier New"/>
            <w:noProof/>
            <w:color w:val="auto"/>
            <w:szCs w:val="22"/>
            <w:lang w:val="it-IT"/>
          </w:rPr>
          <w:t>, se necessario,</w:t>
        </w:r>
      </w:ins>
      <w:r w:rsidRPr="0074143F">
        <w:rPr>
          <w:rFonts w:ascii="Courier New" w:hAnsi="Courier New" w:cs="Courier New"/>
          <w:noProof/>
          <w:color w:val="auto"/>
          <w:szCs w:val="22"/>
          <w:lang w:val="it-IT"/>
        </w:rPr>
        <w:t xml:space="preserve"> mediante prove sperimentali di accettazione;</w:t>
      </w:r>
    </w:p>
    <w:p w:rsidR="00884112" w:rsidRPr="0074143F" w:rsidRDefault="00884112" w:rsidP="008335DD">
      <w:pPr>
        <w:pStyle w:val="Corpotesto"/>
        <w:numPr>
          <w:ilvl w:val="0"/>
          <w:numId w:val="1"/>
        </w:numPr>
        <w:tabs>
          <w:tab w:val="clear" w:pos="284"/>
          <w:tab w:val="clear" w:pos="360"/>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ulteriormente verificati</w:t>
      </w:r>
      <w:r w:rsidRPr="0074143F">
        <w:rPr>
          <w:rFonts w:ascii="Courier New" w:hAnsi="Courier New" w:cs="Courier New"/>
          <w:noProof/>
          <w:color w:val="auto"/>
          <w:szCs w:val="22"/>
          <w:lang w:val="it-IT"/>
        </w:rPr>
        <w:t xml:space="preserve"> nel caso in cui il Direttore Lavori ravvisi </w:t>
      </w:r>
      <w:r w:rsidR="0087087A" w:rsidRPr="0074143F">
        <w:rPr>
          <w:rFonts w:ascii="Courier New" w:hAnsi="Courier New" w:cs="Courier New"/>
          <w:noProof/>
          <w:color w:val="auto"/>
          <w:szCs w:val="22"/>
          <w:lang w:val="it-IT"/>
        </w:rPr>
        <w:t xml:space="preserve">difformità </w:t>
      </w:r>
      <w:r w:rsidR="00410310" w:rsidRPr="0074143F">
        <w:rPr>
          <w:rFonts w:ascii="Courier New" w:hAnsi="Courier New" w:cs="Courier New"/>
          <w:noProof/>
          <w:color w:val="auto"/>
          <w:szCs w:val="22"/>
          <w:lang w:val="it-IT"/>
        </w:rPr>
        <w:t>nella fornitura dei materiali</w:t>
      </w:r>
      <w:r w:rsidR="001B26A9" w:rsidRPr="0074143F">
        <w:rPr>
          <w:rFonts w:ascii="Courier New" w:hAnsi="Courier New" w:cs="Courier New"/>
          <w:noProof/>
          <w:color w:val="auto"/>
          <w:szCs w:val="22"/>
          <w:lang w:val="it-IT"/>
        </w:rPr>
        <w:t>, nelle lavorazioni</w:t>
      </w:r>
      <w:r w:rsidR="00410310" w:rsidRPr="0074143F">
        <w:rPr>
          <w:rFonts w:ascii="Courier New" w:hAnsi="Courier New" w:cs="Courier New"/>
          <w:noProof/>
          <w:color w:val="auto"/>
          <w:szCs w:val="22"/>
          <w:lang w:val="it-IT"/>
        </w:rPr>
        <w:t xml:space="preserve"> o nell’opera ultimata </w:t>
      </w:r>
      <w:r w:rsidR="0087087A" w:rsidRPr="0074143F">
        <w:rPr>
          <w:rFonts w:ascii="Courier New" w:hAnsi="Courier New" w:cs="Courier New"/>
          <w:noProof/>
          <w:color w:val="auto"/>
          <w:szCs w:val="22"/>
          <w:lang w:val="it-IT"/>
        </w:rPr>
        <w:t>rispetto a quanto richiesto dal presente Capitolato Speciale.</w:t>
      </w:r>
    </w:p>
    <w:p w:rsidR="0087087A" w:rsidRPr="0074143F" w:rsidRDefault="0087087A"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Tutti gli oneri per prelievi, prove di laboratorio</w:t>
      </w:r>
      <w:r w:rsidR="00717989" w:rsidRPr="0074143F">
        <w:rPr>
          <w:rFonts w:ascii="Courier New" w:hAnsi="Courier New" w:cs="Courier New"/>
          <w:noProof/>
          <w:color w:val="auto"/>
          <w:szCs w:val="22"/>
          <w:lang w:val="it-IT"/>
        </w:rPr>
        <w:t xml:space="preserve"> e </w:t>
      </w:r>
      <w:r w:rsidRPr="0074143F">
        <w:rPr>
          <w:rFonts w:ascii="Courier New" w:hAnsi="Courier New" w:cs="Courier New"/>
          <w:noProof/>
          <w:color w:val="auto"/>
          <w:szCs w:val="22"/>
          <w:lang w:val="it-IT"/>
        </w:rPr>
        <w:t>certificati relativi ai punti a), b)</w:t>
      </w:r>
      <w:r w:rsidR="0094308A" w:rsidRPr="0074143F">
        <w:rPr>
          <w:rFonts w:ascii="Courier New" w:hAnsi="Courier New" w:cs="Courier New"/>
          <w:noProof/>
          <w:color w:val="auto"/>
          <w:szCs w:val="22"/>
          <w:lang w:val="it-IT"/>
        </w:rPr>
        <w:t>, c)</w:t>
      </w:r>
      <w:del w:id="15" w:author="00699631" w:date="2015-02-20T12:20:00Z">
        <w:r w:rsidR="0094308A" w:rsidRPr="0074143F" w:rsidDel="00EA581E">
          <w:rPr>
            <w:rFonts w:ascii="Courier New" w:hAnsi="Courier New" w:cs="Courier New"/>
            <w:noProof/>
            <w:color w:val="auto"/>
            <w:szCs w:val="22"/>
            <w:lang w:val="it-IT"/>
          </w:rPr>
          <w:delText>,</w:delText>
        </w:r>
      </w:del>
      <w:ins w:id="16" w:author="00699631" w:date="2015-02-20T12:20:00Z">
        <w:r w:rsidR="00EA581E">
          <w:rPr>
            <w:rFonts w:ascii="Courier New" w:hAnsi="Courier New" w:cs="Courier New"/>
            <w:noProof/>
            <w:color w:val="auto"/>
            <w:szCs w:val="22"/>
            <w:lang w:val="it-IT"/>
          </w:rPr>
          <w:t xml:space="preserve"> e</w:t>
        </w:r>
      </w:ins>
      <w:r w:rsidR="0094308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d) </w:t>
      </w:r>
      <w:del w:id="17" w:author="00699631" w:date="2015-02-20T12:20:00Z">
        <w:r w:rsidR="0094308A" w:rsidRPr="0074143F" w:rsidDel="00EA581E">
          <w:rPr>
            <w:rFonts w:ascii="Courier New" w:hAnsi="Courier New" w:cs="Courier New"/>
            <w:noProof/>
            <w:color w:val="auto"/>
            <w:szCs w:val="22"/>
            <w:lang w:val="it-IT"/>
          </w:rPr>
          <w:delText xml:space="preserve">ed e) </w:delText>
        </w:r>
      </w:del>
      <w:r w:rsidR="00717989" w:rsidRPr="0074143F">
        <w:rPr>
          <w:rFonts w:ascii="Courier New" w:hAnsi="Courier New" w:cs="Courier New"/>
          <w:noProof/>
          <w:color w:val="auto"/>
          <w:szCs w:val="22"/>
          <w:lang w:val="it-IT"/>
        </w:rPr>
        <w:t>rimangono</w:t>
      </w:r>
      <w:r w:rsidRPr="0074143F">
        <w:rPr>
          <w:rFonts w:ascii="Courier New" w:hAnsi="Courier New" w:cs="Courier New"/>
          <w:noProof/>
          <w:color w:val="auto"/>
          <w:szCs w:val="22"/>
          <w:lang w:val="it-IT"/>
        </w:rPr>
        <w:t xml:space="preserve"> ad esclusivo carico dell’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mentre </w:t>
      </w:r>
      <w:r w:rsidR="00717989" w:rsidRPr="0074143F">
        <w:rPr>
          <w:rFonts w:ascii="Courier New" w:hAnsi="Courier New" w:cs="Courier New"/>
          <w:noProof/>
          <w:color w:val="auto"/>
          <w:szCs w:val="22"/>
          <w:lang w:val="it-IT"/>
        </w:rPr>
        <w:t xml:space="preserve">le prove di laboratorio e le certificazioni relative al punto </w:t>
      </w:r>
      <w:del w:id="18" w:author="00699631" w:date="2015-02-20T12:20:00Z">
        <w:r w:rsidR="0094308A" w:rsidRPr="0074143F" w:rsidDel="00EA581E">
          <w:rPr>
            <w:rFonts w:ascii="Courier New" w:hAnsi="Courier New" w:cs="Courier New"/>
            <w:noProof/>
            <w:color w:val="auto"/>
            <w:szCs w:val="22"/>
            <w:lang w:val="it-IT"/>
          </w:rPr>
          <w:delText>d</w:delText>
        </w:r>
      </w:del>
      <w:ins w:id="19" w:author="00699631" w:date="2015-02-20T12:20:00Z">
        <w:r w:rsidR="00EA581E">
          <w:rPr>
            <w:rFonts w:ascii="Courier New" w:hAnsi="Courier New" w:cs="Courier New"/>
            <w:noProof/>
            <w:color w:val="auto"/>
            <w:szCs w:val="22"/>
            <w:lang w:val="it-IT"/>
          </w:rPr>
          <w:t>e</w:t>
        </w:r>
      </w:ins>
      <w:r w:rsidR="00717989" w:rsidRPr="0074143F">
        <w:rPr>
          <w:rFonts w:ascii="Courier New" w:hAnsi="Courier New" w:cs="Courier New"/>
          <w:noProof/>
          <w:color w:val="auto"/>
          <w:szCs w:val="22"/>
          <w:lang w:val="it-IT"/>
        </w:rPr>
        <w:t xml:space="preserve">) sono a carico della Committente, permanendo </w:t>
      </w:r>
      <w:r w:rsidR="0094308A" w:rsidRPr="0074143F">
        <w:rPr>
          <w:rFonts w:ascii="Courier New" w:hAnsi="Courier New" w:cs="Courier New"/>
          <w:noProof/>
          <w:color w:val="auto"/>
          <w:szCs w:val="22"/>
          <w:lang w:val="it-IT"/>
        </w:rPr>
        <w:t xml:space="preserve">– anche per quest’ultime - a </w:t>
      </w:r>
      <w:r w:rsidR="00717989" w:rsidRPr="0074143F">
        <w:rPr>
          <w:rFonts w:ascii="Courier New" w:hAnsi="Courier New" w:cs="Courier New"/>
          <w:noProof/>
          <w:color w:val="auto"/>
          <w:szCs w:val="22"/>
          <w:lang w:val="it-IT"/>
        </w:rPr>
        <w:t>carico dell’</w:t>
      </w:r>
      <w:r w:rsidR="00773F88" w:rsidRPr="0074143F">
        <w:rPr>
          <w:rFonts w:ascii="Courier New" w:hAnsi="Courier New" w:cs="Courier New"/>
          <w:noProof/>
          <w:color w:val="auto"/>
          <w:szCs w:val="22"/>
          <w:lang w:val="it-IT"/>
        </w:rPr>
        <w:t>Appaltatore</w:t>
      </w:r>
      <w:r w:rsidR="00717989" w:rsidRPr="0074143F">
        <w:rPr>
          <w:rFonts w:ascii="Courier New" w:hAnsi="Courier New" w:cs="Courier New"/>
          <w:noProof/>
          <w:color w:val="auto"/>
          <w:szCs w:val="22"/>
          <w:lang w:val="it-IT"/>
        </w:rPr>
        <w:t xml:space="preserve"> l’onere dei prelievi</w:t>
      </w:r>
      <w:r w:rsidR="00B72489" w:rsidRPr="0074143F">
        <w:rPr>
          <w:rFonts w:ascii="Courier New" w:hAnsi="Courier New" w:cs="Courier New"/>
          <w:noProof/>
          <w:color w:val="auto"/>
          <w:szCs w:val="22"/>
          <w:lang w:val="it-IT"/>
        </w:rPr>
        <w:t xml:space="preserve">, </w:t>
      </w:r>
      <w:r w:rsidR="00717989" w:rsidRPr="0074143F">
        <w:rPr>
          <w:rFonts w:ascii="Courier New" w:hAnsi="Courier New" w:cs="Courier New"/>
          <w:noProof/>
          <w:color w:val="auto"/>
          <w:szCs w:val="22"/>
          <w:lang w:val="it-IT"/>
        </w:rPr>
        <w:t>dell’eventuale conservazione dei campioni</w:t>
      </w:r>
      <w:r w:rsidR="00B72489" w:rsidRPr="0074143F">
        <w:rPr>
          <w:rFonts w:ascii="Courier New" w:hAnsi="Courier New" w:cs="Courier New"/>
          <w:noProof/>
          <w:color w:val="auto"/>
          <w:szCs w:val="22"/>
          <w:lang w:val="it-IT"/>
        </w:rPr>
        <w:t xml:space="preserve"> e delle prove che diano esito negativo</w:t>
      </w:r>
      <w:r w:rsidR="00717989" w:rsidRPr="0074143F">
        <w:rPr>
          <w:rFonts w:ascii="Courier New" w:hAnsi="Courier New" w:cs="Courier New"/>
          <w:noProof/>
          <w:color w:val="auto"/>
          <w:szCs w:val="22"/>
          <w:lang w:val="it-IT"/>
        </w:rPr>
        <w:t>.</w:t>
      </w:r>
    </w:p>
    <w:p w:rsidR="00F65EC7" w:rsidRPr="0074143F" w:rsidRDefault="00E7623F"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Nel caso il materiale </w:t>
      </w:r>
      <w:r w:rsidR="00717989" w:rsidRPr="0074143F">
        <w:rPr>
          <w:rFonts w:ascii="Courier New" w:hAnsi="Courier New" w:cs="Courier New"/>
          <w:noProof/>
          <w:color w:val="auto"/>
          <w:szCs w:val="22"/>
          <w:lang w:val="it-IT"/>
        </w:rPr>
        <w:t xml:space="preserve">risulti </w:t>
      </w:r>
      <w:r w:rsidR="00F65EC7" w:rsidRPr="0074143F">
        <w:rPr>
          <w:rFonts w:ascii="Courier New" w:hAnsi="Courier New" w:cs="Courier New"/>
          <w:noProof/>
          <w:color w:val="auto"/>
          <w:szCs w:val="22"/>
          <w:lang w:val="it-IT"/>
        </w:rPr>
        <w:t xml:space="preserve">non conforme agli standard ed ai controlli previsti ai punti a), b), c) o d), </w:t>
      </w:r>
      <w:r w:rsidR="004F53DA" w:rsidRPr="0074143F">
        <w:rPr>
          <w:rFonts w:ascii="Courier New" w:hAnsi="Courier New" w:cs="Courier New"/>
          <w:noProof/>
          <w:color w:val="auto"/>
          <w:szCs w:val="22"/>
          <w:lang w:val="it-IT"/>
        </w:rPr>
        <w:t xml:space="preserve">lo stesso </w:t>
      </w:r>
      <w:r w:rsidRPr="0074143F">
        <w:rPr>
          <w:rFonts w:ascii="Courier New" w:hAnsi="Courier New" w:cs="Courier New"/>
          <w:noProof/>
          <w:color w:val="auto"/>
          <w:szCs w:val="22"/>
          <w:lang w:val="it-IT"/>
        </w:rPr>
        <w:t>non sarà ritenuto idoneo all'impiego e</w:t>
      </w:r>
      <w:r w:rsidR="004F53D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d</w:t>
      </w:r>
      <w:r w:rsidR="004F53DA" w:rsidRPr="0074143F">
        <w:rPr>
          <w:rFonts w:ascii="Courier New" w:hAnsi="Courier New" w:cs="Courier New"/>
          <w:noProof/>
          <w:color w:val="auto"/>
          <w:szCs w:val="22"/>
          <w:lang w:val="it-IT"/>
        </w:rPr>
        <w:t>ovrà essere</w:t>
      </w:r>
      <w:r w:rsidRPr="0074143F">
        <w:rPr>
          <w:rFonts w:ascii="Courier New" w:hAnsi="Courier New" w:cs="Courier New"/>
          <w:noProof/>
          <w:color w:val="auto"/>
          <w:szCs w:val="22"/>
          <w:lang w:val="it-IT"/>
        </w:rPr>
        <w:t xml:space="preserve"> immediatamente allontanato dal cantiere</w:t>
      </w:r>
      <w:r w:rsidR="00561486" w:rsidRPr="0074143F">
        <w:rPr>
          <w:rFonts w:ascii="Courier New" w:hAnsi="Courier New" w:cs="Courier New"/>
          <w:noProof/>
          <w:color w:val="auto"/>
          <w:szCs w:val="22"/>
          <w:lang w:val="it-IT"/>
        </w:rPr>
        <w:t xml:space="preserve">, sostituendolo con altra fornitura che corrisponda alle caratteristiche </w:t>
      </w:r>
      <w:r w:rsidR="00561486" w:rsidRPr="0074143F">
        <w:rPr>
          <w:rFonts w:ascii="Courier New" w:hAnsi="Courier New" w:cs="Courier New"/>
          <w:noProof/>
          <w:color w:val="auto"/>
          <w:szCs w:val="22"/>
          <w:lang w:val="it-IT"/>
        </w:rPr>
        <w:lastRenderedPageBreak/>
        <w:t>volute</w:t>
      </w:r>
      <w:r w:rsidR="00F65EC7"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 xml:space="preserve"> </w:t>
      </w:r>
      <w:r w:rsidR="00F65EC7" w:rsidRPr="0074143F">
        <w:rPr>
          <w:rFonts w:ascii="Courier New" w:hAnsi="Courier New" w:cs="Courier New"/>
          <w:noProof/>
          <w:color w:val="auto"/>
          <w:szCs w:val="22"/>
          <w:lang w:val="it-IT"/>
        </w:rPr>
        <w:t>Le opere già costruite utilizzando materiale non conforme dovranno essere demolite a totale cura e spese dell'</w:t>
      </w:r>
      <w:r w:rsidR="00773F88" w:rsidRPr="0074143F">
        <w:rPr>
          <w:rFonts w:ascii="Courier New" w:hAnsi="Courier New" w:cs="Courier New"/>
          <w:noProof/>
          <w:color w:val="auto"/>
          <w:szCs w:val="22"/>
          <w:lang w:val="it-IT"/>
        </w:rPr>
        <w:t>Appaltatore</w:t>
      </w:r>
      <w:r w:rsidR="00F65EC7" w:rsidRPr="0074143F">
        <w:rPr>
          <w:rFonts w:ascii="Courier New" w:hAnsi="Courier New" w:cs="Courier New"/>
          <w:noProof/>
          <w:color w:val="auto"/>
          <w:szCs w:val="22"/>
          <w:lang w:val="it-IT"/>
        </w:rPr>
        <w:t>.</w:t>
      </w:r>
    </w:p>
    <w:p w:rsidR="005C501D" w:rsidRPr="0074143F" w:rsidRDefault="005C501D"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Nonostante l'accettazione dei materiali da parte della </w:t>
      </w:r>
      <w:r w:rsidR="002161E7" w:rsidRPr="0074143F">
        <w:rPr>
          <w:rFonts w:ascii="Courier New" w:hAnsi="Courier New" w:cs="Courier New"/>
          <w:noProof/>
          <w:color w:val="auto"/>
          <w:szCs w:val="22"/>
          <w:lang w:val="it-IT"/>
        </w:rPr>
        <w:t>Direzione Lavori</w:t>
      </w:r>
      <w:r w:rsidRPr="0074143F">
        <w:rPr>
          <w:rFonts w:ascii="Courier New" w:hAnsi="Courier New" w:cs="Courier New"/>
          <w:noProof/>
          <w:color w:val="auto"/>
          <w:szCs w:val="22"/>
          <w:lang w:val="it-IT"/>
        </w:rPr>
        <w:t>, 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resta totalmente responsabile della riuscita delle opere anche per quanto può dipendere dai materiali stessi.</w:t>
      </w:r>
    </w:p>
    <w:p w:rsidR="00284429" w:rsidRPr="0074143F" w:rsidRDefault="00284429" w:rsidP="00901996">
      <w:pPr>
        <w:pStyle w:val="Titolo3"/>
        <w:rPr>
          <w:rFonts w:ascii="Courier New" w:hAnsi="Courier New" w:cs="Courier New"/>
          <w:noProof/>
          <w:color w:val="auto"/>
          <w:szCs w:val="22"/>
        </w:rPr>
      </w:pPr>
      <w:bookmarkStart w:id="20" w:name="_Toc175362870"/>
      <w:bookmarkStart w:id="21" w:name="_Toc410144224"/>
      <w:r w:rsidRPr="0074143F">
        <w:rPr>
          <w:rFonts w:ascii="Courier New" w:hAnsi="Courier New" w:cs="Courier New"/>
          <w:noProof/>
          <w:color w:val="auto"/>
          <w:szCs w:val="22"/>
        </w:rPr>
        <w:t>Conformità e Non Conformità al Capitolato Speciale</w:t>
      </w:r>
      <w:bookmarkEnd w:id="20"/>
      <w:bookmarkEnd w:id="21"/>
    </w:p>
    <w:p w:rsidR="00284429" w:rsidRPr="0074143F" w:rsidRDefault="00284429"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presente Capitolato Speciale determina le caratteristiche dei materiali e le modalità esecutive ritenute idonee per eseguire le lavorazioni in modo conforme alle aspettative di qualità della Committente.</w:t>
      </w:r>
    </w:p>
    <w:p w:rsidR="00284429" w:rsidRPr="0074143F" w:rsidRDefault="00284429"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Il </w:t>
      </w:r>
      <w:r w:rsidR="00B72489" w:rsidRPr="0074143F">
        <w:rPr>
          <w:rFonts w:ascii="Courier New" w:hAnsi="Courier New" w:cs="Courier New"/>
          <w:noProof/>
          <w:color w:val="auto"/>
          <w:szCs w:val="22"/>
          <w:lang w:val="it-IT"/>
        </w:rPr>
        <w:t>P</w:t>
      </w:r>
      <w:r w:rsidRPr="0074143F">
        <w:rPr>
          <w:rFonts w:ascii="Courier New" w:hAnsi="Courier New" w:cs="Courier New"/>
          <w:noProof/>
          <w:color w:val="auto"/>
          <w:szCs w:val="22"/>
          <w:lang w:val="it-IT"/>
        </w:rPr>
        <w:t xml:space="preserve">ersonale della </w:t>
      </w:r>
      <w:r w:rsidR="002161E7" w:rsidRPr="0074143F">
        <w:rPr>
          <w:rFonts w:ascii="Courier New" w:hAnsi="Courier New" w:cs="Courier New"/>
          <w:noProof/>
          <w:color w:val="auto"/>
          <w:szCs w:val="22"/>
          <w:lang w:val="it-IT"/>
        </w:rPr>
        <w:t>Direzione Lavori</w:t>
      </w:r>
      <w:r w:rsidRPr="0074143F">
        <w:rPr>
          <w:rFonts w:ascii="Courier New" w:hAnsi="Courier New" w:cs="Courier New"/>
          <w:noProof/>
          <w:color w:val="auto"/>
          <w:szCs w:val="22"/>
          <w:lang w:val="it-IT"/>
        </w:rPr>
        <w:t xml:space="preserve"> è preposto a rilevare, utilizzando un apposito modulo di “Non Conformità”, gli scostamenti riscontrati nei materiali utilizzati, nelle forniture, nelle caratteristiche di una parte dell’opera o nelle sue modalità esecutive, rispetto alle prescrizioni </w:t>
      </w:r>
      <w:r w:rsidR="00B72489" w:rsidRPr="0074143F">
        <w:rPr>
          <w:rFonts w:ascii="Courier New" w:hAnsi="Courier New" w:cs="Courier New"/>
          <w:noProof/>
          <w:color w:val="auto"/>
          <w:szCs w:val="22"/>
          <w:lang w:val="it-IT"/>
        </w:rPr>
        <w:t xml:space="preserve">del </w:t>
      </w:r>
      <w:r w:rsidR="00996FB2" w:rsidRPr="0074143F">
        <w:rPr>
          <w:rFonts w:ascii="Courier New" w:hAnsi="Courier New" w:cs="Courier New"/>
          <w:noProof/>
          <w:color w:val="auto"/>
          <w:szCs w:val="22"/>
          <w:lang w:val="it-IT"/>
        </w:rPr>
        <w:t>Progetto</w:t>
      </w:r>
      <w:r w:rsidR="00B72489" w:rsidRPr="0074143F">
        <w:rPr>
          <w:rFonts w:ascii="Courier New" w:hAnsi="Courier New" w:cs="Courier New"/>
          <w:noProof/>
          <w:color w:val="auto"/>
          <w:szCs w:val="22"/>
          <w:lang w:val="it-IT"/>
        </w:rPr>
        <w:t xml:space="preserve"> e </w:t>
      </w:r>
      <w:r w:rsidRPr="0074143F">
        <w:rPr>
          <w:rFonts w:ascii="Courier New" w:hAnsi="Courier New" w:cs="Courier New"/>
          <w:noProof/>
          <w:color w:val="auto"/>
          <w:szCs w:val="22"/>
          <w:lang w:val="it-IT"/>
        </w:rPr>
        <w:t>del Capitolato Speciale.</w:t>
      </w:r>
    </w:p>
    <w:p w:rsidR="00284429" w:rsidRPr="0074143F" w:rsidRDefault="00284429"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lavorazioni oggetto di procedura di “Non Conformità” non verranno contabilizzate fino a quando </w:t>
      </w:r>
      <w:r w:rsidR="008345F0" w:rsidRPr="0074143F">
        <w:rPr>
          <w:rFonts w:ascii="Courier New" w:hAnsi="Courier New" w:cs="Courier New"/>
          <w:noProof/>
          <w:color w:val="auto"/>
          <w:szCs w:val="22"/>
          <w:lang w:val="it-IT"/>
        </w:rPr>
        <w:t>il</w:t>
      </w:r>
      <w:r w:rsidRPr="0074143F">
        <w:rPr>
          <w:rFonts w:ascii="Courier New" w:hAnsi="Courier New" w:cs="Courier New"/>
          <w:noProof/>
          <w:color w:val="auto"/>
          <w:szCs w:val="22"/>
          <w:lang w:val="it-IT"/>
        </w:rPr>
        <w:t xml:space="preserve"> </w:t>
      </w:r>
      <w:r w:rsidR="002161E7" w:rsidRPr="0074143F">
        <w:rPr>
          <w:rFonts w:ascii="Courier New" w:hAnsi="Courier New" w:cs="Courier New"/>
          <w:noProof/>
          <w:color w:val="auto"/>
          <w:szCs w:val="22"/>
          <w:lang w:val="it-IT"/>
        </w:rPr>
        <w:t>Dire</w:t>
      </w:r>
      <w:r w:rsidR="008345F0" w:rsidRPr="0074143F">
        <w:rPr>
          <w:rFonts w:ascii="Courier New" w:hAnsi="Courier New" w:cs="Courier New"/>
          <w:noProof/>
          <w:color w:val="auto"/>
          <w:szCs w:val="22"/>
          <w:lang w:val="it-IT"/>
        </w:rPr>
        <w:t>ttore dei</w:t>
      </w:r>
      <w:r w:rsidR="002161E7" w:rsidRPr="0074143F">
        <w:rPr>
          <w:rFonts w:ascii="Courier New" w:hAnsi="Courier New" w:cs="Courier New"/>
          <w:noProof/>
          <w:color w:val="auto"/>
          <w:szCs w:val="22"/>
          <w:lang w:val="it-IT"/>
        </w:rPr>
        <w:t xml:space="preserve"> Lavori</w:t>
      </w:r>
      <w:r w:rsidRPr="0074143F">
        <w:rPr>
          <w:rFonts w:ascii="Courier New" w:hAnsi="Courier New" w:cs="Courier New"/>
          <w:noProof/>
          <w:color w:val="auto"/>
          <w:szCs w:val="22"/>
          <w:lang w:val="it-IT"/>
        </w:rPr>
        <w:t xml:space="preserve"> dichiarerà la chiusura della procedura, attestando l’intervenuta </w:t>
      </w:r>
      <w:r w:rsidR="00B72489" w:rsidRPr="0074143F">
        <w:rPr>
          <w:rFonts w:ascii="Courier New" w:hAnsi="Courier New" w:cs="Courier New"/>
          <w:noProof/>
          <w:color w:val="auto"/>
          <w:szCs w:val="22"/>
          <w:lang w:val="it-IT"/>
        </w:rPr>
        <w:t xml:space="preserve">risoluzione della non </w:t>
      </w:r>
      <w:r w:rsidRPr="0074143F">
        <w:rPr>
          <w:rFonts w:ascii="Courier New" w:hAnsi="Courier New" w:cs="Courier New"/>
          <w:noProof/>
          <w:color w:val="auto"/>
          <w:szCs w:val="22"/>
          <w:lang w:val="it-IT"/>
        </w:rPr>
        <w:t>conformità. Le “Non Conformità” che non troveranno risoluzione causeranno la demolizione dell’opera non conforme.</w:t>
      </w:r>
    </w:p>
    <w:p w:rsidR="00F23491" w:rsidRPr="0074143F" w:rsidRDefault="00F23491" w:rsidP="00901996">
      <w:pPr>
        <w:pStyle w:val="Titolo3"/>
        <w:rPr>
          <w:rFonts w:ascii="Courier New" w:hAnsi="Courier New" w:cs="Courier New"/>
          <w:noProof/>
          <w:color w:val="auto"/>
          <w:szCs w:val="22"/>
        </w:rPr>
      </w:pPr>
      <w:bookmarkStart w:id="22" w:name="_Toc175362871"/>
      <w:bookmarkStart w:id="23" w:name="_Toc410144225"/>
      <w:r w:rsidRPr="0074143F">
        <w:rPr>
          <w:rFonts w:ascii="Courier New" w:hAnsi="Courier New" w:cs="Courier New"/>
          <w:noProof/>
          <w:color w:val="auto"/>
          <w:szCs w:val="22"/>
        </w:rPr>
        <w:t>Impiego dei materiali</w:t>
      </w:r>
      <w:bookmarkEnd w:id="22"/>
      <w:bookmarkEnd w:id="23"/>
    </w:p>
    <w:p w:rsidR="00E124C4" w:rsidRPr="0074143F" w:rsidRDefault="00E124C4"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che nel proprio interesse o di sua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rsidR="00E124C4" w:rsidRPr="0074143F" w:rsidRDefault="00E124C4"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Nel caso sia stato autorizzato per ragioni di necessità o convenienza da parte del </w:t>
      </w:r>
      <w:r w:rsidR="00EC52CE" w:rsidRPr="0074143F">
        <w:rPr>
          <w:rFonts w:ascii="Courier New" w:hAnsi="Courier New" w:cs="Courier New"/>
          <w:noProof/>
          <w:color w:val="auto"/>
          <w:szCs w:val="22"/>
          <w:lang w:val="it-IT"/>
        </w:rPr>
        <w:t>Direttore dei Lavori</w:t>
      </w:r>
      <w:r w:rsidRPr="0074143F">
        <w:rPr>
          <w:rFonts w:ascii="Courier New" w:hAnsi="Courier New" w:cs="Courier New"/>
          <w:noProof/>
          <w:color w:val="auto"/>
          <w:szCs w:val="22"/>
          <w:lang w:val="it-IT"/>
        </w:rPr>
        <w:t xml:space="preserve"> l'impiego di materiali o componenti aventi qualche carenza nelle dimensioni, nella consistenza o nella qualità , ovvero sia stata autorizzata una lavorazione di minor pregio, viene applicata una adeguata riduzione del prezzo in sede di contabilizzazione, sempre che l'opera sia accettabile senza pregiudizio e salve le determinazioni definitive dell'organo di collaudo.</w:t>
      </w:r>
    </w:p>
    <w:p w:rsidR="00894FB6" w:rsidRPr="0074143F" w:rsidRDefault="00894FB6" w:rsidP="00901996">
      <w:pPr>
        <w:pStyle w:val="Titolo3"/>
        <w:rPr>
          <w:rFonts w:ascii="Courier New" w:hAnsi="Courier New" w:cs="Courier New"/>
          <w:noProof/>
          <w:color w:val="auto"/>
          <w:szCs w:val="22"/>
        </w:rPr>
      </w:pPr>
      <w:bookmarkStart w:id="24" w:name="_Toc175362872"/>
      <w:bookmarkStart w:id="25" w:name="_Toc410144226"/>
      <w:r w:rsidRPr="0074143F">
        <w:rPr>
          <w:rFonts w:ascii="Courier New" w:hAnsi="Courier New" w:cs="Courier New"/>
          <w:noProof/>
          <w:color w:val="auto"/>
          <w:szCs w:val="22"/>
        </w:rPr>
        <w:t>Provvista dei materiali</w:t>
      </w:r>
      <w:bookmarkEnd w:id="24"/>
      <w:bookmarkEnd w:id="25"/>
      <w:r w:rsidRPr="0074143F">
        <w:rPr>
          <w:rFonts w:ascii="Courier New" w:hAnsi="Courier New" w:cs="Courier New"/>
          <w:noProof/>
          <w:color w:val="auto"/>
          <w:szCs w:val="22"/>
        </w:rPr>
        <w:t xml:space="preserve"> </w:t>
      </w:r>
    </w:p>
    <w:p w:rsidR="00894FB6" w:rsidRPr="0074143F" w:rsidRDefault="00894FB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Se gli atti contrattuali non contengono specifica indicazione, 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è libero di scegliere il luogo ove </w:t>
      </w:r>
      <w:r w:rsidR="00B72489" w:rsidRPr="0074143F">
        <w:rPr>
          <w:rFonts w:ascii="Courier New" w:hAnsi="Courier New" w:cs="Courier New"/>
          <w:noProof/>
          <w:color w:val="auto"/>
          <w:szCs w:val="22"/>
          <w:lang w:val="it-IT"/>
        </w:rPr>
        <w:t>rifornirsi de</w:t>
      </w:r>
      <w:r w:rsidRPr="0074143F">
        <w:rPr>
          <w:rFonts w:ascii="Courier New" w:hAnsi="Courier New" w:cs="Courier New"/>
          <w:noProof/>
          <w:color w:val="auto"/>
          <w:szCs w:val="22"/>
          <w:lang w:val="it-IT"/>
        </w:rPr>
        <w:t xml:space="preserve">i materiali necessari alla realizzazione del lavoro, purchè essi abbiano le caratteristiche prescritte dai documenti tecnici allegati al contratto. </w:t>
      </w:r>
      <w:r w:rsidRPr="0074143F">
        <w:rPr>
          <w:rFonts w:ascii="Courier New" w:hAnsi="Courier New" w:cs="Courier New"/>
          <w:noProof/>
          <w:color w:val="auto"/>
          <w:szCs w:val="22"/>
          <w:lang w:val="it-IT"/>
        </w:rPr>
        <w:lastRenderedPageBreak/>
        <w:t>Le eventuali modifiche di tale scelta non comportano diritto al riconoscimento di maggiori oneri, nè all'incremento dei prezzi pattuiti.</w:t>
      </w:r>
    </w:p>
    <w:p w:rsidR="00894FB6" w:rsidRPr="0074143F" w:rsidRDefault="00894FB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Nel prezzo dei materiali sono compresi tutti gli oneri derivanti all'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dalla loro fornitura a piè d'opera, compresa ogni spesa per eventuali aperture di cave, estrazioni, trasporto da qualsiasi distanza e con qualsiasi mezzo, occupazioni temporanee</w:t>
      </w:r>
      <w:r w:rsidR="00144D16"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 xml:space="preserve"> ripristino dei luoghi</w:t>
      </w:r>
      <w:r w:rsidR="00144D16" w:rsidRPr="0074143F">
        <w:rPr>
          <w:rFonts w:ascii="Courier New" w:hAnsi="Courier New" w:cs="Courier New"/>
          <w:noProof/>
          <w:color w:val="auto"/>
          <w:szCs w:val="22"/>
          <w:lang w:val="it-IT"/>
        </w:rPr>
        <w:t>, indennizzi ed indennità a Terzi</w:t>
      </w:r>
      <w:r w:rsidRPr="0074143F">
        <w:rPr>
          <w:rFonts w:ascii="Courier New" w:hAnsi="Courier New" w:cs="Courier New"/>
          <w:noProof/>
          <w:color w:val="auto"/>
          <w:szCs w:val="22"/>
          <w:lang w:val="it-IT"/>
        </w:rPr>
        <w:t>.</w:t>
      </w:r>
    </w:p>
    <w:p w:rsidR="00783D66" w:rsidRPr="0074143F" w:rsidRDefault="00783D66" w:rsidP="00901996">
      <w:pPr>
        <w:pStyle w:val="Titolo3"/>
        <w:rPr>
          <w:rFonts w:ascii="Courier New" w:hAnsi="Courier New" w:cs="Courier New"/>
          <w:noProof/>
          <w:color w:val="auto"/>
          <w:szCs w:val="22"/>
        </w:rPr>
      </w:pPr>
      <w:bookmarkStart w:id="26" w:name="_Toc175362873"/>
      <w:bookmarkStart w:id="27" w:name="_Toc410144227"/>
      <w:r w:rsidRPr="0074143F">
        <w:rPr>
          <w:rFonts w:ascii="Courier New" w:hAnsi="Courier New" w:cs="Courier New"/>
          <w:noProof/>
          <w:color w:val="auto"/>
          <w:szCs w:val="22"/>
        </w:rPr>
        <w:t>Sostituzione dei luoghi di provenienza dei materiali previsti in contratto</w:t>
      </w:r>
      <w:bookmarkEnd w:id="26"/>
      <w:bookmarkEnd w:id="27"/>
      <w:r w:rsidRPr="0074143F">
        <w:rPr>
          <w:rFonts w:ascii="Courier New" w:hAnsi="Courier New" w:cs="Courier New"/>
          <w:noProof/>
          <w:color w:val="auto"/>
          <w:szCs w:val="22"/>
        </w:rPr>
        <w:t xml:space="preserve"> </w:t>
      </w:r>
    </w:p>
    <w:p w:rsidR="00783D66" w:rsidRPr="0074143F" w:rsidRDefault="00783D6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Qualora gli atti contrattuali prevedano il luogo di provenienza dei materiali, il </w:t>
      </w:r>
      <w:r w:rsidR="00EC52CE" w:rsidRPr="0074143F">
        <w:rPr>
          <w:rFonts w:ascii="Courier New" w:hAnsi="Courier New" w:cs="Courier New"/>
          <w:noProof/>
          <w:color w:val="auto"/>
          <w:szCs w:val="22"/>
          <w:lang w:val="it-IT"/>
        </w:rPr>
        <w:t>Direttore dei Lavori</w:t>
      </w:r>
      <w:r w:rsidRPr="0074143F">
        <w:rPr>
          <w:rFonts w:ascii="Courier New" w:hAnsi="Courier New" w:cs="Courier New"/>
          <w:noProof/>
          <w:color w:val="auto"/>
          <w:szCs w:val="22"/>
          <w:lang w:val="it-IT"/>
        </w:rPr>
        <w:t xml:space="preserve"> può prescriverne uno diverso, ove ricorrano ragioni di necessità o convenienza.</w:t>
      </w:r>
    </w:p>
    <w:p w:rsidR="00E124C4" w:rsidRPr="0074143F" w:rsidRDefault="00783D6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Qualora i luoghi di provenienza dei materiali siano indicati negli atti contrattuali, 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non può cambiarli senza l'autorizzazione scritta del </w:t>
      </w:r>
      <w:r w:rsidR="00EC52CE" w:rsidRPr="0074143F">
        <w:rPr>
          <w:rFonts w:ascii="Courier New" w:hAnsi="Courier New" w:cs="Courier New"/>
          <w:noProof/>
          <w:color w:val="auto"/>
          <w:szCs w:val="22"/>
          <w:lang w:val="it-IT"/>
        </w:rPr>
        <w:t>Direttore dei Lavori</w:t>
      </w:r>
      <w:r w:rsidRPr="0074143F">
        <w:rPr>
          <w:rFonts w:ascii="Courier New" w:hAnsi="Courier New" w:cs="Courier New"/>
          <w:noProof/>
          <w:color w:val="auto"/>
          <w:szCs w:val="22"/>
          <w:lang w:val="it-IT"/>
        </w:rPr>
        <w:t>, che riporti l'espressa approvazione del responsabile unico del procedimento.</w:t>
      </w:r>
    </w:p>
    <w:p w:rsidR="003C74AF" w:rsidRPr="0074143F" w:rsidRDefault="003C74AF" w:rsidP="00901996">
      <w:pPr>
        <w:pStyle w:val="Titolo3"/>
        <w:rPr>
          <w:rFonts w:ascii="Courier New" w:hAnsi="Courier New" w:cs="Courier New"/>
          <w:noProof/>
          <w:color w:val="auto"/>
          <w:szCs w:val="22"/>
        </w:rPr>
      </w:pPr>
      <w:bookmarkStart w:id="28" w:name="_Toc175362874"/>
      <w:bookmarkStart w:id="29" w:name="_Toc410144228"/>
      <w:r w:rsidRPr="0074143F">
        <w:rPr>
          <w:rFonts w:ascii="Courier New" w:hAnsi="Courier New" w:cs="Courier New"/>
          <w:noProof/>
          <w:color w:val="auto"/>
          <w:szCs w:val="22"/>
        </w:rPr>
        <w:t>Difetti di costruzione</w:t>
      </w:r>
      <w:bookmarkEnd w:id="28"/>
      <w:bookmarkEnd w:id="29"/>
      <w:r w:rsidRPr="0074143F">
        <w:rPr>
          <w:rFonts w:ascii="Courier New" w:hAnsi="Courier New" w:cs="Courier New"/>
          <w:noProof/>
          <w:color w:val="auto"/>
          <w:szCs w:val="22"/>
        </w:rPr>
        <w:t xml:space="preserve"> </w:t>
      </w:r>
    </w:p>
    <w:p w:rsidR="003C74AF" w:rsidRPr="0074143F" w:rsidRDefault="003C74AF"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deve demolire e rifare a sue spese le lavorazioni che il Direttore Lavori accerta eseguite senza la necessaria diligenza o con materiali diversi da quelli prescritti contrattualmente o che, dopo la loro accettazione e messa in opera, abbiano rivelato difetti o inadeguatezze.</w:t>
      </w:r>
    </w:p>
    <w:p w:rsidR="003C74AF" w:rsidRPr="0074143F" w:rsidRDefault="003C74AF"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Qualora il Direttore Lavori presuma che esistano difetti di costruzione, può ordinare che le necessarie verifiche siano disposte in contraddittorio con l'</w:t>
      </w:r>
      <w:r w:rsidR="00773F88" w:rsidRPr="0074143F">
        <w:rPr>
          <w:rFonts w:ascii="Courier New" w:hAnsi="Courier New" w:cs="Courier New"/>
          <w:noProof/>
          <w:color w:val="auto"/>
          <w:szCs w:val="22"/>
          <w:lang w:val="it-IT"/>
        </w:rPr>
        <w:t>Appaltatore</w:t>
      </w:r>
      <w:r w:rsidR="00B72489" w:rsidRPr="0074143F">
        <w:rPr>
          <w:rFonts w:ascii="Courier New" w:hAnsi="Courier New" w:cs="Courier New"/>
          <w:noProof/>
          <w:color w:val="auto"/>
          <w:szCs w:val="22"/>
          <w:lang w:val="it-IT"/>
        </w:rPr>
        <w:t xml:space="preserve"> che dovrà farsi carico di tutte le attività necessarie a consentire l’espletamento delle verifiche</w:t>
      </w:r>
      <w:r w:rsidRPr="0074143F">
        <w:rPr>
          <w:rFonts w:ascii="Courier New" w:hAnsi="Courier New" w:cs="Courier New"/>
          <w:noProof/>
          <w:color w:val="auto"/>
          <w:szCs w:val="22"/>
          <w:lang w:val="it-IT"/>
        </w:rPr>
        <w:t>. Quando i vizi di costruzione siano accertati, le spese delle verifiche sono a carico dell'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in caso contrario l'</w:t>
      </w:r>
      <w:r w:rsidR="00773F88" w:rsidRPr="0074143F">
        <w:rPr>
          <w:rFonts w:ascii="Courier New" w:hAnsi="Courier New" w:cs="Courier New"/>
          <w:noProof/>
          <w:color w:val="auto"/>
          <w:szCs w:val="22"/>
          <w:lang w:val="it-IT"/>
        </w:rPr>
        <w:t>Appaltatore</w:t>
      </w:r>
      <w:r w:rsidRPr="0074143F">
        <w:rPr>
          <w:rFonts w:ascii="Courier New" w:hAnsi="Courier New" w:cs="Courier New"/>
          <w:noProof/>
          <w:color w:val="auto"/>
          <w:szCs w:val="22"/>
          <w:lang w:val="it-IT"/>
        </w:rPr>
        <w:t xml:space="preserve"> ha diritto al rimborso di tali spese e di quelle sostenute per il ripristino della situazione originaria, con esclusione di qualsiasi altro indennizzo o compenso.</w:t>
      </w:r>
    </w:p>
    <w:p w:rsidR="00C24DA7" w:rsidRPr="0074143F" w:rsidRDefault="00744696"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30" w:name="_Toc175362875"/>
      <w:bookmarkStart w:id="31" w:name="_Toc410144229"/>
      <w:r w:rsidR="00C24DA7" w:rsidRPr="0074143F">
        <w:rPr>
          <w:rFonts w:ascii="Courier New" w:hAnsi="Courier New" w:cs="Courier New"/>
          <w:sz w:val="22"/>
          <w:szCs w:val="22"/>
        </w:rPr>
        <w:lastRenderedPageBreak/>
        <w:t>Dichiarazione di conformità e marcatura CE</w:t>
      </w:r>
      <w:bookmarkEnd w:id="30"/>
      <w:bookmarkEnd w:id="31"/>
    </w:p>
    <w:p w:rsidR="00A47789" w:rsidRPr="0074143F" w:rsidRDefault="001E1B0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w:t>
      </w:r>
      <w:r w:rsidR="00C24DA7" w:rsidRPr="0074143F">
        <w:rPr>
          <w:rFonts w:ascii="Courier New" w:hAnsi="Courier New" w:cs="Courier New"/>
          <w:noProof/>
          <w:color w:val="auto"/>
          <w:szCs w:val="22"/>
          <w:lang w:val="it-IT"/>
        </w:rPr>
        <w:t xml:space="preserve"> prodott</w:t>
      </w:r>
      <w:r w:rsidRPr="0074143F">
        <w:rPr>
          <w:rFonts w:ascii="Courier New" w:hAnsi="Courier New" w:cs="Courier New"/>
          <w:noProof/>
          <w:color w:val="auto"/>
          <w:szCs w:val="22"/>
          <w:lang w:val="it-IT"/>
        </w:rPr>
        <w:t xml:space="preserve">i che riportano la marcatura CE </w:t>
      </w:r>
      <w:r w:rsidR="00882587" w:rsidRPr="0074143F">
        <w:rPr>
          <w:rFonts w:ascii="Courier New" w:hAnsi="Courier New" w:cs="Courier New"/>
          <w:noProof/>
          <w:color w:val="auto"/>
          <w:szCs w:val="22"/>
          <w:lang w:val="it-IT"/>
        </w:rPr>
        <w:t>– che ne attesta l’idoneità per un dato impiego previsto, secondo un insieme di prestazioni minime che si rifanno ai requisiti essenziali del</w:t>
      </w:r>
      <w:r w:rsidR="006D432D" w:rsidRPr="0074143F">
        <w:rPr>
          <w:rFonts w:ascii="Courier New" w:hAnsi="Courier New" w:cs="Courier New"/>
          <w:noProof/>
          <w:color w:val="auto"/>
          <w:szCs w:val="22"/>
          <w:lang w:val="it-IT"/>
        </w:rPr>
        <w:t xml:space="preserve"> Regolamento UE n°305/2011</w:t>
      </w:r>
      <w:r w:rsidR="00882587" w:rsidRPr="0074143F">
        <w:rPr>
          <w:rFonts w:ascii="Courier New" w:hAnsi="Courier New" w:cs="Courier New"/>
          <w:noProof/>
          <w:color w:val="auto"/>
          <w:szCs w:val="22"/>
          <w:lang w:val="it-IT"/>
        </w:rPr>
        <w:t xml:space="preserve"> - </w:t>
      </w:r>
      <w:r w:rsidR="00C24DA7" w:rsidRPr="0074143F">
        <w:rPr>
          <w:rFonts w:ascii="Courier New" w:hAnsi="Courier New" w:cs="Courier New"/>
          <w:noProof/>
          <w:color w:val="auto"/>
          <w:szCs w:val="22"/>
          <w:lang w:val="it-IT"/>
        </w:rPr>
        <w:t>beneficia</w:t>
      </w:r>
      <w:r w:rsidRPr="0074143F">
        <w:rPr>
          <w:rFonts w:ascii="Courier New" w:hAnsi="Courier New" w:cs="Courier New"/>
          <w:noProof/>
          <w:color w:val="auto"/>
          <w:szCs w:val="22"/>
          <w:lang w:val="it-IT"/>
        </w:rPr>
        <w:t>no</w:t>
      </w:r>
      <w:r w:rsidR="00C24DA7" w:rsidRPr="0074143F">
        <w:rPr>
          <w:rFonts w:ascii="Courier New" w:hAnsi="Courier New" w:cs="Courier New"/>
          <w:noProof/>
          <w:color w:val="auto"/>
          <w:szCs w:val="22"/>
          <w:lang w:val="it-IT"/>
        </w:rPr>
        <w:t xml:space="preserve"> di presunzione di </w:t>
      </w:r>
      <w:r w:rsidRPr="0074143F">
        <w:rPr>
          <w:rFonts w:ascii="Courier New" w:hAnsi="Courier New" w:cs="Courier New"/>
          <w:noProof/>
          <w:color w:val="auto"/>
          <w:szCs w:val="22"/>
          <w:lang w:val="it-IT"/>
        </w:rPr>
        <w:t xml:space="preserve">rispondenza alle caratteristiche </w:t>
      </w:r>
      <w:r w:rsidR="00B72489" w:rsidRPr="0074143F">
        <w:rPr>
          <w:rFonts w:ascii="Courier New" w:hAnsi="Courier New" w:cs="Courier New"/>
          <w:noProof/>
          <w:color w:val="auto"/>
          <w:szCs w:val="22"/>
          <w:lang w:val="it-IT"/>
        </w:rPr>
        <w:t>dichiarate</w:t>
      </w:r>
      <w:r w:rsidRPr="0074143F">
        <w:rPr>
          <w:rFonts w:ascii="Courier New" w:hAnsi="Courier New" w:cs="Courier New"/>
          <w:noProof/>
          <w:color w:val="auto"/>
          <w:szCs w:val="22"/>
          <w:lang w:val="it-IT"/>
        </w:rPr>
        <w:t>.</w:t>
      </w:r>
      <w:r w:rsidR="00284429" w:rsidRPr="0074143F">
        <w:rPr>
          <w:rFonts w:ascii="Courier New" w:hAnsi="Courier New" w:cs="Courier New"/>
          <w:noProof/>
          <w:color w:val="auto"/>
          <w:szCs w:val="22"/>
          <w:lang w:val="it-IT"/>
        </w:rPr>
        <w:t xml:space="preserve"> </w:t>
      </w:r>
    </w:p>
    <w:p w:rsidR="00EC080C" w:rsidRPr="0074143F" w:rsidRDefault="00EC080C" w:rsidP="00901996">
      <w:pPr>
        <w:pStyle w:val="Titolo3"/>
        <w:rPr>
          <w:rFonts w:ascii="Courier New" w:hAnsi="Courier New" w:cs="Courier New"/>
          <w:noProof/>
          <w:color w:val="auto"/>
          <w:szCs w:val="22"/>
        </w:rPr>
      </w:pPr>
      <w:bookmarkStart w:id="32" w:name="_Toc175362876"/>
      <w:bookmarkStart w:id="33" w:name="_Toc410144230"/>
      <w:r w:rsidRPr="0074143F">
        <w:rPr>
          <w:rFonts w:ascii="Courier New" w:hAnsi="Courier New" w:cs="Courier New"/>
          <w:noProof/>
          <w:color w:val="auto"/>
          <w:szCs w:val="22"/>
        </w:rPr>
        <w:t xml:space="preserve">Marcatura CE </w:t>
      </w:r>
      <w:r w:rsidR="001D3FA4" w:rsidRPr="0074143F">
        <w:rPr>
          <w:rFonts w:ascii="Courier New" w:hAnsi="Courier New" w:cs="Courier New"/>
          <w:noProof/>
          <w:color w:val="auto"/>
          <w:szCs w:val="22"/>
        </w:rPr>
        <w:t>-</w:t>
      </w:r>
      <w:r w:rsidR="00DA63C8" w:rsidRPr="0074143F">
        <w:rPr>
          <w:rFonts w:ascii="Courier New" w:hAnsi="Courier New" w:cs="Courier New"/>
          <w:noProof/>
          <w:color w:val="auto"/>
          <w:szCs w:val="22"/>
        </w:rPr>
        <w:t xml:space="preserve"> </w:t>
      </w:r>
      <w:r w:rsidRPr="0074143F">
        <w:rPr>
          <w:rFonts w:ascii="Courier New" w:hAnsi="Courier New" w:cs="Courier New"/>
          <w:noProof/>
          <w:color w:val="auto"/>
          <w:szCs w:val="22"/>
        </w:rPr>
        <w:t>Materiali</w:t>
      </w:r>
      <w:bookmarkEnd w:id="32"/>
      <w:bookmarkEnd w:id="33"/>
    </w:p>
    <w:p w:rsidR="00EC080C" w:rsidRPr="0074143F" w:rsidRDefault="00EC080C"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Tutti i ma</w:t>
      </w:r>
      <w:r w:rsidR="008E53D6" w:rsidRPr="0074143F">
        <w:rPr>
          <w:rFonts w:ascii="Courier New" w:hAnsi="Courier New" w:cs="Courier New"/>
          <w:noProof/>
          <w:color w:val="auto"/>
          <w:szCs w:val="22"/>
          <w:lang w:val="it-IT"/>
        </w:rPr>
        <w:t xml:space="preserve">teriali </w:t>
      </w:r>
      <w:r w:rsidR="00B72489" w:rsidRPr="0074143F">
        <w:rPr>
          <w:rFonts w:ascii="Courier New" w:hAnsi="Courier New" w:cs="Courier New"/>
          <w:noProof/>
          <w:color w:val="auto"/>
          <w:szCs w:val="22"/>
          <w:lang w:val="it-IT"/>
        </w:rPr>
        <w:t xml:space="preserve">forniti dall’Appaltatore </w:t>
      </w:r>
      <w:r w:rsidRPr="0074143F">
        <w:rPr>
          <w:rFonts w:ascii="Courier New" w:hAnsi="Courier New" w:cs="Courier New"/>
          <w:noProof/>
          <w:color w:val="auto"/>
          <w:szCs w:val="22"/>
          <w:lang w:val="it-IT"/>
        </w:rPr>
        <w:t xml:space="preserve">da impiegare nei lavori dovranno presentare </w:t>
      </w:r>
      <w:r w:rsidR="00B72489" w:rsidRPr="0074143F">
        <w:rPr>
          <w:rFonts w:ascii="Courier New" w:hAnsi="Courier New" w:cs="Courier New"/>
          <w:noProof/>
          <w:color w:val="auto"/>
          <w:szCs w:val="22"/>
          <w:lang w:val="it-IT"/>
        </w:rPr>
        <w:t xml:space="preserve">– ove previsto dalla Normativa italiana vigente alla data dell’offerta - </w:t>
      </w:r>
      <w:r w:rsidRPr="0074143F">
        <w:rPr>
          <w:rFonts w:ascii="Courier New" w:hAnsi="Courier New" w:cs="Courier New"/>
          <w:noProof/>
          <w:color w:val="auto"/>
          <w:szCs w:val="22"/>
          <w:lang w:val="it-IT"/>
        </w:rPr>
        <w:t>la Marcatura CE, a garanzia della conformità del prodotto a tutte le direttive e norme ad esso applicabili.</w:t>
      </w:r>
    </w:p>
    <w:p w:rsidR="00DA63C8" w:rsidRPr="0074143F" w:rsidRDefault="00B72489"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Materiali non rispondenti a tale requisito,</w:t>
      </w:r>
      <w:r w:rsidR="00EC080C" w:rsidRPr="0074143F">
        <w:rPr>
          <w:rFonts w:ascii="Courier New" w:hAnsi="Courier New" w:cs="Courier New"/>
          <w:noProof/>
          <w:color w:val="auto"/>
          <w:szCs w:val="22"/>
          <w:lang w:val="it-IT"/>
        </w:rPr>
        <w:t xml:space="preserve"> non saranno ritenuti idonei all'impiego e dovranno essere immediatamente allontanati dal cantiere, sostituendoli con altri che corrispondano alle caratteristiche volute.</w:t>
      </w:r>
      <w:r w:rsidR="008220BB" w:rsidRPr="0074143F">
        <w:rPr>
          <w:rFonts w:ascii="Courier New" w:hAnsi="Courier New" w:cs="Courier New"/>
          <w:noProof/>
          <w:color w:val="auto"/>
          <w:szCs w:val="22"/>
          <w:lang w:val="it-IT"/>
        </w:rPr>
        <w:t xml:space="preserve"> </w:t>
      </w:r>
      <w:r w:rsidR="00DA63C8" w:rsidRPr="0074143F">
        <w:rPr>
          <w:rFonts w:ascii="Courier New" w:hAnsi="Courier New" w:cs="Courier New"/>
          <w:noProof/>
          <w:color w:val="auto"/>
          <w:szCs w:val="22"/>
          <w:lang w:val="it-IT"/>
        </w:rPr>
        <w:t xml:space="preserve">L’utilizzo di un prodotto sprovvisto di Marcatura CE dovrà essere preventivamente autorizzato dal Direttore </w:t>
      </w:r>
      <w:r w:rsidR="008220BB" w:rsidRPr="0074143F">
        <w:rPr>
          <w:rFonts w:ascii="Courier New" w:hAnsi="Courier New" w:cs="Courier New"/>
          <w:noProof/>
          <w:color w:val="auto"/>
          <w:szCs w:val="22"/>
          <w:lang w:val="it-IT"/>
        </w:rPr>
        <w:t xml:space="preserve">Lavori </w:t>
      </w:r>
      <w:r w:rsidR="001D675E" w:rsidRPr="0074143F">
        <w:rPr>
          <w:rFonts w:ascii="Courier New" w:hAnsi="Courier New" w:cs="Courier New"/>
          <w:noProof/>
          <w:color w:val="auto"/>
          <w:szCs w:val="22"/>
          <w:lang w:val="it-IT"/>
        </w:rPr>
        <w:t>previa</w:t>
      </w:r>
      <w:r w:rsidR="008220BB" w:rsidRPr="0074143F">
        <w:rPr>
          <w:rFonts w:ascii="Courier New" w:hAnsi="Courier New" w:cs="Courier New"/>
          <w:noProof/>
          <w:color w:val="auto"/>
          <w:szCs w:val="22"/>
          <w:lang w:val="it-IT"/>
        </w:rPr>
        <w:t xml:space="preserve"> motivata richiesta scritta dell’</w:t>
      </w:r>
      <w:r w:rsidR="00773F88" w:rsidRPr="0074143F">
        <w:rPr>
          <w:rFonts w:ascii="Courier New" w:hAnsi="Courier New" w:cs="Courier New"/>
          <w:noProof/>
          <w:color w:val="auto"/>
          <w:szCs w:val="22"/>
          <w:lang w:val="it-IT"/>
        </w:rPr>
        <w:t>Appaltatore</w:t>
      </w:r>
      <w:r w:rsidR="008220BB" w:rsidRPr="0074143F">
        <w:rPr>
          <w:rFonts w:ascii="Courier New" w:hAnsi="Courier New" w:cs="Courier New"/>
          <w:noProof/>
          <w:color w:val="auto"/>
          <w:szCs w:val="22"/>
          <w:lang w:val="it-IT"/>
        </w:rPr>
        <w:t>.</w:t>
      </w:r>
    </w:p>
    <w:p w:rsidR="004F53DA" w:rsidRPr="0074143F" w:rsidRDefault="00EC080C" w:rsidP="00901996">
      <w:pPr>
        <w:pStyle w:val="Titolo3"/>
        <w:rPr>
          <w:rFonts w:ascii="Courier New" w:hAnsi="Courier New" w:cs="Courier New"/>
          <w:noProof/>
          <w:color w:val="auto"/>
          <w:szCs w:val="22"/>
        </w:rPr>
      </w:pPr>
      <w:bookmarkStart w:id="34" w:name="_Toc175362877"/>
      <w:bookmarkStart w:id="35" w:name="_Toc410144231"/>
      <w:r w:rsidRPr="0074143F">
        <w:rPr>
          <w:rFonts w:ascii="Courier New" w:hAnsi="Courier New" w:cs="Courier New"/>
          <w:noProof/>
          <w:color w:val="auto"/>
          <w:szCs w:val="22"/>
        </w:rPr>
        <w:t xml:space="preserve">Marcatura CE </w:t>
      </w:r>
      <w:r w:rsidR="001D3FA4" w:rsidRPr="0074143F">
        <w:rPr>
          <w:rFonts w:ascii="Courier New" w:hAnsi="Courier New" w:cs="Courier New"/>
          <w:noProof/>
          <w:color w:val="auto"/>
          <w:szCs w:val="22"/>
        </w:rPr>
        <w:t>-</w:t>
      </w:r>
      <w:r w:rsidR="00DA63C8" w:rsidRPr="0074143F">
        <w:rPr>
          <w:rFonts w:ascii="Courier New" w:hAnsi="Courier New" w:cs="Courier New"/>
          <w:noProof/>
          <w:color w:val="auto"/>
          <w:szCs w:val="22"/>
        </w:rPr>
        <w:t xml:space="preserve"> </w:t>
      </w:r>
      <w:r w:rsidR="004F53DA" w:rsidRPr="0074143F">
        <w:rPr>
          <w:rFonts w:ascii="Courier New" w:hAnsi="Courier New" w:cs="Courier New"/>
          <w:noProof/>
          <w:color w:val="auto"/>
          <w:szCs w:val="22"/>
        </w:rPr>
        <w:t>Macchinari</w:t>
      </w:r>
      <w:bookmarkEnd w:id="34"/>
      <w:bookmarkEnd w:id="35"/>
    </w:p>
    <w:p w:rsidR="004F53DA" w:rsidRPr="0074143F" w:rsidRDefault="0083334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Tutti i</w:t>
      </w:r>
      <w:r w:rsidR="004F53D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macchinari, impianti, equipaggiamenti, dispositivi, strumenti e attrezzature da impiegare nei lavori dovranno presentare la Marcatura CE, a garanzia della conformità del prodotto a tutte le direttive e norme ad esso applicabili.</w:t>
      </w:r>
    </w:p>
    <w:p w:rsidR="00744696" w:rsidRPr="0074143F" w:rsidRDefault="008E53D6" w:rsidP="008335DD">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Macchinari</w:t>
      </w:r>
      <w:r w:rsidR="00734E64" w:rsidRPr="0074143F">
        <w:rPr>
          <w:rFonts w:ascii="Courier New" w:hAnsi="Courier New" w:cs="Courier New"/>
          <w:noProof/>
          <w:color w:val="auto"/>
          <w:szCs w:val="22"/>
          <w:lang w:val="it-IT"/>
        </w:rPr>
        <w:t xml:space="preserve"> sprovvisti della Marcatura CE o immessi sul mercato prima dell’entrata in vigore della Marcatura CE non saranno ritenuti idonei all'impiego e dovranno essere immediatamente allontanati dal cantiere, sostituendoli con altri che corrispondano alle caratteristiche volute.</w:t>
      </w:r>
      <w:r w:rsidR="008220BB" w:rsidRPr="0074143F">
        <w:rPr>
          <w:rFonts w:ascii="Courier New" w:hAnsi="Courier New" w:cs="Courier New"/>
          <w:noProof/>
          <w:color w:val="auto"/>
          <w:szCs w:val="22"/>
          <w:lang w:val="it-IT"/>
        </w:rPr>
        <w:t xml:space="preserve"> L’utilizzo di un prodotto sprovvisto di Marcatura CE dovrà essere preventivamente autorizzato dal Direttore Lavori previa motivata richiesta scritta dell’</w:t>
      </w:r>
      <w:r w:rsidR="00773F88" w:rsidRPr="0074143F">
        <w:rPr>
          <w:rFonts w:ascii="Courier New" w:hAnsi="Courier New" w:cs="Courier New"/>
          <w:noProof/>
          <w:color w:val="auto"/>
          <w:szCs w:val="22"/>
          <w:lang w:val="it-IT"/>
        </w:rPr>
        <w:t>Appaltatore</w:t>
      </w:r>
      <w:r w:rsidR="008220BB" w:rsidRPr="0074143F">
        <w:rPr>
          <w:rFonts w:ascii="Courier New" w:hAnsi="Courier New" w:cs="Courier New"/>
          <w:noProof/>
          <w:color w:val="auto"/>
          <w:szCs w:val="22"/>
          <w:lang w:val="it-IT"/>
        </w:rPr>
        <w:t>.</w:t>
      </w:r>
    </w:p>
    <w:p w:rsidR="001B6F40" w:rsidRPr="0074143F" w:rsidRDefault="00744696" w:rsidP="00DC32AE">
      <w:pPr>
        <w:pStyle w:val="Titolo2"/>
        <w:numPr>
          <w:ilvl w:val="0"/>
          <w:numId w:val="0"/>
        </w:numPr>
        <w:spacing w:after="0"/>
        <w:ind w:left="576" w:hanging="576"/>
        <w:rPr>
          <w:rFonts w:ascii="Courier New" w:hAnsi="Courier New" w:cs="Courier New"/>
          <w:sz w:val="22"/>
          <w:szCs w:val="22"/>
        </w:rPr>
      </w:pPr>
      <w:r w:rsidRPr="0074143F">
        <w:rPr>
          <w:rFonts w:ascii="Courier New" w:hAnsi="Courier New" w:cs="Courier New"/>
          <w:sz w:val="22"/>
          <w:szCs w:val="22"/>
        </w:rPr>
        <w:br w:type="page"/>
      </w:r>
      <w:bookmarkStart w:id="36" w:name="_Toc175362883"/>
      <w:bookmarkStart w:id="37" w:name="_Toc41273278"/>
    </w:p>
    <w:p w:rsidR="00E621B7" w:rsidRPr="0074143F" w:rsidRDefault="00E621B7" w:rsidP="008335DD">
      <w:pPr>
        <w:pStyle w:val="Titolo1"/>
        <w:rPr>
          <w:noProof/>
          <w:color w:val="auto"/>
          <w:sz w:val="24"/>
          <w:szCs w:val="24"/>
          <w:u w:val="single"/>
          <w:lang w:val="it-IT"/>
        </w:rPr>
      </w:pPr>
      <w:bookmarkStart w:id="38" w:name="_Toc410144232"/>
      <w:r w:rsidRPr="0074143F">
        <w:rPr>
          <w:noProof/>
          <w:color w:val="auto"/>
          <w:sz w:val="24"/>
          <w:szCs w:val="24"/>
          <w:u w:val="single"/>
          <w:lang w:val="it-IT"/>
        </w:rPr>
        <w:lastRenderedPageBreak/>
        <w:t>MATERIALI</w:t>
      </w:r>
      <w:bookmarkEnd w:id="36"/>
      <w:bookmarkEnd w:id="38"/>
    </w:p>
    <w:p w:rsidR="001B6F40" w:rsidRPr="0074143F" w:rsidRDefault="001B6F40" w:rsidP="001B6F40">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E621B7" w:rsidRPr="0074143F" w:rsidRDefault="008E7D8A" w:rsidP="00E621B7">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Vengono di seguito riassunte le caratteristiche dei materiali di più frequente utilizzo nelle lavorazioni. Per tutti gli altri componenti occorrerà fare riferimento agli specifici capitoli delle “Norme per l’esecuzione dei lavori”.</w:t>
      </w:r>
    </w:p>
    <w:p w:rsidR="00E621B7" w:rsidRPr="0074143F" w:rsidRDefault="00E621B7" w:rsidP="005C6ECA">
      <w:pPr>
        <w:pStyle w:val="Titolo2"/>
        <w:rPr>
          <w:rFonts w:ascii="Courier New" w:hAnsi="Courier New" w:cs="Courier New"/>
          <w:sz w:val="22"/>
          <w:szCs w:val="22"/>
        </w:rPr>
      </w:pPr>
      <w:bookmarkStart w:id="39" w:name="_Toc175362884"/>
      <w:bookmarkStart w:id="40" w:name="_Toc410144233"/>
      <w:r w:rsidRPr="0074143F">
        <w:rPr>
          <w:rFonts w:ascii="Courier New" w:hAnsi="Courier New" w:cs="Courier New"/>
          <w:sz w:val="22"/>
          <w:szCs w:val="22"/>
        </w:rPr>
        <w:t>Elementi in Vetroresina</w:t>
      </w:r>
      <w:bookmarkEnd w:id="39"/>
      <w:bookmarkEnd w:id="40"/>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tubo in vetroresina dovrà essere prodotto con resina poliestere termoindurente rinforzata con fibre di vetro; il contenuto in peso della fibra di vetro non dovrà essere inferiore al 55%.</w:t>
      </w:r>
    </w:p>
    <w:p w:rsidR="00E621B7" w:rsidRPr="0074143F" w:rsidRDefault="00E621B7" w:rsidP="00901996">
      <w:pPr>
        <w:pStyle w:val="Titolo3"/>
        <w:rPr>
          <w:rFonts w:ascii="Courier New" w:hAnsi="Courier New" w:cs="Courier New"/>
          <w:noProof/>
          <w:color w:val="auto"/>
          <w:szCs w:val="22"/>
        </w:rPr>
      </w:pPr>
      <w:bookmarkStart w:id="41" w:name="_Toc175362885"/>
      <w:bookmarkStart w:id="42" w:name="_Toc410144234"/>
      <w:r w:rsidRPr="0074143F">
        <w:rPr>
          <w:rFonts w:ascii="Courier New" w:hAnsi="Courier New" w:cs="Courier New"/>
          <w:noProof/>
          <w:color w:val="auto"/>
          <w:szCs w:val="22"/>
        </w:rPr>
        <w:t xml:space="preserve">Tubo diametro </w:t>
      </w:r>
      <w:smartTag w:uri="urn:schemas-microsoft-com:office:smarttags" w:element="metricconverter">
        <w:smartTagPr>
          <w:attr w:name="ProductID" w:val="60 mm"/>
        </w:smartTagPr>
        <w:r w:rsidRPr="0074143F">
          <w:rPr>
            <w:rFonts w:ascii="Courier New" w:hAnsi="Courier New" w:cs="Courier New"/>
            <w:noProof/>
            <w:color w:val="auto"/>
            <w:szCs w:val="22"/>
          </w:rPr>
          <w:t>60 mm</w:t>
        </w:r>
      </w:smartTag>
      <w:bookmarkEnd w:id="41"/>
      <w:bookmarkEnd w:id="42"/>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Tubo in resina poliestere termoindurente rinforzata con fibra di vetro con superficie esterna ad aderenza migliorata ottenuta per tornitura (filettatura di passo max </w:t>
      </w:r>
      <w:smartTag w:uri="urn:schemas-microsoft-com:office:smarttags" w:element="metricconverter">
        <w:smartTagPr>
          <w:attr w:name="ProductID" w:val="60 mm"/>
        </w:smartTagPr>
        <w:r w:rsidRPr="0074143F">
          <w:rPr>
            <w:rFonts w:ascii="Courier New" w:hAnsi="Courier New" w:cs="Courier New"/>
            <w:noProof/>
            <w:color w:val="auto"/>
            <w:szCs w:val="22"/>
            <w:lang w:val="it-IT"/>
          </w:rPr>
          <w:t>60 mm</w:t>
        </w:r>
      </w:smartTag>
      <w:r w:rsidRPr="0074143F">
        <w:rPr>
          <w:rFonts w:ascii="Courier New" w:hAnsi="Courier New" w:cs="Courier New"/>
          <w:noProof/>
          <w:color w:val="auto"/>
          <w:szCs w:val="22"/>
          <w:lang w:val="it-IT"/>
        </w:rPr>
        <w:t xml:space="preserve"> e profondità minima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o, in alternativa, mediante riporto con resinatura di sabbia sferoidale al quarzo. </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La lunghezza del tubo dovrà essere conforme a quella di </w:t>
      </w:r>
      <w:r w:rsidR="00996FB2" w:rsidRPr="0074143F">
        <w:rPr>
          <w:rFonts w:ascii="Courier New" w:hAnsi="Courier New" w:cs="Courier New"/>
          <w:noProof/>
          <w:color w:val="auto"/>
          <w:szCs w:val="22"/>
          <w:lang w:val="it-IT"/>
        </w:rPr>
        <w:t>Progetto</w:t>
      </w:r>
      <w:r w:rsidRPr="0074143F">
        <w:rPr>
          <w:rFonts w:ascii="Courier New" w:hAnsi="Courier New" w:cs="Courier New"/>
          <w:noProof/>
          <w:color w:val="auto"/>
          <w:szCs w:val="22"/>
          <w:lang w:val="it-IT"/>
        </w:rPr>
        <w:t xml:space="preserve">, ottenuta </w:t>
      </w:r>
      <w:r w:rsidR="00F970BA" w:rsidRPr="0074143F">
        <w:rPr>
          <w:rFonts w:ascii="Courier New" w:hAnsi="Courier New" w:cs="Courier New"/>
          <w:noProof/>
          <w:color w:val="auto"/>
          <w:szCs w:val="22"/>
          <w:lang w:val="it-IT"/>
        </w:rPr>
        <w:t xml:space="preserve">preribilmente </w:t>
      </w:r>
      <w:r w:rsidRPr="0074143F">
        <w:rPr>
          <w:rFonts w:ascii="Courier New" w:hAnsi="Courier New" w:cs="Courier New"/>
          <w:noProof/>
          <w:color w:val="auto"/>
          <w:szCs w:val="22"/>
          <w:lang w:val="it-IT"/>
        </w:rPr>
        <w:t>con</w:t>
      </w:r>
      <w:r w:rsidR="00F970BA" w:rsidRPr="0074143F">
        <w:rPr>
          <w:rFonts w:ascii="Courier New" w:hAnsi="Courier New" w:cs="Courier New"/>
          <w:noProof/>
          <w:color w:val="auto"/>
          <w:szCs w:val="22"/>
          <w:lang w:val="it-IT"/>
        </w:rPr>
        <w:t xml:space="preserve"> un’unica barra senza giunzioni, ove si dovessero effettuare giunzioni, resta a carico dell'Appaltatore la fornitura dei necessari manicotti e collanti che dovranno garantire, anche in corrispondenza del giunto, la medesima resistenza a trazione e taglio della sezione non giuntata (per </w:t>
      </w:r>
      <w:r w:rsidR="00417D2B" w:rsidRPr="0074143F">
        <w:rPr>
          <w:rFonts w:ascii="Courier New" w:hAnsi="Courier New" w:cs="Courier New"/>
          <w:noProof/>
          <w:color w:val="auto"/>
          <w:szCs w:val="22"/>
          <w:lang w:val="it-IT"/>
        </w:rPr>
        <w:t>maggiori</w:t>
      </w:r>
      <w:r w:rsidR="00F970BA" w:rsidRPr="0074143F">
        <w:rPr>
          <w:rFonts w:ascii="Courier New" w:hAnsi="Courier New" w:cs="Courier New"/>
          <w:noProof/>
          <w:color w:val="auto"/>
          <w:szCs w:val="22"/>
          <w:lang w:val="it-IT"/>
        </w:rPr>
        <w:t xml:space="preserve"> dettagli si rimanda all.art 12.3.1.3).</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Ogni tubo dovrà essere corredato dei dispositivi per le iniezioni di bloccaggio ed in particolare: tappo di fondo, valvole per le iniezioni, tubo di sfogo aria, valvola di non ritorno, cianfrinatura a bocca perforo.</w:t>
      </w:r>
    </w:p>
    <w:p w:rsidR="00E621B7" w:rsidRPr="0074143F" w:rsidRDefault="00E621B7" w:rsidP="00E621B7">
      <w:pPr>
        <w:pStyle w:val="Titolo4"/>
        <w:rPr>
          <w:rFonts w:ascii="Courier New" w:hAnsi="Courier New" w:cs="Courier New"/>
          <w:noProof/>
          <w:color w:val="auto"/>
          <w:lang w:val="it-IT"/>
        </w:rPr>
      </w:pPr>
      <w:bookmarkStart w:id="43" w:name="_Toc175362886"/>
      <w:bookmarkStart w:id="44" w:name="_Toc410144235"/>
      <w:r w:rsidRPr="0074143F">
        <w:rPr>
          <w:rFonts w:ascii="Courier New" w:hAnsi="Courier New" w:cs="Courier New"/>
          <w:noProof/>
          <w:color w:val="auto"/>
          <w:lang w:val="it-IT"/>
        </w:rPr>
        <w:t>Caratteristiche Geometriche</w:t>
      </w:r>
      <w:bookmarkEnd w:id="43"/>
      <w:bookmarkEnd w:id="44"/>
    </w:p>
    <w:p w:rsidR="00E621B7" w:rsidRPr="0074143F" w:rsidRDefault="00E621B7" w:rsidP="00E621B7">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2268"/>
        <w:gridCol w:w="1800"/>
        <w:gridCol w:w="1620"/>
      </w:tblGrid>
      <w:tr w:rsidR="00E621B7" w:rsidRPr="0074143F">
        <w:trPr>
          <w:jc w:val="center"/>
        </w:trPr>
        <w:tc>
          <w:tcPr>
            <w:tcW w:w="226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type id="_x0000_t201" coordsize="21600,21600" o:spt="201" path="m,l,21600r21600,l21600,xe">
                  <v:stroke joinstyle="miter"/>
                  <v:path shadowok="f" o:extrusionok="f" strokeok="f" fillok="f" o:connecttype="rect"/>
                  <o:lock v:ext="edit" shapetype="t"/>
                </v:shapetype>
                <v:shape id="_x0000_s1042" type="#_x0000_t201" style="position:absolute;left:0;text-align:left;margin-left:-8630.55pt;margin-top:-8448.65pt;width:371.35pt;height:54pt;z-index:251651584"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Sezione resistente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r w:rsidRPr="0074143F">
              <w:rPr>
                <w:rFonts w:ascii="Courier New" w:hAnsi="Courier New" w:cs="Courier New"/>
                <w:noProof/>
                <w:color w:val="auto"/>
                <w:szCs w:val="22"/>
                <w:vertAlign w:val="superscript"/>
                <w:lang w:val="it-IT"/>
              </w:rPr>
              <w:t>2</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1500</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esterno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interno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w:t>
            </w:r>
          </w:p>
        </w:tc>
      </w:tr>
      <w:tr w:rsidR="00E621B7" w:rsidRPr="005F7008">
        <w:trPr>
          <w:trHeight w:val="501"/>
          <w:jc w:val="center"/>
        </w:trPr>
        <w:tc>
          <w:tcPr>
            <w:tcW w:w="5688" w:type="dxa"/>
            <w:gridSpan w:val="3"/>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Tolleranze dimensionali secondo ASTM D3917</w:t>
            </w:r>
          </w:p>
        </w:tc>
      </w:tr>
    </w:tbl>
    <w:p w:rsidR="00E621B7" w:rsidRPr="0074143F" w:rsidRDefault="00E621B7" w:rsidP="00E621B7">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45" w:name="_Toc175362887"/>
      <w:bookmarkStart w:id="46" w:name="_Toc410144236"/>
      <w:r w:rsidRPr="0074143F">
        <w:rPr>
          <w:rFonts w:ascii="Courier New" w:hAnsi="Courier New" w:cs="Courier New"/>
          <w:noProof/>
          <w:color w:val="auto"/>
          <w:lang w:val="it-IT"/>
        </w:rPr>
        <w:lastRenderedPageBreak/>
        <w:t>Caratteristiche Meccaniche</w:t>
      </w:r>
      <w:bookmarkEnd w:id="45"/>
      <w:bookmarkEnd w:id="46"/>
    </w:p>
    <w:p w:rsidR="00E621B7" w:rsidRPr="0074143F" w:rsidRDefault="00E621B7" w:rsidP="00E621B7">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tbl>
      <w:tblPr>
        <w:tblW w:w="928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tblPr>
      <w:tblGrid>
        <w:gridCol w:w="2628"/>
        <w:gridCol w:w="1800"/>
        <w:gridCol w:w="1800"/>
        <w:gridCol w:w="3060"/>
      </w:tblGrid>
      <w:tr w:rsidR="00E621B7" w:rsidRPr="0074143F">
        <w:trPr>
          <w:jc w:val="center"/>
        </w:trPr>
        <w:tc>
          <w:tcPr>
            <w:tcW w:w="262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3" type="#_x0000_t201" style="position:absolute;left:0;text-align:left;margin-left:-8630.55pt;margin-top:-8448.65pt;width:371.35pt;height:54pt;z-index:251652608"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 minimo</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Norma di riferimento</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Massa volumica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g/cc</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1.9</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7092</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trazione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EN61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flessione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D790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Modulo elastico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30.000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fr-FR"/>
              </w:rPr>
            </w:pPr>
            <w:r w:rsidRPr="0074143F">
              <w:rPr>
                <w:rFonts w:ascii="Courier New" w:hAnsi="Courier New" w:cs="Courier New"/>
                <w:noProof/>
                <w:color w:val="auto"/>
                <w:szCs w:val="22"/>
                <w:lang w:val="fr-FR"/>
              </w:rPr>
              <w:t>UNI EN61(ASTM D790 A FLEX)**</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taglio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D732 **</w:t>
            </w:r>
          </w:p>
        </w:tc>
      </w:tr>
      <w:tr w:rsidR="00E621B7" w:rsidRPr="0074143F">
        <w:trPr>
          <w:trHeight w:val="460"/>
          <w:jc w:val="center"/>
        </w:trPr>
        <w:tc>
          <w:tcPr>
            <w:tcW w:w="9288" w:type="dxa"/>
            <w:gridSpan w:val="4"/>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 vedi paragrafo prove</w:t>
            </w:r>
          </w:p>
        </w:tc>
      </w:tr>
    </w:tbl>
    <w:p w:rsidR="00E621B7" w:rsidRPr="0074143F" w:rsidRDefault="00E621B7" w:rsidP="00E621B7">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Relativamente alla resistenza allo scoppio, sono previsti due diversi tipi di materiale:</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tubo diametro </w:t>
      </w:r>
      <w:smartTag w:uri="urn:schemas-microsoft-com:office:smarttags" w:element="metricconverter">
        <w:smartTagPr>
          <w:attr w:name="ProductID" w:val="60 mm"/>
        </w:smartTagPr>
        <w:r w:rsidRPr="0074143F">
          <w:rPr>
            <w:rFonts w:ascii="Courier New" w:hAnsi="Courier New" w:cs="Courier New"/>
            <w:noProof/>
            <w:color w:val="auto"/>
            <w:szCs w:val="22"/>
            <w:lang w:val="it-IT"/>
          </w:rPr>
          <w:t>60 mm</w:t>
        </w:r>
      </w:smartTag>
      <w:r w:rsidRPr="0074143F">
        <w:rPr>
          <w:rFonts w:ascii="Courier New" w:hAnsi="Courier New" w:cs="Courier New"/>
          <w:noProof/>
          <w:color w:val="auto"/>
          <w:szCs w:val="22"/>
          <w:lang w:val="it-IT"/>
        </w:rPr>
        <w:t xml:space="preserve"> e spessore 10 con resistenza allo scoppio fino a 4 Mpa</w:t>
      </w:r>
      <w:r w:rsidR="00AF7195" w:rsidRPr="0074143F">
        <w:rPr>
          <w:rFonts w:ascii="Courier New" w:hAnsi="Courier New" w:cs="Courier New"/>
          <w:noProof/>
          <w:color w:val="auto"/>
          <w:szCs w:val="22"/>
          <w:lang w:val="it-IT"/>
        </w:rPr>
        <w:t xml:space="preserve"> (nel caso della cementazione)</w:t>
      </w:r>
      <w:r w:rsidRPr="0074143F">
        <w:rPr>
          <w:rFonts w:ascii="Courier New" w:hAnsi="Courier New" w:cs="Courier New"/>
          <w:noProof/>
          <w:color w:val="auto"/>
          <w:szCs w:val="22"/>
          <w:lang w:val="it-IT"/>
        </w:rPr>
        <w:t>;</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tubo diametro </w:t>
      </w:r>
      <w:smartTag w:uri="urn:schemas-microsoft-com:office:smarttags" w:element="metricconverter">
        <w:smartTagPr>
          <w:attr w:name="ProductID" w:val="60 mm"/>
        </w:smartTagPr>
        <w:r w:rsidRPr="0074143F">
          <w:rPr>
            <w:rFonts w:ascii="Courier New" w:hAnsi="Courier New" w:cs="Courier New"/>
            <w:noProof/>
            <w:color w:val="auto"/>
            <w:szCs w:val="22"/>
            <w:lang w:val="it-IT"/>
          </w:rPr>
          <w:t>60 mm</w:t>
        </w:r>
      </w:smartTag>
      <w:r w:rsidRPr="0074143F">
        <w:rPr>
          <w:rFonts w:ascii="Courier New" w:hAnsi="Courier New" w:cs="Courier New"/>
          <w:noProof/>
          <w:color w:val="auto"/>
          <w:szCs w:val="22"/>
          <w:lang w:val="it-IT"/>
        </w:rPr>
        <w:t xml:space="preserve"> e spessore 10 con resistenza allo scoppio fino a 8 Mpa</w:t>
      </w:r>
      <w:r w:rsidR="00AF7195" w:rsidRPr="0074143F">
        <w:rPr>
          <w:rFonts w:ascii="Courier New" w:hAnsi="Courier New" w:cs="Courier New"/>
          <w:noProof/>
          <w:color w:val="auto"/>
          <w:szCs w:val="22"/>
          <w:lang w:val="it-IT"/>
        </w:rPr>
        <w:t xml:space="preserve"> (nel caso di iniezione a pressione)</w:t>
      </w:r>
      <w:r w:rsidRPr="0074143F">
        <w:rPr>
          <w:rFonts w:ascii="Courier New" w:hAnsi="Courier New" w:cs="Courier New"/>
          <w:noProof/>
          <w:color w:val="auto"/>
          <w:szCs w:val="22"/>
          <w:lang w:val="it-IT"/>
        </w:rPr>
        <w:t>.</w:t>
      </w:r>
    </w:p>
    <w:p w:rsidR="00E621B7" w:rsidRPr="0074143F" w:rsidRDefault="00E621B7" w:rsidP="00E621B7">
      <w:pPr>
        <w:pStyle w:val="Titolo4"/>
        <w:rPr>
          <w:rFonts w:ascii="Courier New" w:hAnsi="Courier New" w:cs="Courier New"/>
          <w:noProof/>
          <w:color w:val="auto"/>
          <w:lang w:val="it-IT"/>
        </w:rPr>
      </w:pPr>
      <w:bookmarkStart w:id="47" w:name="_Toc175362888"/>
      <w:bookmarkStart w:id="48" w:name="_Toc410144237"/>
      <w:r w:rsidRPr="0074143F">
        <w:rPr>
          <w:rFonts w:ascii="Courier New" w:hAnsi="Courier New" w:cs="Courier New"/>
          <w:noProof/>
          <w:color w:val="auto"/>
          <w:lang w:val="it-IT"/>
        </w:rPr>
        <w:t>Prove</w:t>
      </w:r>
      <w:bookmarkEnd w:id="47"/>
      <w:bookmarkEnd w:id="48"/>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presente paragrafo tratta solo degli adattamenti e precisazioni - derivanti dalla particolare natura e geometria del manufatto in esame - necessari per un corretto utilizzo delle normative citate.</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provini devono essere ricavati dal tubo secondo lo schema sotto riportato.</w:t>
      </w:r>
    </w:p>
    <w:p w:rsidR="00E621B7" w:rsidRPr="0074143F" w:rsidRDefault="00C72F9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drawing>
          <wp:inline distT="0" distB="0" distL="0" distR="0">
            <wp:extent cx="2146300" cy="1485265"/>
            <wp:effectExtent l="0" t="0" r="0" b="0"/>
            <wp:docPr id="1" name="Immagine 1" descr="provinitu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initubo"/>
                    <pic:cNvPicPr>
                      <a:picLocks noChangeAspect="1" noChangeArrowheads="1"/>
                    </pic:cNvPicPr>
                  </pic:nvPicPr>
                  <pic:blipFill>
                    <a:blip r:embed="rId13" cstate="print"/>
                    <a:srcRect l="16002" r="16002"/>
                    <a:stretch>
                      <a:fillRect/>
                    </a:stretch>
                  </pic:blipFill>
                  <pic:spPr bwMode="auto">
                    <a:xfrm>
                      <a:off x="0" y="0"/>
                      <a:ext cx="2146300" cy="1485265"/>
                    </a:xfrm>
                    <a:prstGeom prst="rect">
                      <a:avLst/>
                    </a:prstGeom>
                    <a:noFill/>
                    <a:ln w="9525">
                      <a:noFill/>
                      <a:miter lim="800000"/>
                      <a:headEnd/>
                      <a:tailEnd/>
                    </a:ln>
                  </pic:spPr>
                </pic:pic>
              </a:graphicData>
            </a:graphic>
          </wp:inline>
        </w:drawing>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provette prismatiche di sezione axbxl (lunghezza) indicate nelle normative citate, devono essere ricavate per asportazione meccanica della parte tratteggiata avendo cura che l’ultima fase di lavorazione sia una rettifica refrigerata di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per lato sulle superfici di dimensioni axl.</w:t>
      </w:r>
    </w:p>
    <w:p w:rsidR="00E621B7" w:rsidRPr="0074143F" w:rsidRDefault="00E621B7" w:rsidP="00E621B7">
      <w:pPr>
        <w:pStyle w:val="Titolo5"/>
        <w:rPr>
          <w:rFonts w:ascii="Courier New" w:hAnsi="Courier New" w:cs="Courier New"/>
          <w:noProof/>
          <w:color w:val="auto"/>
          <w:szCs w:val="22"/>
          <w:lang w:val="it-IT"/>
        </w:rPr>
      </w:pPr>
      <w:bookmarkStart w:id="49" w:name="_Toc175362889"/>
      <w:bookmarkStart w:id="50" w:name="_Toc410144238"/>
      <w:r w:rsidRPr="0074143F">
        <w:rPr>
          <w:rFonts w:ascii="Courier New" w:hAnsi="Courier New" w:cs="Courier New"/>
          <w:noProof/>
          <w:color w:val="auto"/>
          <w:szCs w:val="22"/>
          <w:lang w:val="it-IT"/>
        </w:rPr>
        <w:t>Prova di flessione</w:t>
      </w:r>
      <w:bookmarkEnd w:id="49"/>
      <w:bookmarkEnd w:id="50"/>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La prova di flessione va eseguita su provette tali che il rapporto luce libera/spessore sia almeno 40 per minimizzare gli effetti del taglio.</w:t>
      </w:r>
      <w:r w:rsidR="00085D26"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Il valore di resistenza ricavato da tale prova può essere considerato come una determinazione indiretta, conservativa e molto agevole di quello a trazione</w:t>
      </w:r>
      <w:r w:rsidR="00EA09BA" w:rsidRPr="0074143F">
        <w:rPr>
          <w:rFonts w:ascii="Courier New" w:hAnsi="Courier New" w:cs="Courier New"/>
          <w:noProof/>
          <w:color w:val="auto"/>
          <w:szCs w:val="22"/>
          <w:lang w:val="it-IT"/>
        </w:rPr>
        <w:t>.</w:t>
      </w:r>
    </w:p>
    <w:p w:rsidR="00E621B7" w:rsidRPr="0074143F" w:rsidRDefault="00E621B7" w:rsidP="00E621B7">
      <w:pPr>
        <w:pStyle w:val="Titolo5"/>
        <w:rPr>
          <w:rFonts w:ascii="Courier New" w:hAnsi="Courier New" w:cs="Courier New"/>
          <w:noProof/>
          <w:color w:val="auto"/>
          <w:szCs w:val="22"/>
          <w:lang w:val="it-IT"/>
        </w:rPr>
      </w:pPr>
      <w:bookmarkStart w:id="51" w:name="_Toc175362890"/>
      <w:bookmarkStart w:id="52" w:name="_Toc410144239"/>
      <w:r w:rsidRPr="0074143F">
        <w:rPr>
          <w:rFonts w:ascii="Courier New" w:hAnsi="Courier New" w:cs="Courier New"/>
          <w:noProof/>
          <w:color w:val="auto"/>
          <w:szCs w:val="22"/>
          <w:lang w:val="it-IT"/>
        </w:rPr>
        <w:t>Prova di taglio</w:t>
      </w:r>
      <w:bookmarkEnd w:id="51"/>
      <w:bookmarkEnd w:id="52"/>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La prova di resistenza a taglio per tranciatura secondo ASTM D 732 dovrebbe essere eseguita su di un disco di materiale di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di diametro (o su di una placca 50x50) che deve essere</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incastrato totalmente nella matrice di punzonatura. Il punzone è a sezione circolare da </w:t>
      </w:r>
      <w:smartTag w:uri="urn:schemas-microsoft-com:office:smarttags" w:element="metricconverter">
        <w:smartTagPr>
          <w:attr w:name="ProductID" w:val="1 pollice"/>
        </w:smartTagPr>
        <w:r w:rsidRPr="0074143F">
          <w:rPr>
            <w:rFonts w:ascii="Courier New" w:hAnsi="Courier New" w:cs="Courier New"/>
            <w:noProof/>
            <w:color w:val="auto"/>
            <w:szCs w:val="22"/>
            <w:lang w:val="it-IT"/>
          </w:rPr>
          <w:t>1 pollice</w:t>
        </w:r>
      </w:smartTag>
      <w:r w:rsidRPr="0074143F">
        <w:rPr>
          <w:rFonts w:ascii="Courier New" w:hAnsi="Courier New" w:cs="Courier New"/>
          <w:noProof/>
          <w:color w:val="auto"/>
          <w:szCs w:val="22"/>
          <w:lang w:val="it-IT"/>
        </w:rPr>
        <w:t xml:space="preserve"> di diametro. In realtà dal tubo possono essere ricavate provette di non più di 20 – </w:t>
      </w:r>
      <w:smartTag w:uri="urn:schemas-microsoft-com:office:smarttags" w:element="metricconverter">
        <w:smartTagPr>
          <w:attr w:name="ProductID" w:val="25 mm"/>
        </w:smartTagPr>
        <w:r w:rsidRPr="0074143F">
          <w:rPr>
            <w:rFonts w:ascii="Courier New" w:hAnsi="Courier New" w:cs="Courier New"/>
            <w:noProof/>
            <w:color w:val="auto"/>
            <w:szCs w:val="22"/>
            <w:lang w:val="it-IT"/>
          </w:rPr>
          <w:t>25 mm</w:t>
        </w:r>
      </w:smartTag>
      <w:r w:rsidRPr="0074143F">
        <w:rPr>
          <w:rFonts w:ascii="Courier New" w:hAnsi="Courier New" w:cs="Courier New"/>
          <w:noProof/>
          <w:color w:val="auto"/>
          <w:szCs w:val="22"/>
          <w:lang w:val="it-IT"/>
        </w:rPr>
        <w:t xml:space="preserve"> di larghezza e, pertanto non è possibile ripetere le condizioni di prova previste dalla norma. La punzonatura viene allora effettuata incastrando il provino alle estremità secondo lo schema a lato ed usando un punzone di sezione quadra o circolare di diametro &gt;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su provini di sezione indicativa 20x3 mm.</w:t>
      </w:r>
    </w:p>
    <w:p w:rsidR="00E621B7" w:rsidRPr="0074143F" w:rsidRDefault="00C72F9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drawing>
          <wp:inline distT="0" distB="0" distL="0" distR="0">
            <wp:extent cx="2983230" cy="1400810"/>
            <wp:effectExtent l="0" t="0" r="0" b="0"/>
            <wp:docPr id="2" name="Immagine 2" descr="provata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vataglio"/>
                    <pic:cNvPicPr>
                      <a:picLocks noChangeAspect="1" noChangeArrowheads="1"/>
                    </pic:cNvPicPr>
                  </pic:nvPicPr>
                  <pic:blipFill>
                    <a:blip r:embed="rId14" cstate="print"/>
                    <a:srcRect/>
                    <a:stretch>
                      <a:fillRect/>
                    </a:stretch>
                  </pic:blipFill>
                  <pic:spPr bwMode="auto">
                    <a:xfrm>
                      <a:off x="0" y="0"/>
                      <a:ext cx="2983230" cy="1400810"/>
                    </a:xfrm>
                    <a:prstGeom prst="rect">
                      <a:avLst/>
                    </a:prstGeom>
                    <a:noFill/>
                    <a:ln w="9525">
                      <a:noFill/>
                      <a:miter lim="800000"/>
                      <a:headEnd/>
                      <a:tailEnd/>
                    </a:ln>
                  </pic:spPr>
                </pic:pic>
              </a:graphicData>
            </a:graphic>
          </wp:inline>
        </w:drawing>
      </w:r>
    </w:p>
    <w:p w:rsidR="00085D26" w:rsidRPr="0074143F" w:rsidRDefault="00085D26"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5"/>
        <w:rPr>
          <w:rFonts w:ascii="Courier New" w:hAnsi="Courier New" w:cs="Courier New"/>
          <w:noProof/>
          <w:color w:val="auto"/>
          <w:szCs w:val="22"/>
          <w:lang w:val="it-IT"/>
        </w:rPr>
      </w:pPr>
      <w:bookmarkStart w:id="53" w:name="_Toc175362891"/>
      <w:bookmarkStart w:id="54" w:name="_Toc410144240"/>
      <w:r w:rsidRPr="0074143F">
        <w:rPr>
          <w:rFonts w:ascii="Courier New" w:hAnsi="Courier New" w:cs="Courier New"/>
          <w:noProof/>
          <w:color w:val="auto"/>
          <w:szCs w:val="22"/>
          <w:lang w:val="it-IT"/>
        </w:rPr>
        <w:t>Prova di resistenza allo scoppio</w:t>
      </w:r>
      <w:bookmarkEnd w:id="53"/>
      <w:bookmarkEnd w:id="54"/>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Lo schema di prova è il seguente:</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1 - Tubo in prova Ø 60/40</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2 - Tubo – tirante forato per immissione olio</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3 - Guarnizione piane</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4 - Tappo di fondo</w:t>
      </w:r>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5 - Collari terminali ciechi di sigillatura</w:t>
      </w:r>
    </w:p>
    <w:p w:rsidR="00E621B7" w:rsidRPr="0074143F" w:rsidRDefault="00C72F9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drawing>
          <wp:inline distT="0" distB="0" distL="0" distR="0">
            <wp:extent cx="5953125" cy="255524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t="9015" b="9015"/>
                    <a:stretch>
                      <a:fillRect/>
                    </a:stretch>
                  </pic:blipFill>
                  <pic:spPr bwMode="auto">
                    <a:xfrm>
                      <a:off x="0" y="0"/>
                      <a:ext cx="5953125" cy="2555240"/>
                    </a:xfrm>
                    <a:prstGeom prst="rect">
                      <a:avLst/>
                    </a:prstGeom>
                    <a:noFill/>
                    <a:ln w="9525">
                      <a:noFill/>
                      <a:miter lim="800000"/>
                      <a:headEnd/>
                      <a:tailEnd/>
                    </a:ln>
                  </pic:spPr>
                </pic:pic>
              </a:graphicData>
            </a:graphic>
          </wp:inline>
        </w:drawing>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campione di tubo in prova viene stretto attraverso l’avvitamento del collare terminale cieco sul tubo-tirante;</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viene immesso olio nel circuito avendo cura di effettuare una serie di cicli carico/scarico per l’eliminazione di sacche di aria fino a quando l’azione manuale sulla pompa determina direttamente un aumento di pressione;</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si aumentata la pressione con una velocità di ca 20 bar al minuto fino alla rottura del tubo in prova;</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valore massimo di pressione raggiunto viene definito valore di resistenza allo scoppio.</w:t>
      </w:r>
    </w:p>
    <w:p w:rsidR="00E621B7" w:rsidRPr="0074143F" w:rsidRDefault="00E621B7" w:rsidP="00901996">
      <w:pPr>
        <w:pStyle w:val="Titolo3"/>
        <w:rPr>
          <w:rFonts w:ascii="Courier New" w:hAnsi="Courier New" w:cs="Courier New"/>
          <w:noProof/>
          <w:color w:val="auto"/>
          <w:szCs w:val="22"/>
        </w:rPr>
      </w:pPr>
      <w:bookmarkStart w:id="55" w:name="_Toc175362892"/>
      <w:bookmarkStart w:id="56" w:name="_Toc410144241"/>
      <w:r w:rsidRPr="0074143F">
        <w:rPr>
          <w:rFonts w:ascii="Courier New" w:hAnsi="Courier New" w:cs="Courier New"/>
          <w:noProof/>
          <w:color w:val="auto"/>
          <w:szCs w:val="22"/>
        </w:rPr>
        <w:t xml:space="preserve">Tubo diametro </w:t>
      </w:r>
      <w:smartTag w:uri="urn:schemas-microsoft-com:office:smarttags" w:element="metricconverter">
        <w:smartTagPr>
          <w:attr w:name="ProductID" w:val="76 mm"/>
        </w:smartTagPr>
        <w:r w:rsidRPr="0074143F">
          <w:rPr>
            <w:rFonts w:ascii="Courier New" w:hAnsi="Courier New" w:cs="Courier New"/>
            <w:noProof/>
            <w:color w:val="auto"/>
            <w:szCs w:val="22"/>
          </w:rPr>
          <w:t>76 mm</w:t>
        </w:r>
      </w:smartTag>
      <w:r w:rsidRPr="0074143F">
        <w:rPr>
          <w:rFonts w:ascii="Courier New" w:hAnsi="Courier New" w:cs="Courier New"/>
          <w:noProof/>
          <w:color w:val="auto"/>
          <w:szCs w:val="22"/>
        </w:rPr>
        <w:t xml:space="preserve"> e spessore 8 utilizzato con sistema autoperforante.</w:t>
      </w:r>
      <w:bookmarkEnd w:id="55"/>
      <w:bookmarkEnd w:id="56"/>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Tubo in resina poliestere termoindurente rinforzata con fibra di vetro con superficie esterna ad aderenza migliorata ottenuta per tornitura (filettatura di passo max </w:t>
      </w:r>
      <w:smartTag w:uri="urn:schemas-microsoft-com:office:smarttags" w:element="metricconverter">
        <w:smartTagPr>
          <w:attr w:name="ProductID" w:val="60 mm"/>
        </w:smartTagPr>
        <w:r w:rsidRPr="0074143F">
          <w:rPr>
            <w:rFonts w:ascii="Courier New" w:hAnsi="Courier New" w:cs="Courier New"/>
            <w:noProof/>
            <w:color w:val="auto"/>
            <w:szCs w:val="22"/>
            <w:lang w:val="it-IT"/>
          </w:rPr>
          <w:t>60 mm</w:t>
        </w:r>
      </w:smartTag>
      <w:r w:rsidRPr="0074143F">
        <w:rPr>
          <w:rFonts w:ascii="Courier New" w:hAnsi="Courier New" w:cs="Courier New"/>
          <w:noProof/>
          <w:color w:val="auto"/>
          <w:szCs w:val="22"/>
          <w:lang w:val="it-IT"/>
        </w:rPr>
        <w:t xml:space="preserve"> e profondità minima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o, in alternativa mediante riporto con resinatura di sabbia sferoidale al quarzo</w:t>
      </w:r>
      <w:r w:rsidR="00EA09BA"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 xml:space="preserve"> </w:t>
      </w:r>
    </w:p>
    <w:p w:rsidR="00E621B7" w:rsidRPr="0074143F" w:rsidRDefault="00E621B7" w:rsidP="00E621B7">
      <w:pPr>
        <w:pStyle w:val="Titolo4"/>
        <w:rPr>
          <w:rFonts w:ascii="Courier New" w:hAnsi="Courier New" w:cs="Courier New"/>
          <w:noProof/>
          <w:color w:val="auto"/>
          <w:lang w:val="it-IT"/>
        </w:rPr>
      </w:pPr>
      <w:bookmarkStart w:id="57" w:name="_Toc175362893"/>
      <w:bookmarkStart w:id="58" w:name="_Toc410144242"/>
      <w:r w:rsidRPr="0074143F">
        <w:rPr>
          <w:rFonts w:ascii="Courier New" w:hAnsi="Courier New" w:cs="Courier New"/>
          <w:noProof/>
          <w:color w:val="auto"/>
          <w:lang w:val="it-IT"/>
        </w:rPr>
        <w:t>Caratteristiche Geometriche</w:t>
      </w:r>
      <w:bookmarkEnd w:id="57"/>
      <w:bookmarkEnd w:id="58"/>
    </w:p>
    <w:p w:rsidR="00E621B7" w:rsidRPr="0074143F" w:rsidRDefault="00E621B7" w:rsidP="00E621B7">
      <w:pPr>
        <w:pStyle w:val="Corpotesto"/>
        <w:spacing w:after="0"/>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2268"/>
        <w:gridCol w:w="1800"/>
        <w:gridCol w:w="1620"/>
      </w:tblGrid>
      <w:tr w:rsidR="00E621B7" w:rsidRPr="0074143F">
        <w:trPr>
          <w:jc w:val="center"/>
        </w:trPr>
        <w:tc>
          <w:tcPr>
            <w:tcW w:w="226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4" type="#_x0000_t201" style="position:absolute;left:0;text-align:left;margin-left:-8630.55pt;margin-top:-8448.65pt;width:371.35pt;height:54pt;z-index:251653632"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Sezione resistente</w:t>
            </w:r>
          </w:p>
        </w:tc>
        <w:tc>
          <w:tcPr>
            <w:tcW w:w="1800" w:type="dxa"/>
            <w:vAlign w:val="center"/>
          </w:tcPr>
          <w:p w:rsidR="00E621B7" w:rsidRPr="0074143F" w:rsidRDefault="00367D5F"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r w:rsidRPr="0074143F">
              <w:rPr>
                <w:rFonts w:ascii="Courier New" w:hAnsi="Courier New" w:cs="Courier New"/>
                <w:noProof/>
                <w:color w:val="auto"/>
                <w:szCs w:val="22"/>
                <w:vertAlign w:val="superscript"/>
                <w:lang w:val="it-IT"/>
              </w:rPr>
              <w:t>2</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1700</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esterno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76</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interno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w:t>
            </w:r>
          </w:p>
        </w:tc>
      </w:tr>
      <w:tr w:rsidR="00E621B7" w:rsidRPr="005F7008">
        <w:trPr>
          <w:trHeight w:val="501"/>
          <w:jc w:val="center"/>
        </w:trPr>
        <w:tc>
          <w:tcPr>
            <w:tcW w:w="5688" w:type="dxa"/>
            <w:gridSpan w:val="3"/>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Tolleranze dimensionali secondo ASTM D3917</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59" w:name="_Toc175362894"/>
      <w:bookmarkStart w:id="60" w:name="_Toc410144243"/>
      <w:r w:rsidRPr="0074143F">
        <w:rPr>
          <w:rFonts w:ascii="Courier New" w:hAnsi="Courier New" w:cs="Courier New"/>
          <w:noProof/>
          <w:color w:val="auto"/>
          <w:lang w:val="it-IT"/>
        </w:rPr>
        <w:t>Caratteristiche Meccaniche</w:t>
      </w:r>
      <w:bookmarkEnd w:id="59"/>
      <w:bookmarkEnd w:id="60"/>
    </w:p>
    <w:p w:rsidR="00E621B7" w:rsidRPr="0074143F" w:rsidRDefault="00E621B7" w:rsidP="00E621B7">
      <w:pPr>
        <w:pStyle w:val="Corpotesto"/>
        <w:spacing w:after="0"/>
        <w:rPr>
          <w:rFonts w:ascii="Courier New" w:hAnsi="Courier New" w:cs="Courier New"/>
          <w:noProof/>
          <w:color w:val="auto"/>
          <w:szCs w:val="22"/>
          <w:lang w:val="it-IT"/>
        </w:rPr>
      </w:pPr>
    </w:p>
    <w:tbl>
      <w:tblPr>
        <w:tblW w:w="928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tblPr>
      <w:tblGrid>
        <w:gridCol w:w="2628"/>
        <w:gridCol w:w="1800"/>
        <w:gridCol w:w="1800"/>
        <w:gridCol w:w="3060"/>
      </w:tblGrid>
      <w:tr w:rsidR="00E621B7" w:rsidRPr="0074143F">
        <w:trPr>
          <w:jc w:val="center"/>
        </w:trPr>
        <w:tc>
          <w:tcPr>
            <w:tcW w:w="262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5" type="#_x0000_t201" style="position:absolute;left:0;text-align:left;margin-left:-8630.55pt;margin-top:-8448.65pt;width:371.35pt;height:54pt;z-index:251654656"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 minimo</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Norma di riferimento</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Massa volumica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g/cc</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1.9</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7092</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trazione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EN61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flessione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D790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Modulo elastico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30.000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fr-FR"/>
              </w:rPr>
            </w:pPr>
            <w:r w:rsidRPr="0074143F">
              <w:rPr>
                <w:rFonts w:ascii="Courier New" w:hAnsi="Courier New" w:cs="Courier New"/>
                <w:noProof/>
                <w:color w:val="auto"/>
                <w:szCs w:val="22"/>
                <w:lang w:val="fr-FR"/>
              </w:rPr>
              <w:t>UNI EN61(ASTM D790 A FLEX)**</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taglio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D732 **</w:t>
            </w:r>
          </w:p>
        </w:tc>
      </w:tr>
      <w:tr w:rsidR="00E621B7" w:rsidRPr="0074143F">
        <w:trPr>
          <w:trHeight w:val="424"/>
          <w:jc w:val="center"/>
        </w:trPr>
        <w:tc>
          <w:tcPr>
            <w:tcW w:w="9288" w:type="dxa"/>
            <w:gridSpan w:val="4"/>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 vedi paragrafo prove</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61" w:name="_Toc175362895"/>
      <w:bookmarkStart w:id="62" w:name="_Toc410144244"/>
      <w:r w:rsidRPr="0074143F">
        <w:rPr>
          <w:rFonts w:ascii="Courier New" w:hAnsi="Courier New" w:cs="Courier New"/>
          <w:noProof/>
          <w:color w:val="auto"/>
          <w:lang w:val="it-IT"/>
        </w:rPr>
        <w:t>Prove</w:t>
      </w:r>
      <w:bookmarkEnd w:id="61"/>
      <w:bookmarkEnd w:id="62"/>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presente paragrafo tratta solo degli adattamenti e precisazioni - derivanti dalla particolare natura e geometria del manufatto in esame - necessari per un corretto utilizzo delle normative citate.</w:t>
      </w:r>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provini devono essere ricavati dal tubo secondo lo schema sotto riportato.</w:t>
      </w:r>
    </w:p>
    <w:p w:rsidR="00E621B7" w:rsidRPr="0074143F" w:rsidRDefault="00C72F9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drawing>
          <wp:inline distT="0" distB="0" distL="0" distR="0">
            <wp:extent cx="2146300" cy="1485265"/>
            <wp:effectExtent l="0" t="0" r="0" b="0"/>
            <wp:docPr id="4" name="Immagine 4" descr="provinitu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vinitubo"/>
                    <pic:cNvPicPr>
                      <a:picLocks noChangeAspect="1" noChangeArrowheads="1"/>
                    </pic:cNvPicPr>
                  </pic:nvPicPr>
                  <pic:blipFill>
                    <a:blip r:embed="rId13" cstate="print"/>
                    <a:srcRect l="16002" r="16002"/>
                    <a:stretch>
                      <a:fillRect/>
                    </a:stretch>
                  </pic:blipFill>
                  <pic:spPr bwMode="auto">
                    <a:xfrm>
                      <a:off x="0" y="0"/>
                      <a:ext cx="2146300" cy="1485265"/>
                    </a:xfrm>
                    <a:prstGeom prst="rect">
                      <a:avLst/>
                    </a:prstGeom>
                    <a:noFill/>
                    <a:ln w="9525">
                      <a:noFill/>
                      <a:miter lim="800000"/>
                      <a:headEnd/>
                      <a:tailEnd/>
                    </a:ln>
                  </pic:spPr>
                </pic:pic>
              </a:graphicData>
            </a:graphic>
          </wp:inline>
        </w:drawing>
      </w:r>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provette prismatiche di sezione axbxl (lunghezza) indicate nelle normative citate, devono essere ricavate per asportazione meccanica della parte tratteggiata avendo cura che l’ultima fase di lavorazione sia una rettifica refrigerata di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per lato sulle superfici di dimensioni axl.</w:t>
      </w:r>
    </w:p>
    <w:p w:rsidR="00E621B7" w:rsidRPr="0074143F" w:rsidRDefault="00E621B7" w:rsidP="00E621B7">
      <w:pPr>
        <w:pStyle w:val="Titolo5"/>
        <w:rPr>
          <w:rFonts w:ascii="Courier New" w:hAnsi="Courier New" w:cs="Courier New"/>
          <w:noProof/>
          <w:color w:val="auto"/>
          <w:szCs w:val="22"/>
          <w:lang w:val="it-IT"/>
        </w:rPr>
      </w:pPr>
      <w:bookmarkStart w:id="63" w:name="_Toc175362896"/>
      <w:bookmarkStart w:id="64" w:name="_Toc410144245"/>
      <w:r w:rsidRPr="0074143F">
        <w:rPr>
          <w:rFonts w:ascii="Courier New" w:hAnsi="Courier New" w:cs="Courier New"/>
          <w:noProof/>
          <w:color w:val="auto"/>
          <w:szCs w:val="22"/>
          <w:lang w:val="it-IT"/>
        </w:rPr>
        <w:t>Prova di flessione</w:t>
      </w:r>
      <w:bookmarkEnd w:id="63"/>
      <w:bookmarkEnd w:id="64"/>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 prova di flessione va eseguita su provette tali che il rapporto luce libera/spessore sia almeno 40 per minimizzare gli effetti del taglio.</w:t>
      </w:r>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Il valore di resistenza ricavato da tale prova può essere considerato come una determinazione indiretta, conservativa </w:t>
      </w:r>
      <w:r w:rsidR="00143600" w:rsidRPr="0074143F">
        <w:rPr>
          <w:rFonts w:ascii="Courier New" w:hAnsi="Courier New" w:cs="Courier New"/>
          <w:noProof/>
          <w:color w:val="auto"/>
          <w:szCs w:val="22"/>
          <w:lang w:val="it-IT"/>
        </w:rPr>
        <w:t>di quello</w:t>
      </w:r>
      <w:r w:rsidRPr="0074143F">
        <w:rPr>
          <w:rFonts w:ascii="Courier New" w:hAnsi="Courier New" w:cs="Courier New"/>
          <w:noProof/>
          <w:color w:val="auto"/>
          <w:szCs w:val="22"/>
          <w:lang w:val="it-IT"/>
        </w:rPr>
        <w:t xml:space="preserve"> a trazione</w:t>
      </w:r>
      <w:r w:rsidR="006B2A7F" w:rsidRPr="0074143F">
        <w:rPr>
          <w:rFonts w:ascii="Courier New" w:hAnsi="Courier New" w:cs="Courier New"/>
          <w:noProof/>
          <w:color w:val="auto"/>
          <w:szCs w:val="22"/>
          <w:lang w:val="it-IT"/>
        </w:rPr>
        <w:t>.</w:t>
      </w:r>
    </w:p>
    <w:p w:rsidR="00E621B7" w:rsidRPr="0074143F" w:rsidRDefault="00E621B7" w:rsidP="00E621B7">
      <w:pPr>
        <w:pStyle w:val="Titolo5"/>
        <w:rPr>
          <w:rFonts w:ascii="Courier New" w:hAnsi="Courier New" w:cs="Courier New"/>
          <w:noProof/>
          <w:color w:val="auto"/>
          <w:szCs w:val="22"/>
          <w:lang w:val="it-IT"/>
        </w:rPr>
      </w:pPr>
      <w:bookmarkStart w:id="65" w:name="_Toc175362897"/>
      <w:bookmarkStart w:id="66" w:name="_Toc410144246"/>
      <w:r w:rsidRPr="0074143F">
        <w:rPr>
          <w:rFonts w:ascii="Courier New" w:hAnsi="Courier New" w:cs="Courier New"/>
          <w:noProof/>
          <w:color w:val="auto"/>
          <w:szCs w:val="22"/>
          <w:lang w:val="it-IT"/>
        </w:rPr>
        <w:t>Prova di taglio</w:t>
      </w:r>
      <w:bookmarkEnd w:id="65"/>
      <w:bookmarkEnd w:id="66"/>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 xml:space="preserve">La prova di resistenza a taglio per tranciatura secondo ASTM D 732 </w:t>
      </w:r>
      <w:r w:rsidR="004C681E" w:rsidRPr="0074143F">
        <w:rPr>
          <w:rFonts w:ascii="Courier New" w:hAnsi="Courier New" w:cs="Courier New"/>
          <w:noProof/>
          <w:color w:val="auto"/>
          <w:szCs w:val="22"/>
          <w:lang w:val="it-IT"/>
        </w:rPr>
        <w:t>sarà</w:t>
      </w:r>
      <w:r w:rsidRPr="0074143F">
        <w:rPr>
          <w:rFonts w:ascii="Courier New" w:hAnsi="Courier New" w:cs="Courier New"/>
          <w:noProof/>
          <w:color w:val="auto"/>
          <w:szCs w:val="22"/>
          <w:lang w:val="it-IT"/>
        </w:rPr>
        <w:t xml:space="preserve"> eseguita su di un disco di materiale di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di diametro (o su di una placca 50x50) che deve essere</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incastrato totalmente nella matrice di punzonatura. Il punzone è a sezione circolare da </w:t>
      </w:r>
      <w:smartTag w:uri="urn:schemas-microsoft-com:office:smarttags" w:element="metricconverter">
        <w:smartTagPr>
          <w:attr w:name="ProductID" w:val="1 pollice"/>
        </w:smartTagPr>
        <w:r w:rsidRPr="0074143F">
          <w:rPr>
            <w:rFonts w:ascii="Courier New" w:hAnsi="Courier New" w:cs="Courier New"/>
            <w:noProof/>
            <w:color w:val="auto"/>
            <w:szCs w:val="22"/>
            <w:lang w:val="it-IT"/>
          </w:rPr>
          <w:t>1 pollice</w:t>
        </w:r>
      </w:smartTag>
      <w:r w:rsidRPr="0074143F">
        <w:rPr>
          <w:rFonts w:ascii="Courier New" w:hAnsi="Courier New" w:cs="Courier New"/>
          <w:noProof/>
          <w:color w:val="auto"/>
          <w:szCs w:val="22"/>
          <w:lang w:val="it-IT"/>
        </w:rPr>
        <w:t xml:space="preserve"> di diametro. In realtà dal tubo possono essere ricavate provette di non più di 20 – </w:t>
      </w:r>
      <w:smartTag w:uri="urn:schemas-microsoft-com:office:smarttags" w:element="metricconverter">
        <w:smartTagPr>
          <w:attr w:name="ProductID" w:val="25 mm"/>
        </w:smartTagPr>
        <w:r w:rsidRPr="0074143F">
          <w:rPr>
            <w:rFonts w:ascii="Courier New" w:hAnsi="Courier New" w:cs="Courier New"/>
            <w:noProof/>
            <w:color w:val="auto"/>
            <w:szCs w:val="22"/>
            <w:lang w:val="it-IT"/>
          </w:rPr>
          <w:t>25 mm</w:t>
        </w:r>
      </w:smartTag>
      <w:r w:rsidRPr="0074143F">
        <w:rPr>
          <w:rFonts w:ascii="Courier New" w:hAnsi="Courier New" w:cs="Courier New"/>
          <w:noProof/>
          <w:color w:val="auto"/>
          <w:szCs w:val="22"/>
          <w:lang w:val="it-IT"/>
        </w:rPr>
        <w:t xml:space="preserve"> di larghezza e, pertanto non è possibile ripetere le condizioni di prova previste dalla norma. La punzonatura viene allora effettuata incastrando il provino alle estremità secondo lo schema a lato ed usando un punzone di sezione quadra o circolare di diametro &gt;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su provini di sezione indicativa 20x3 mm.</w:t>
      </w:r>
    </w:p>
    <w:p w:rsidR="00E621B7" w:rsidRPr="0074143F" w:rsidRDefault="00C72F9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drawing>
          <wp:inline distT="0" distB="0" distL="0" distR="0">
            <wp:extent cx="2983230" cy="1400810"/>
            <wp:effectExtent l="0" t="0" r="0" b="0"/>
            <wp:docPr id="5" name="Immagine 5" descr="provata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vataglio"/>
                    <pic:cNvPicPr>
                      <a:picLocks noChangeAspect="1" noChangeArrowheads="1"/>
                    </pic:cNvPicPr>
                  </pic:nvPicPr>
                  <pic:blipFill>
                    <a:blip r:embed="rId14" cstate="print"/>
                    <a:srcRect/>
                    <a:stretch>
                      <a:fillRect/>
                    </a:stretch>
                  </pic:blipFill>
                  <pic:spPr bwMode="auto">
                    <a:xfrm>
                      <a:off x="0" y="0"/>
                      <a:ext cx="2983230" cy="1400810"/>
                    </a:xfrm>
                    <a:prstGeom prst="rect">
                      <a:avLst/>
                    </a:prstGeom>
                    <a:noFill/>
                    <a:ln w="9525">
                      <a:noFill/>
                      <a:miter lim="800000"/>
                      <a:headEnd/>
                      <a:tailEnd/>
                    </a:ln>
                  </pic:spPr>
                </pic:pic>
              </a:graphicData>
            </a:graphic>
          </wp:inline>
        </w:drawing>
      </w:r>
    </w:p>
    <w:p w:rsidR="009E76A3" w:rsidRPr="0074143F" w:rsidRDefault="009E76A3" w:rsidP="00E621B7">
      <w:pPr>
        <w:pStyle w:val="Corpotesto"/>
        <w:spacing w:after="0"/>
        <w:rPr>
          <w:rFonts w:ascii="Courier New" w:hAnsi="Courier New" w:cs="Courier New"/>
          <w:noProof/>
          <w:color w:val="auto"/>
          <w:szCs w:val="22"/>
          <w:lang w:val="it-IT"/>
        </w:rPr>
      </w:pPr>
    </w:p>
    <w:p w:rsidR="00E621B7" w:rsidRPr="0074143F" w:rsidRDefault="00E621B7" w:rsidP="00901996">
      <w:pPr>
        <w:pStyle w:val="Titolo3"/>
        <w:rPr>
          <w:rFonts w:ascii="Courier New" w:hAnsi="Courier New" w:cs="Courier New"/>
          <w:noProof/>
          <w:color w:val="auto"/>
          <w:szCs w:val="22"/>
        </w:rPr>
      </w:pPr>
      <w:bookmarkStart w:id="67" w:name="_Toc175362898"/>
      <w:bookmarkStart w:id="68" w:name="_Toc410144247"/>
      <w:r w:rsidRPr="0074143F">
        <w:rPr>
          <w:rFonts w:ascii="Courier New" w:hAnsi="Courier New" w:cs="Courier New"/>
          <w:noProof/>
          <w:color w:val="auto"/>
          <w:szCs w:val="22"/>
        </w:rPr>
        <w:t>Barre a sezione rettangolare</w:t>
      </w:r>
      <w:bookmarkEnd w:id="67"/>
      <w:bookmarkEnd w:id="68"/>
    </w:p>
    <w:p w:rsidR="00E621B7" w:rsidRPr="0074143F" w:rsidRDefault="00E621B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Barre a sezione rettangolare in resina poliestere termoindurente rinforzata con fibre di vetro per sistemi integrati con veicoli di iniezione separati (elementi strutturali). Le barre sono normalmente montate intorno al tubo di iniezione posto in posizione centrale per mezzo di opportuni distanziatori/centratori. Le superfici esterne delle barre (lato foro) sono ad aderenza migliorata ottenuta con riporto (mediante resinatura) di sabbia sferoidale al quarzo o in alternativa attraverso rimozione di pellicola “peel-py” all’atto della produzione (tale sistema produce una sorta di goffratura superficiale). </w:t>
      </w:r>
    </w:p>
    <w:p w:rsidR="00E621B7" w:rsidRPr="0074143F" w:rsidRDefault="00E621B7" w:rsidP="00E621B7">
      <w:pPr>
        <w:pStyle w:val="Titolo4"/>
        <w:rPr>
          <w:rFonts w:ascii="Courier New" w:hAnsi="Courier New" w:cs="Courier New"/>
          <w:noProof/>
          <w:color w:val="auto"/>
          <w:lang w:val="it-IT"/>
        </w:rPr>
      </w:pPr>
      <w:bookmarkStart w:id="69" w:name="_Toc175362899"/>
      <w:bookmarkStart w:id="70" w:name="_Toc410144248"/>
      <w:r w:rsidRPr="0074143F">
        <w:rPr>
          <w:rFonts w:ascii="Courier New" w:hAnsi="Courier New" w:cs="Courier New"/>
          <w:noProof/>
          <w:color w:val="auto"/>
          <w:lang w:val="it-IT"/>
        </w:rPr>
        <w:t>Caratteristiche geometriche</w:t>
      </w:r>
      <w:bookmarkEnd w:id="69"/>
      <w:bookmarkEnd w:id="70"/>
    </w:p>
    <w:p w:rsidR="00E621B7" w:rsidRPr="0074143F" w:rsidRDefault="00E621B7" w:rsidP="00E621B7">
      <w:pPr>
        <w:rPr>
          <w:rFonts w:ascii="Courier New" w:hAnsi="Courier New" w:cs="Courier New"/>
          <w:noProof/>
          <w:color w:val="auto"/>
          <w:szCs w:val="22"/>
          <w:lang w:val="it-IT"/>
        </w:rPr>
      </w:pPr>
    </w:p>
    <w:tbl>
      <w:tblPr>
        <w:tblW w:w="4886" w:type="pct"/>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2032"/>
        <w:gridCol w:w="3399"/>
        <w:gridCol w:w="4199"/>
      </w:tblGrid>
      <w:tr w:rsidR="001B6F40" w:rsidRPr="005F7008" w:rsidTr="001B6F40">
        <w:trPr>
          <w:cantSplit/>
          <w:jc w:val="center"/>
        </w:trPr>
        <w:tc>
          <w:tcPr>
            <w:tcW w:w="1055" w:type="pct"/>
            <w:vAlign w:val="center"/>
          </w:tcPr>
          <w:p w:rsidR="001B6F40" w:rsidRPr="0074143F" w:rsidRDefault="00C725B0" w:rsidP="001B6F40">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503" type="#_x0000_t201" style="position:absolute;left:0;text-align:left;margin-left:-8630.55pt;margin-top:-8448.65pt;width:371.35pt;height:54pt;z-index:251663872" stroked="f" insetpen="t" o:cliptowrap="t">
                  <v:textbox inset="0,0,0,0"/>
                </v:shape>
              </w:pict>
            </w:r>
            <w:r w:rsidR="001B6F40" w:rsidRPr="0074143F">
              <w:rPr>
                <w:rFonts w:ascii="Courier New" w:hAnsi="Courier New" w:cs="Courier New"/>
                <w:noProof/>
                <w:color w:val="auto"/>
                <w:szCs w:val="22"/>
                <w:lang w:val="it-IT"/>
              </w:rPr>
              <w:t>Dimensioni della sezione in mmxmm</w:t>
            </w:r>
          </w:p>
        </w:tc>
        <w:tc>
          <w:tcPr>
            <w:tcW w:w="176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Sezione resistente del singolo piatto (mm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tc>
        <w:tc>
          <w:tcPr>
            <w:tcW w:w="2180" w:type="pct"/>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Sezione resistente ottenuta accoppiando 3 piatti (mm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tc>
      </w:tr>
      <w:tr w:rsidR="001B6F40" w:rsidRPr="0074143F" w:rsidTr="001B6F40">
        <w:trPr>
          <w:cantSplit/>
          <w:jc w:val="center"/>
        </w:trPr>
        <w:tc>
          <w:tcPr>
            <w:tcW w:w="105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40x6</w:t>
            </w:r>
          </w:p>
        </w:tc>
        <w:tc>
          <w:tcPr>
            <w:tcW w:w="176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240</w:t>
            </w:r>
          </w:p>
        </w:tc>
        <w:tc>
          <w:tcPr>
            <w:tcW w:w="2180" w:type="pct"/>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720</w:t>
            </w:r>
          </w:p>
        </w:tc>
      </w:tr>
      <w:tr w:rsidR="001B6F40" w:rsidRPr="0074143F" w:rsidTr="001B6F40">
        <w:trPr>
          <w:cantSplit/>
          <w:jc w:val="center"/>
        </w:trPr>
        <w:tc>
          <w:tcPr>
            <w:tcW w:w="105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40x7</w:t>
            </w:r>
          </w:p>
        </w:tc>
        <w:tc>
          <w:tcPr>
            <w:tcW w:w="176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280</w:t>
            </w:r>
          </w:p>
        </w:tc>
        <w:tc>
          <w:tcPr>
            <w:tcW w:w="2180" w:type="pct"/>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840</w:t>
            </w:r>
          </w:p>
        </w:tc>
      </w:tr>
      <w:tr w:rsidR="001B6F40" w:rsidRPr="0074143F" w:rsidTr="001B6F40">
        <w:trPr>
          <w:cantSplit/>
          <w:jc w:val="center"/>
        </w:trPr>
        <w:tc>
          <w:tcPr>
            <w:tcW w:w="105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40x9</w:t>
            </w:r>
          </w:p>
        </w:tc>
        <w:tc>
          <w:tcPr>
            <w:tcW w:w="176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360</w:t>
            </w:r>
          </w:p>
        </w:tc>
        <w:tc>
          <w:tcPr>
            <w:tcW w:w="2180" w:type="pct"/>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1080</w:t>
            </w:r>
          </w:p>
        </w:tc>
      </w:tr>
      <w:tr w:rsidR="001B6F40" w:rsidRPr="0074143F" w:rsidTr="001B6F40">
        <w:trPr>
          <w:cantSplit/>
          <w:jc w:val="center"/>
        </w:trPr>
        <w:tc>
          <w:tcPr>
            <w:tcW w:w="105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40x12</w:t>
            </w:r>
          </w:p>
        </w:tc>
        <w:tc>
          <w:tcPr>
            <w:tcW w:w="1765" w:type="pct"/>
            <w:vAlign w:val="center"/>
          </w:tcPr>
          <w:p w:rsidR="001B6F40" w:rsidRPr="0074143F" w:rsidRDefault="001B6F40" w:rsidP="001B6F40">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480</w:t>
            </w:r>
          </w:p>
        </w:tc>
        <w:tc>
          <w:tcPr>
            <w:tcW w:w="2180" w:type="pct"/>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1440</w:t>
            </w:r>
          </w:p>
        </w:tc>
      </w:tr>
      <w:tr w:rsidR="001B6F40" w:rsidRPr="005F7008" w:rsidTr="001B6F40">
        <w:trPr>
          <w:cantSplit/>
          <w:jc w:val="center"/>
        </w:trPr>
        <w:tc>
          <w:tcPr>
            <w:tcW w:w="5000" w:type="pct"/>
            <w:gridSpan w:val="3"/>
            <w:tcBorders>
              <w:right w:val="thickThinSmallGap" w:sz="24" w:space="0" w:color="auto"/>
            </w:tcBorders>
            <w:vAlign w:val="center"/>
          </w:tcPr>
          <w:p w:rsidR="001B6F40" w:rsidRPr="0074143F" w:rsidRDefault="001B6F40" w:rsidP="001B6F40">
            <w:pPr>
              <w:widowControl w:val="0"/>
              <w:ind w:right="-37"/>
              <w:rPr>
                <w:rFonts w:ascii="Courier New" w:hAnsi="Courier New" w:cs="Courier New"/>
                <w:noProof/>
                <w:color w:val="auto"/>
                <w:szCs w:val="22"/>
                <w:lang w:val="it-IT"/>
              </w:rPr>
            </w:pPr>
            <w:r w:rsidRPr="0074143F">
              <w:rPr>
                <w:rFonts w:ascii="Courier New" w:hAnsi="Courier New" w:cs="Courier New"/>
                <w:noProof/>
                <w:color w:val="auto"/>
                <w:szCs w:val="22"/>
                <w:lang w:val="it-IT"/>
              </w:rPr>
              <w:t>Tolleranze dimensionali secondo ASTM D3917</w:t>
            </w:r>
          </w:p>
        </w:tc>
      </w:tr>
    </w:tbl>
    <w:p w:rsidR="00E621B7" w:rsidRPr="0074143F" w:rsidRDefault="00E621B7" w:rsidP="00E621B7">
      <w:pPr>
        <w:rPr>
          <w:rFonts w:ascii="Courier New" w:hAnsi="Courier New" w:cs="Courier New"/>
          <w:noProof/>
          <w:color w:val="auto"/>
          <w:szCs w:val="22"/>
          <w:lang w:val="it-IT"/>
        </w:rPr>
      </w:pPr>
    </w:p>
    <w:p w:rsidR="001B6F40" w:rsidRPr="0074143F" w:rsidRDefault="001B6F40" w:rsidP="00E621B7">
      <w:pPr>
        <w:rPr>
          <w:rFonts w:ascii="Courier New" w:hAnsi="Courier New" w:cs="Courier New"/>
          <w:noProof/>
          <w:color w:val="auto"/>
          <w:szCs w:val="22"/>
          <w:lang w:val="it-IT"/>
        </w:rPr>
      </w:pPr>
      <w:r w:rsidRPr="0074143F">
        <w:rPr>
          <w:rFonts w:ascii="Courier New" w:hAnsi="Courier New" w:cs="Courier New"/>
          <w:noProof/>
          <w:color w:val="auto"/>
          <w:szCs w:val="22"/>
          <w:lang w:val="it-IT"/>
        </w:rPr>
        <w:br w:type="page"/>
      </w:r>
    </w:p>
    <w:p w:rsidR="00E621B7" w:rsidRPr="0074143F" w:rsidRDefault="00E621B7" w:rsidP="00E621B7">
      <w:pPr>
        <w:pStyle w:val="Titolo4"/>
        <w:rPr>
          <w:rFonts w:ascii="Courier New" w:hAnsi="Courier New" w:cs="Courier New"/>
          <w:noProof/>
          <w:color w:val="auto"/>
          <w:lang w:val="it-IT"/>
        </w:rPr>
      </w:pPr>
      <w:bookmarkStart w:id="71" w:name="_Toc175362900"/>
      <w:bookmarkStart w:id="72" w:name="_Toc410144249"/>
      <w:r w:rsidRPr="0074143F">
        <w:rPr>
          <w:rFonts w:ascii="Courier New" w:hAnsi="Courier New" w:cs="Courier New"/>
          <w:noProof/>
          <w:color w:val="auto"/>
          <w:lang w:val="it-IT"/>
        </w:rPr>
        <w:lastRenderedPageBreak/>
        <w:t>Caratteristiche Meccaniche</w:t>
      </w:r>
      <w:bookmarkEnd w:id="71"/>
      <w:bookmarkEnd w:id="72"/>
    </w:p>
    <w:p w:rsidR="00E621B7" w:rsidRPr="0074143F" w:rsidRDefault="00E621B7" w:rsidP="00E621B7">
      <w:pPr>
        <w:rPr>
          <w:rFonts w:ascii="Courier New" w:hAnsi="Courier New" w:cs="Courier New"/>
          <w:noProof/>
          <w:color w:val="auto"/>
          <w:szCs w:val="22"/>
          <w:lang w:val="it-IT"/>
        </w:rPr>
      </w:pPr>
    </w:p>
    <w:tbl>
      <w:tblPr>
        <w:tblW w:w="928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tblPr>
      <w:tblGrid>
        <w:gridCol w:w="2628"/>
        <w:gridCol w:w="1800"/>
        <w:gridCol w:w="1800"/>
        <w:gridCol w:w="3060"/>
      </w:tblGrid>
      <w:tr w:rsidR="00E621B7" w:rsidRPr="0074143F">
        <w:trPr>
          <w:jc w:val="center"/>
        </w:trPr>
        <w:tc>
          <w:tcPr>
            <w:tcW w:w="262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7" type="#_x0000_t201" style="position:absolute;left:0;text-align:left;margin-left:-8630.55pt;margin-top:-8448.65pt;width:371.35pt;height:54pt;z-index:251655680"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 minimo</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Norma di riferimento</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Massa volumica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g/cc</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1.9</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7092</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trazione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1.000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EN61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flessione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1.000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D790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Modulo elastico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40.000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fr-FR"/>
              </w:rPr>
            </w:pPr>
            <w:r w:rsidRPr="0074143F">
              <w:rPr>
                <w:rFonts w:ascii="Courier New" w:hAnsi="Courier New" w:cs="Courier New"/>
                <w:noProof/>
                <w:color w:val="auto"/>
                <w:szCs w:val="22"/>
                <w:lang w:val="fr-FR"/>
              </w:rPr>
              <w:t>UNI EN61(ASTM D790 A FLEX)**</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taglio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140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D732 **</w:t>
            </w:r>
          </w:p>
        </w:tc>
      </w:tr>
      <w:tr w:rsidR="00E621B7" w:rsidRPr="0074143F">
        <w:trPr>
          <w:trHeight w:val="424"/>
          <w:jc w:val="center"/>
        </w:trPr>
        <w:tc>
          <w:tcPr>
            <w:tcW w:w="9288" w:type="dxa"/>
            <w:gridSpan w:val="4"/>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 vedi paragrafo prove</w:t>
            </w:r>
          </w:p>
        </w:tc>
      </w:tr>
    </w:tbl>
    <w:p w:rsidR="00E621B7" w:rsidRPr="0074143F" w:rsidRDefault="00E621B7" w:rsidP="00E621B7">
      <w:pPr>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73" w:name="_Toc175362901"/>
      <w:bookmarkStart w:id="74" w:name="_Toc410144250"/>
      <w:r w:rsidRPr="0074143F">
        <w:rPr>
          <w:rFonts w:ascii="Courier New" w:hAnsi="Courier New" w:cs="Courier New"/>
          <w:noProof/>
          <w:color w:val="auto"/>
          <w:lang w:val="it-IT"/>
        </w:rPr>
        <w:t>Prove</w:t>
      </w:r>
      <w:bookmarkEnd w:id="73"/>
      <w:bookmarkEnd w:id="74"/>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presente paragrafo tratta solo degli adattamenti e precisazioni - derivanti dalla particolare natura e geometria del manufatto in esame - necessari per un corretto utilizzo delle normative citate.</w:t>
      </w:r>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provini devono essere ricavati dai piatti attraverso rettifica refrigerata in modo da ridurre lo spessore del provino fino ad un valore nominale di 3mm asportando materiale in maniera per quanto possibile simmetrica.</w:t>
      </w:r>
    </w:p>
    <w:p w:rsidR="00E621B7" w:rsidRPr="0074143F" w:rsidRDefault="00E621B7" w:rsidP="00E621B7">
      <w:pPr>
        <w:pStyle w:val="Titolo5"/>
        <w:rPr>
          <w:rFonts w:ascii="Courier New" w:hAnsi="Courier New" w:cs="Courier New"/>
          <w:noProof/>
          <w:color w:val="auto"/>
          <w:szCs w:val="22"/>
          <w:lang w:val="it-IT"/>
        </w:rPr>
      </w:pPr>
      <w:bookmarkStart w:id="75" w:name="_Toc175362902"/>
      <w:bookmarkStart w:id="76" w:name="_Toc410144251"/>
      <w:r w:rsidRPr="0074143F">
        <w:rPr>
          <w:rFonts w:ascii="Courier New" w:hAnsi="Courier New" w:cs="Courier New"/>
          <w:noProof/>
          <w:color w:val="auto"/>
          <w:szCs w:val="22"/>
          <w:lang w:val="it-IT"/>
        </w:rPr>
        <w:t>Prova di flessione</w:t>
      </w:r>
      <w:bookmarkEnd w:id="75"/>
      <w:bookmarkEnd w:id="76"/>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 prova di flessione va eseguita su provette tali che il rapporto luce libera/spessore sia almeno 40 per minimizzare gli effetti del taglio.</w:t>
      </w:r>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valore di resistenza ricavato da tale prova può essere considerato come una determinazione indiretta, conservativa e molto agevole di quello a trazione.</w:t>
      </w:r>
    </w:p>
    <w:p w:rsidR="00E621B7" w:rsidRPr="0074143F" w:rsidRDefault="00E621B7" w:rsidP="00E621B7">
      <w:pPr>
        <w:pStyle w:val="Titolo5"/>
        <w:rPr>
          <w:rFonts w:ascii="Courier New" w:hAnsi="Courier New" w:cs="Courier New"/>
          <w:noProof/>
          <w:color w:val="auto"/>
          <w:szCs w:val="22"/>
          <w:lang w:val="it-IT"/>
        </w:rPr>
      </w:pPr>
      <w:bookmarkStart w:id="77" w:name="_Toc175362903"/>
      <w:bookmarkStart w:id="78" w:name="_Toc410144252"/>
      <w:r w:rsidRPr="0074143F">
        <w:rPr>
          <w:rFonts w:ascii="Courier New" w:hAnsi="Courier New" w:cs="Courier New"/>
          <w:noProof/>
          <w:color w:val="auto"/>
          <w:szCs w:val="22"/>
          <w:lang w:val="it-IT"/>
        </w:rPr>
        <w:t>Prova di taglio</w:t>
      </w:r>
      <w:bookmarkEnd w:id="77"/>
      <w:bookmarkEnd w:id="78"/>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La prova di resistenza a taglio per tranciatura secondo ASTM D 732 dovrebbe essere eseguita su di un disco di materiale di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di diametro (o su di una placca 50x50) che deve essere</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incastrato totalmente nella matrice di punzonatura. Il punzone è a sezione circolare da </w:t>
      </w:r>
      <w:smartTag w:uri="urn:schemas-microsoft-com:office:smarttags" w:element="metricconverter">
        <w:smartTagPr>
          <w:attr w:name="ProductID" w:val="1 pollice"/>
        </w:smartTagPr>
        <w:r w:rsidRPr="0074143F">
          <w:rPr>
            <w:rFonts w:ascii="Courier New" w:hAnsi="Courier New" w:cs="Courier New"/>
            <w:noProof/>
            <w:color w:val="auto"/>
            <w:szCs w:val="22"/>
            <w:lang w:val="it-IT"/>
          </w:rPr>
          <w:t>1 pollice</w:t>
        </w:r>
      </w:smartTag>
      <w:r w:rsidRPr="0074143F">
        <w:rPr>
          <w:rFonts w:ascii="Courier New" w:hAnsi="Courier New" w:cs="Courier New"/>
          <w:noProof/>
          <w:color w:val="auto"/>
          <w:szCs w:val="22"/>
          <w:lang w:val="it-IT"/>
        </w:rPr>
        <w:t xml:space="preserve"> di diametro. In realtà dal tubo possono essere ricavate provette di non più di 20 – </w:t>
      </w:r>
      <w:smartTag w:uri="urn:schemas-microsoft-com:office:smarttags" w:element="metricconverter">
        <w:smartTagPr>
          <w:attr w:name="ProductID" w:val="25 mm"/>
        </w:smartTagPr>
        <w:r w:rsidRPr="0074143F">
          <w:rPr>
            <w:rFonts w:ascii="Courier New" w:hAnsi="Courier New" w:cs="Courier New"/>
            <w:noProof/>
            <w:color w:val="auto"/>
            <w:szCs w:val="22"/>
            <w:lang w:val="it-IT"/>
          </w:rPr>
          <w:t>25 mm</w:t>
        </w:r>
      </w:smartTag>
      <w:r w:rsidRPr="0074143F">
        <w:rPr>
          <w:rFonts w:ascii="Courier New" w:hAnsi="Courier New" w:cs="Courier New"/>
          <w:noProof/>
          <w:color w:val="auto"/>
          <w:szCs w:val="22"/>
          <w:lang w:val="it-IT"/>
        </w:rPr>
        <w:t xml:space="preserve"> di larghezza e, pertanto non è possibile ripetere le condizioni di prova previste dalla norma. La punzonatura viene allora effettuata incastrando il provino alle estremità secondo lo schema a lato ed usando un punzone di sezione quadra o circolare di diametro &gt; </w:t>
      </w:r>
      <w:smartTag w:uri="urn:schemas-microsoft-com:office:smarttags" w:element="metricconverter">
        <w:smartTagPr>
          <w:attr w:name="ProductID" w:val="50 mm"/>
        </w:smartTagPr>
        <w:r w:rsidRPr="0074143F">
          <w:rPr>
            <w:rFonts w:ascii="Courier New" w:hAnsi="Courier New" w:cs="Courier New"/>
            <w:noProof/>
            <w:color w:val="auto"/>
            <w:szCs w:val="22"/>
            <w:lang w:val="it-IT"/>
          </w:rPr>
          <w:t>50 mm</w:t>
        </w:r>
      </w:smartTag>
      <w:r w:rsidRPr="0074143F">
        <w:rPr>
          <w:rFonts w:ascii="Courier New" w:hAnsi="Courier New" w:cs="Courier New"/>
          <w:noProof/>
          <w:color w:val="auto"/>
          <w:szCs w:val="22"/>
          <w:lang w:val="it-IT"/>
        </w:rPr>
        <w:t xml:space="preserve"> su provini di sezione indicativa 20x3 mm.</w:t>
      </w:r>
    </w:p>
    <w:p w:rsidR="00E621B7" w:rsidRPr="0074143F" w:rsidRDefault="00C72F97" w:rsidP="00E621B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drawing>
          <wp:inline distT="0" distB="0" distL="0" distR="0">
            <wp:extent cx="2983230" cy="1400810"/>
            <wp:effectExtent l="0" t="0" r="0" b="0"/>
            <wp:docPr id="6" name="Immagine 6" descr="provata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vataglio"/>
                    <pic:cNvPicPr>
                      <a:picLocks noChangeAspect="1" noChangeArrowheads="1"/>
                    </pic:cNvPicPr>
                  </pic:nvPicPr>
                  <pic:blipFill>
                    <a:blip r:embed="rId14" cstate="print"/>
                    <a:srcRect/>
                    <a:stretch>
                      <a:fillRect/>
                    </a:stretch>
                  </pic:blipFill>
                  <pic:spPr bwMode="auto">
                    <a:xfrm>
                      <a:off x="0" y="0"/>
                      <a:ext cx="2983230" cy="1400810"/>
                    </a:xfrm>
                    <a:prstGeom prst="rect">
                      <a:avLst/>
                    </a:prstGeom>
                    <a:noFill/>
                    <a:ln w="9525">
                      <a:noFill/>
                      <a:miter lim="800000"/>
                      <a:headEnd/>
                      <a:tailEnd/>
                    </a:ln>
                  </pic:spPr>
                </pic:pic>
              </a:graphicData>
            </a:graphic>
          </wp:inline>
        </w:drawing>
      </w:r>
    </w:p>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901996">
      <w:pPr>
        <w:pStyle w:val="Titolo3"/>
        <w:rPr>
          <w:rFonts w:ascii="Courier New" w:hAnsi="Courier New" w:cs="Courier New"/>
          <w:noProof/>
          <w:color w:val="auto"/>
          <w:szCs w:val="22"/>
        </w:rPr>
      </w:pPr>
      <w:bookmarkStart w:id="79" w:name="_Toc175362904"/>
      <w:bookmarkStart w:id="80" w:name="_Toc410144253"/>
      <w:r w:rsidRPr="0074143F">
        <w:rPr>
          <w:rFonts w:ascii="Courier New" w:hAnsi="Courier New" w:cs="Courier New"/>
          <w:noProof/>
          <w:color w:val="auto"/>
          <w:szCs w:val="22"/>
        </w:rPr>
        <w:t>Tirante attivo</w:t>
      </w:r>
      <w:bookmarkEnd w:id="79"/>
      <w:bookmarkEnd w:id="80"/>
      <w:r w:rsidRPr="0074143F">
        <w:rPr>
          <w:rFonts w:ascii="Courier New" w:hAnsi="Courier New" w:cs="Courier New"/>
          <w:noProof/>
          <w:color w:val="auto"/>
          <w:szCs w:val="22"/>
        </w:rPr>
        <w:t xml:space="preserve"> </w:t>
      </w:r>
    </w:p>
    <w:p w:rsidR="004C681E" w:rsidRPr="0074143F" w:rsidRDefault="004C681E" w:rsidP="004C681E">
      <w:pPr>
        <w:pStyle w:val="Corpotesto"/>
        <w:spacing w:after="0"/>
        <w:rPr>
          <w:rFonts w:ascii="Courier New" w:hAnsi="Courier New" w:cs="Courier New"/>
          <w:noProof/>
          <w:color w:val="auto"/>
          <w:szCs w:val="22"/>
          <w:lang w:val="it-IT"/>
        </w:rPr>
      </w:pPr>
      <w:bookmarkStart w:id="81" w:name="_Toc175362905"/>
      <w:r w:rsidRPr="0074143F">
        <w:rPr>
          <w:rFonts w:ascii="Courier New" w:hAnsi="Courier New" w:cs="Courier New"/>
          <w:noProof/>
          <w:color w:val="auto"/>
          <w:szCs w:val="22"/>
          <w:lang w:val="it-IT"/>
        </w:rPr>
        <w:t>Gli elementi in vetroresina (in barra, tubo o a sezione rettangolare) che funzioneranno da tiranti attivi dovranno essere dotati di un terminale che consenta di applicare e successivamente mantenere, attraverso opportuno dispositivo di tensionamento, un carico totale di 20 tonnellate.</w:t>
      </w:r>
    </w:p>
    <w:p w:rsidR="004C681E" w:rsidRPr="0074143F" w:rsidRDefault="004C681E" w:rsidP="004C681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terminale potrà consiste</w:t>
      </w:r>
      <w:r w:rsidR="000607F2" w:rsidRPr="0074143F">
        <w:rPr>
          <w:rFonts w:ascii="Courier New" w:hAnsi="Courier New" w:cs="Courier New"/>
          <w:noProof/>
          <w:color w:val="auto"/>
          <w:szCs w:val="22"/>
          <w:lang w:val="it-IT"/>
        </w:rPr>
        <w:t>re</w:t>
      </w:r>
      <w:r w:rsidRPr="0074143F">
        <w:rPr>
          <w:rFonts w:ascii="Courier New" w:hAnsi="Courier New" w:cs="Courier New"/>
          <w:noProof/>
          <w:color w:val="auto"/>
          <w:szCs w:val="22"/>
          <w:lang w:val="it-IT"/>
        </w:rPr>
        <w:t xml:space="preserve"> in una testata in acciaio con foro passante conico che si accoppia con cunei di bloccaggio che esercitando opportuna compressione sugli elementi in VTR consentono il trasferimento di carichi assiali per attrito.</w:t>
      </w:r>
    </w:p>
    <w:p w:rsidR="004C681E" w:rsidRPr="0074143F" w:rsidRDefault="004C681E" w:rsidP="004C681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II dispositivo di tensionamento potrà consiste in una coppia di cilindri idraulici dotati di opportune valvole proporzionali per garantire il parallelismo di azionamento che si collega alla testata attraverso una ghiera filettata.</w:t>
      </w:r>
    </w:p>
    <w:p w:rsidR="004C681E" w:rsidRPr="0074143F" w:rsidRDefault="004C681E" w:rsidP="004C681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L’azione dei cilindri provoca una traslazione della testata. Tra la testata e la piastra di ripartizione sarà posizionata una contropiastra dotata di perni di contrasto che, una volta avvitati fino a recuperare l’intero spazio creatosi in seguito a tale traslazione, consentono di mantenere il tensionamento dell’elemento in VTR ed il recupero del dispositivo di tensionamento.</w:t>
      </w:r>
    </w:p>
    <w:p w:rsidR="00E621B7" w:rsidRPr="0074143F" w:rsidRDefault="00E621B7" w:rsidP="00E621B7">
      <w:pPr>
        <w:pStyle w:val="Titolo4"/>
        <w:rPr>
          <w:rFonts w:ascii="Courier New" w:hAnsi="Courier New" w:cs="Courier New"/>
          <w:noProof/>
          <w:color w:val="auto"/>
          <w:lang w:val="it-IT"/>
        </w:rPr>
      </w:pPr>
      <w:bookmarkStart w:id="82" w:name="_Toc410144254"/>
      <w:r w:rsidRPr="0074143F">
        <w:rPr>
          <w:rFonts w:ascii="Courier New" w:hAnsi="Courier New" w:cs="Courier New"/>
          <w:noProof/>
          <w:color w:val="auto"/>
          <w:lang w:val="it-IT"/>
        </w:rPr>
        <w:t>Caratteristiche delle barre</w:t>
      </w:r>
      <w:bookmarkEnd w:id="81"/>
      <w:bookmarkEnd w:id="82"/>
    </w:p>
    <w:p w:rsidR="00E621B7" w:rsidRPr="0074143F" w:rsidRDefault="00E621B7" w:rsidP="00E621B7">
      <w:pPr>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2268"/>
        <w:gridCol w:w="1620"/>
      </w:tblGrid>
      <w:tr w:rsidR="00E621B7" w:rsidRPr="0074143F">
        <w:trPr>
          <w:jc w:val="center"/>
        </w:trPr>
        <w:tc>
          <w:tcPr>
            <w:tcW w:w="226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8" type="#_x0000_t201" style="position:absolute;left:0;text-align:left;margin-left:-8630.55pt;margin-top:-8448.65pt;width:371.35pt;height:54pt;z-index:251656704" stroked="f" insetpen="t" o:cliptowrap="t">
                  <v:textbox inset="0,0,0,0"/>
                </v:shape>
              </w:pict>
            </w:r>
            <w:r w:rsidR="00E621B7" w:rsidRPr="0074143F">
              <w:rPr>
                <w:rFonts w:ascii="Courier New" w:hAnsi="Courier New" w:cs="Courier New"/>
                <w:noProof/>
                <w:color w:val="auto"/>
                <w:szCs w:val="22"/>
                <w:lang w:val="it-IT"/>
              </w:rPr>
              <w:t>Tipo di barra</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Sezione totale resistente (</w:t>
            </w:r>
            <w:r w:rsidR="00710B95" w:rsidRPr="0074143F">
              <w:rPr>
                <w:rFonts w:ascii="Courier New" w:hAnsi="Courier New" w:cs="Courier New"/>
                <w:noProof/>
                <w:color w:val="auto"/>
                <w:szCs w:val="22"/>
                <w:lang w:val="it-IT"/>
              </w:rPr>
              <w:t>mm</w:t>
            </w:r>
            <w:r w:rsidR="00710B95"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tc>
      </w:tr>
      <w:tr w:rsidR="00E621B7" w:rsidRPr="0074143F">
        <w:trPr>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Barra a sezione circolare Ф </w:t>
            </w:r>
            <w:smartTag w:uri="urn:schemas-microsoft-com:office:smarttags" w:element="metricconverter">
              <w:smartTagPr>
                <w:attr w:name="ProductID" w:val="32 mm"/>
              </w:smartTagPr>
              <w:r w:rsidRPr="0074143F">
                <w:rPr>
                  <w:rFonts w:ascii="Courier New" w:hAnsi="Courier New" w:cs="Courier New"/>
                  <w:noProof/>
                  <w:color w:val="auto"/>
                  <w:szCs w:val="22"/>
                  <w:lang w:val="it-IT"/>
                </w:rPr>
                <w:t>32 mm</w:t>
              </w:r>
            </w:smartTag>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804</w:t>
            </w:r>
          </w:p>
        </w:tc>
      </w:tr>
      <w:tr w:rsidR="00E621B7" w:rsidRPr="0074143F">
        <w:trPr>
          <w:trHeight w:val="572"/>
          <w:jc w:val="center"/>
        </w:trPr>
        <w:tc>
          <w:tcPr>
            <w:tcW w:w="226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N° 3 barre a sezione rettangolare 40x7 mm</w:t>
            </w:r>
          </w:p>
        </w:tc>
        <w:tc>
          <w:tcPr>
            <w:tcW w:w="162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840</w:t>
            </w:r>
          </w:p>
        </w:tc>
      </w:tr>
    </w:tbl>
    <w:p w:rsidR="00E621B7" w:rsidRPr="0074143F" w:rsidRDefault="00E621B7" w:rsidP="00E621B7">
      <w:pPr>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83" w:name="_Toc175362906"/>
      <w:bookmarkStart w:id="84" w:name="_Toc410144255"/>
      <w:r w:rsidRPr="0074143F">
        <w:rPr>
          <w:rFonts w:ascii="Courier New" w:hAnsi="Courier New" w:cs="Courier New"/>
          <w:noProof/>
          <w:color w:val="auto"/>
          <w:lang w:val="it-IT"/>
        </w:rPr>
        <w:lastRenderedPageBreak/>
        <w:t>Prove</w:t>
      </w:r>
      <w:bookmarkEnd w:id="83"/>
      <w:bookmarkEnd w:id="84"/>
    </w:p>
    <w:p w:rsidR="00D145CD" w:rsidRPr="0074143F" w:rsidRDefault="00D145CD" w:rsidP="00D145C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Le prove vanno effettuate sull’insieme testata/barra per verificare la capacità di tale insieme di trasmettere i carichi di trazione previsti secondo il seguente schema:</w:t>
      </w:r>
    </w:p>
    <w:p w:rsidR="00D145CD" w:rsidRPr="0074143F" w:rsidRDefault="00D145CD"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l’elemento in VTR viene inserito in un cilindro a canna forata tipo ENERPAC RCH606 (o di caratteristiche similari);</w:t>
      </w:r>
    </w:p>
    <w:p w:rsidR="00D145CD" w:rsidRPr="0074143F" w:rsidRDefault="00D145CD"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due testate vengono montate su entrambi i lati del cilindro in modo che immettendo olio in pressione l’elemento in VTR venga sollecita</w:t>
      </w:r>
      <w:r w:rsidR="00D17347" w:rsidRPr="0074143F">
        <w:rPr>
          <w:rFonts w:ascii="Courier New" w:hAnsi="Courier New" w:cs="Courier New"/>
          <w:noProof/>
          <w:color w:val="auto"/>
          <w:szCs w:val="22"/>
          <w:lang w:val="it-IT"/>
        </w:rPr>
        <w:t>t</w:t>
      </w:r>
      <w:r w:rsidRPr="0074143F">
        <w:rPr>
          <w:rFonts w:ascii="Courier New" w:hAnsi="Courier New" w:cs="Courier New"/>
          <w:noProof/>
          <w:color w:val="auto"/>
          <w:szCs w:val="22"/>
          <w:lang w:val="it-IT"/>
        </w:rPr>
        <w:t>o a trazione;</w:t>
      </w:r>
    </w:p>
    <w:p w:rsidR="00D145CD" w:rsidRPr="0074143F" w:rsidRDefault="00D145CD"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si aumenta la pressione nel cilindro con un velocità di ca. 20 bar al minuto fino al raggiungimento della pressione corrispondente a 20 tonnellate di trazione sull’elemento in VTR (valore di pretensione) che viene mantenuta per una ora;</w:t>
      </w:r>
    </w:p>
    <w:p w:rsidR="00D145CD" w:rsidRPr="0074143F" w:rsidRDefault="00D145CD"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si incrementa la pressione (sempre con velocità di ca. 20 bar a minuto) fino ad un valore corrispondente a 30 tonnellate di trazione sull’elemento in VTR verificando che non avvengano rotture;</w:t>
      </w:r>
    </w:p>
    <w:p w:rsidR="00E621B7" w:rsidRPr="0074143F" w:rsidRDefault="00E621B7" w:rsidP="00697F37">
      <w:pPr>
        <w:pStyle w:val="Corpotesto"/>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si incrementa il valore di pressione fino alla rottura registrando il valore di carico corrispondente.</w:t>
      </w:r>
    </w:p>
    <w:p w:rsidR="00E621B7" w:rsidRPr="0074143F" w:rsidRDefault="00E621B7" w:rsidP="00901996">
      <w:pPr>
        <w:pStyle w:val="Titolo3"/>
        <w:rPr>
          <w:rFonts w:ascii="Courier New" w:hAnsi="Courier New" w:cs="Courier New"/>
          <w:noProof/>
          <w:color w:val="auto"/>
          <w:szCs w:val="22"/>
        </w:rPr>
      </w:pPr>
      <w:bookmarkStart w:id="85" w:name="_Toc175362907"/>
      <w:bookmarkStart w:id="86" w:name="_Toc410144256"/>
      <w:r w:rsidRPr="0074143F">
        <w:rPr>
          <w:rFonts w:ascii="Courier New" w:hAnsi="Courier New" w:cs="Courier New"/>
          <w:noProof/>
          <w:color w:val="auto"/>
          <w:szCs w:val="22"/>
        </w:rPr>
        <w:t>Tubo per micropali</w:t>
      </w:r>
      <w:bookmarkEnd w:id="85"/>
      <w:bookmarkEnd w:id="86"/>
    </w:p>
    <w:p w:rsidR="00E621B7" w:rsidRPr="0074143F" w:rsidRDefault="00E621B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Tubo in resina poliestere termoindurente rinforzata con fibra di vetro di diametro esterno </w:t>
      </w:r>
      <w:smartTag w:uri="urn:schemas-microsoft-com:office:smarttags" w:element="metricconverter">
        <w:smartTagPr>
          <w:attr w:name="ProductID" w:val="200 mm"/>
        </w:smartTagPr>
        <w:r w:rsidRPr="0074143F">
          <w:rPr>
            <w:rFonts w:ascii="Courier New" w:hAnsi="Courier New" w:cs="Courier New"/>
            <w:noProof/>
            <w:color w:val="auto"/>
            <w:szCs w:val="22"/>
            <w:lang w:val="it-IT"/>
          </w:rPr>
          <w:t>200 mm</w:t>
        </w:r>
      </w:smartTag>
      <w:r w:rsidRPr="0074143F">
        <w:rPr>
          <w:rFonts w:ascii="Courier New" w:hAnsi="Courier New" w:cs="Courier New"/>
          <w:noProof/>
          <w:color w:val="auto"/>
          <w:szCs w:val="22"/>
          <w:lang w:val="it-IT"/>
        </w:rPr>
        <w:t xml:space="preserve"> destinato all’armatura di micropali per paratie provvisionali.</w:t>
      </w:r>
    </w:p>
    <w:p w:rsidR="00E621B7" w:rsidRPr="0074143F" w:rsidRDefault="00E621B7" w:rsidP="00E621B7">
      <w:pPr>
        <w:pStyle w:val="Titolo4"/>
        <w:rPr>
          <w:rFonts w:ascii="Courier New" w:hAnsi="Courier New" w:cs="Courier New"/>
          <w:noProof/>
          <w:color w:val="auto"/>
          <w:lang w:val="it-IT"/>
        </w:rPr>
      </w:pPr>
      <w:bookmarkStart w:id="87" w:name="_Toc175362908"/>
      <w:bookmarkStart w:id="88" w:name="_Toc410144257"/>
      <w:r w:rsidRPr="0074143F">
        <w:rPr>
          <w:rFonts w:ascii="Courier New" w:hAnsi="Courier New" w:cs="Courier New"/>
          <w:noProof/>
          <w:color w:val="auto"/>
          <w:lang w:val="it-IT"/>
        </w:rPr>
        <w:t>Caratteristiche Geometriche</w:t>
      </w:r>
      <w:bookmarkEnd w:id="87"/>
      <w:bookmarkEnd w:id="88"/>
    </w:p>
    <w:p w:rsidR="00E621B7" w:rsidRPr="0074143F" w:rsidRDefault="00E621B7" w:rsidP="00E621B7">
      <w:pPr>
        <w:pStyle w:val="Corpotesto"/>
        <w:spacing w:after="0"/>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685"/>
        <w:gridCol w:w="1421"/>
        <w:gridCol w:w="916"/>
        <w:gridCol w:w="853"/>
        <w:gridCol w:w="1031"/>
      </w:tblGrid>
      <w:tr w:rsidR="00E621B7" w:rsidRPr="0074143F">
        <w:trPr>
          <w:jc w:val="center"/>
        </w:trPr>
        <w:tc>
          <w:tcPr>
            <w:tcW w:w="685"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sym w:font="Symbol" w:char="F066"/>
            </w:r>
            <w:r w:rsidRPr="0074143F">
              <w:rPr>
                <w:rFonts w:ascii="Courier New" w:hAnsi="Courier New" w:cs="Courier New"/>
                <w:noProof/>
                <w:color w:val="auto"/>
                <w:szCs w:val="22"/>
                <w:vertAlign w:val="subscript"/>
                <w:lang w:val="it-IT"/>
              </w:rPr>
              <w:t>est</w:t>
            </w:r>
          </w:p>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42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Spessore</w:t>
            </w:r>
          </w:p>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916"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A</w:t>
            </w:r>
            <w:r w:rsidRPr="0074143F">
              <w:rPr>
                <w:rFonts w:ascii="Courier New" w:hAnsi="Courier New" w:cs="Courier New"/>
                <w:noProof/>
                <w:color w:val="auto"/>
                <w:szCs w:val="22"/>
                <w:vertAlign w:val="subscript"/>
                <w:lang w:val="it-IT"/>
              </w:rPr>
              <w:t>tubo</w:t>
            </w:r>
          </w:p>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cm</w:t>
            </w:r>
            <w:r w:rsidRPr="0074143F">
              <w:rPr>
                <w:rFonts w:ascii="Courier New" w:hAnsi="Courier New" w:cs="Courier New"/>
                <w:noProof/>
                <w:color w:val="auto"/>
                <w:szCs w:val="22"/>
                <w:vertAlign w:val="superscript"/>
                <w:lang w:val="it-IT"/>
              </w:rPr>
              <w:t>2</w:t>
            </w:r>
          </w:p>
        </w:tc>
        <w:tc>
          <w:tcPr>
            <w:tcW w:w="853"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W</w:t>
            </w:r>
            <w:r w:rsidRPr="0074143F">
              <w:rPr>
                <w:rFonts w:ascii="Courier New" w:hAnsi="Courier New" w:cs="Courier New"/>
                <w:noProof/>
                <w:color w:val="auto"/>
                <w:szCs w:val="22"/>
                <w:vertAlign w:val="subscript"/>
                <w:lang w:val="it-IT"/>
              </w:rPr>
              <w:t>e</w:t>
            </w:r>
          </w:p>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cm</w:t>
            </w:r>
            <w:r w:rsidRPr="0074143F">
              <w:rPr>
                <w:rFonts w:ascii="Courier New" w:hAnsi="Courier New" w:cs="Courier New"/>
                <w:noProof/>
                <w:color w:val="auto"/>
                <w:szCs w:val="22"/>
                <w:vertAlign w:val="superscript"/>
                <w:lang w:val="it-IT"/>
              </w:rPr>
              <w:t>3</w:t>
            </w:r>
          </w:p>
        </w:tc>
        <w:tc>
          <w:tcPr>
            <w:tcW w:w="103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J</w:t>
            </w:r>
            <w:r w:rsidRPr="0074143F">
              <w:rPr>
                <w:rFonts w:ascii="Courier New" w:hAnsi="Courier New" w:cs="Courier New"/>
                <w:noProof/>
                <w:color w:val="auto"/>
                <w:szCs w:val="22"/>
                <w:vertAlign w:val="subscript"/>
                <w:lang w:val="it-IT"/>
              </w:rPr>
              <w:t>e</w:t>
            </w:r>
          </w:p>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cm</w:t>
            </w:r>
            <w:r w:rsidRPr="0074143F">
              <w:rPr>
                <w:rFonts w:ascii="Courier New" w:hAnsi="Courier New" w:cs="Courier New"/>
                <w:noProof/>
                <w:color w:val="auto"/>
                <w:szCs w:val="22"/>
                <w:vertAlign w:val="superscript"/>
                <w:lang w:val="it-IT"/>
              </w:rPr>
              <w:t>4</w:t>
            </w:r>
          </w:p>
        </w:tc>
      </w:tr>
      <w:tr w:rsidR="00E621B7" w:rsidRPr="0074143F">
        <w:trPr>
          <w:jc w:val="center"/>
        </w:trPr>
        <w:tc>
          <w:tcPr>
            <w:tcW w:w="685"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200</w:t>
            </w:r>
          </w:p>
        </w:tc>
        <w:tc>
          <w:tcPr>
            <w:tcW w:w="142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8</w:t>
            </w:r>
          </w:p>
        </w:tc>
        <w:tc>
          <w:tcPr>
            <w:tcW w:w="916"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48</w:t>
            </w:r>
          </w:p>
        </w:tc>
        <w:tc>
          <w:tcPr>
            <w:tcW w:w="853"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223</w:t>
            </w:r>
          </w:p>
        </w:tc>
        <w:tc>
          <w:tcPr>
            <w:tcW w:w="103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2227</w:t>
            </w:r>
          </w:p>
        </w:tc>
      </w:tr>
      <w:tr w:rsidR="00E621B7" w:rsidRPr="0074143F">
        <w:trPr>
          <w:jc w:val="center"/>
        </w:trPr>
        <w:tc>
          <w:tcPr>
            <w:tcW w:w="685"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200</w:t>
            </w:r>
          </w:p>
        </w:tc>
        <w:tc>
          <w:tcPr>
            <w:tcW w:w="142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10</w:t>
            </w:r>
          </w:p>
        </w:tc>
        <w:tc>
          <w:tcPr>
            <w:tcW w:w="916"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59</w:t>
            </w:r>
          </w:p>
        </w:tc>
        <w:tc>
          <w:tcPr>
            <w:tcW w:w="853"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270</w:t>
            </w:r>
          </w:p>
        </w:tc>
        <w:tc>
          <w:tcPr>
            <w:tcW w:w="103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2700</w:t>
            </w:r>
          </w:p>
        </w:tc>
      </w:tr>
      <w:tr w:rsidR="00E621B7" w:rsidRPr="0074143F">
        <w:trPr>
          <w:jc w:val="center"/>
        </w:trPr>
        <w:tc>
          <w:tcPr>
            <w:tcW w:w="685"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200</w:t>
            </w:r>
          </w:p>
        </w:tc>
        <w:tc>
          <w:tcPr>
            <w:tcW w:w="142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12</w:t>
            </w:r>
          </w:p>
        </w:tc>
        <w:tc>
          <w:tcPr>
            <w:tcW w:w="916"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71</w:t>
            </w:r>
          </w:p>
        </w:tc>
        <w:tc>
          <w:tcPr>
            <w:tcW w:w="853"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314</w:t>
            </w:r>
          </w:p>
        </w:tc>
        <w:tc>
          <w:tcPr>
            <w:tcW w:w="1031" w:type="dxa"/>
            <w:vAlign w:val="center"/>
          </w:tcPr>
          <w:p w:rsidR="00E621B7" w:rsidRPr="0074143F" w:rsidRDefault="00E621B7" w:rsidP="009E76A3">
            <w:pPr>
              <w:rPr>
                <w:rFonts w:ascii="Courier New" w:hAnsi="Courier New" w:cs="Courier New"/>
                <w:noProof/>
                <w:color w:val="auto"/>
                <w:szCs w:val="22"/>
                <w:lang w:val="it-IT"/>
              </w:rPr>
            </w:pPr>
            <w:r w:rsidRPr="0074143F">
              <w:rPr>
                <w:rFonts w:ascii="Courier New" w:hAnsi="Courier New" w:cs="Courier New"/>
                <w:noProof/>
                <w:color w:val="auto"/>
                <w:szCs w:val="22"/>
                <w:lang w:val="it-IT"/>
              </w:rPr>
              <w:t>3144</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9E76A3" w:rsidRPr="0074143F" w:rsidRDefault="009E76A3"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89" w:name="_Toc175362909"/>
      <w:bookmarkStart w:id="90" w:name="_Toc410144258"/>
      <w:r w:rsidRPr="0074143F">
        <w:rPr>
          <w:rFonts w:ascii="Courier New" w:hAnsi="Courier New" w:cs="Courier New"/>
          <w:noProof/>
          <w:color w:val="auto"/>
          <w:lang w:val="it-IT"/>
        </w:rPr>
        <w:t>Caratteristiche Meccaniche</w:t>
      </w:r>
      <w:bookmarkEnd w:id="89"/>
      <w:bookmarkEnd w:id="90"/>
    </w:p>
    <w:p w:rsidR="00E621B7" w:rsidRPr="0074143F" w:rsidRDefault="00E621B7" w:rsidP="00E621B7">
      <w:pPr>
        <w:pStyle w:val="Corpotesto"/>
        <w:spacing w:after="0"/>
        <w:rPr>
          <w:rFonts w:ascii="Courier New" w:hAnsi="Courier New" w:cs="Courier New"/>
          <w:noProof/>
          <w:color w:val="auto"/>
          <w:szCs w:val="22"/>
          <w:lang w:val="it-IT"/>
        </w:rPr>
      </w:pPr>
    </w:p>
    <w:tbl>
      <w:tblPr>
        <w:tblW w:w="928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tblPr>
      <w:tblGrid>
        <w:gridCol w:w="2628"/>
        <w:gridCol w:w="1800"/>
        <w:gridCol w:w="1800"/>
        <w:gridCol w:w="3060"/>
      </w:tblGrid>
      <w:tr w:rsidR="00E621B7" w:rsidRPr="0074143F">
        <w:trPr>
          <w:jc w:val="center"/>
        </w:trPr>
        <w:tc>
          <w:tcPr>
            <w:tcW w:w="2628" w:type="dxa"/>
            <w:vAlign w:val="center"/>
          </w:tcPr>
          <w:p w:rsidR="00E621B7" w:rsidRPr="0074143F" w:rsidRDefault="00C725B0" w:rsidP="00C063CD">
            <w:pPr>
              <w:widowControl w:val="0"/>
              <w:rPr>
                <w:rFonts w:ascii="Courier New" w:hAnsi="Courier New" w:cs="Courier New"/>
                <w:noProof/>
                <w:color w:val="auto"/>
                <w:szCs w:val="22"/>
                <w:lang w:val="it-IT"/>
              </w:rPr>
            </w:pPr>
            <w:r>
              <w:rPr>
                <w:rFonts w:ascii="Courier New" w:hAnsi="Courier New" w:cs="Courier New"/>
                <w:noProof/>
                <w:color w:val="auto"/>
                <w:szCs w:val="22"/>
                <w:lang w:val="it-IT"/>
              </w:rPr>
              <w:pict>
                <v:shape id="_x0000_s1049" type="#_x0000_t201" style="position:absolute;left:0;text-align:left;margin-left:-8630.55pt;margin-top:-8448.65pt;width:371.35pt;height:54pt;z-index:251657728" stroked="f" insetpen="t" o:cliptowrap="t">
                  <v:textbox inset="0,0,0,0"/>
                </v:shape>
              </w:pict>
            </w:r>
            <w:r w:rsidR="00E621B7" w:rsidRPr="0074143F">
              <w:rPr>
                <w:rFonts w:ascii="Courier New" w:hAnsi="Courier New" w:cs="Courier New"/>
                <w:noProof/>
                <w:color w:val="auto"/>
                <w:szCs w:val="22"/>
                <w:lang w:val="it-IT"/>
              </w:rPr>
              <w:t>Caratteristica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Unità di misura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Valore minimo</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Norma di riferimento</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Massa volumica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g/cc</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1.9</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7092</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trazione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UNI EN61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flessione</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600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ASTM D790 **</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Modulo elastico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35.00</w:t>
            </w:r>
          </w:p>
        </w:tc>
        <w:tc>
          <w:tcPr>
            <w:tcW w:w="3060" w:type="dxa"/>
            <w:vAlign w:val="center"/>
          </w:tcPr>
          <w:p w:rsidR="00E621B7" w:rsidRPr="0074143F" w:rsidRDefault="00E621B7" w:rsidP="00C063CD">
            <w:pPr>
              <w:widowControl w:val="0"/>
              <w:rPr>
                <w:rFonts w:ascii="Courier New" w:hAnsi="Courier New" w:cs="Courier New"/>
                <w:noProof/>
                <w:color w:val="auto"/>
                <w:szCs w:val="22"/>
                <w:lang w:val="fr-FR"/>
              </w:rPr>
            </w:pPr>
            <w:r w:rsidRPr="0074143F">
              <w:rPr>
                <w:rFonts w:ascii="Courier New" w:hAnsi="Courier New" w:cs="Courier New"/>
                <w:noProof/>
                <w:color w:val="auto"/>
                <w:szCs w:val="22"/>
                <w:lang w:val="fr-FR"/>
              </w:rPr>
              <w:t>UNI EN61(ASTM D790 A FLEX)**</w:t>
            </w:r>
          </w:p>
        </w:tc>
      </w:tr>
      <w:tr w:rsidR="00E621B7" w:rsidRPr="0074143F">
        <w:trPr>
          <w:jc w:val="center"/>
        </w:trPr>
        <w:tc>
          <w:tcPr>
            <w:tcW w:w="2628"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taglio</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MPa</w:t>
            </w:r>
          </w:p>
        </w:tc>
        <w:tc>
          <w:tcPr>
            <w:tcW w:w="1800" w:type="dxa"/>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3</w:t>
            </w:r>
            <w:r w:rsidR="00A52A99" w:rsidRPr="0074143F">
              <w:rPr>
                <w:rFonts w:ascii="Courier New" w:hAnsi="Courier New" w:cs="Courier New"/>
                <w:noProof/>
                <w:color w:val="auto"/>
                <w:szCs w:val="22"/>
                <w:lang w:val="it-IT"/>
              </w:rPr>
              <w:t>0</w:t>
            </w:r>
          </w:p>
        </w:tc>
        <w:tc>
          <w:tcPr>
            <w:tcW w:w="3060" w:type="dxa"/>
            <w:vAlign w:val="center"/>
          </w:tcPr>
          <w:p w:rsidR="00E621B7" w:rsidRPr="0074143F" w:rsidRDefault="00E621B7" w:rsidP="00C063CD">
            <w:pPr>
              <w:widowControl w:val="0"/>
              <w:rPr>
                <w:rFonts w:ascii="Courier New" w:hAnsi="Courier New" w:cs="Courier New"/>
                <w:noProof/>
                <w:color w:val="auto"/>
                <w:szCs w:val="22"/>
                <w:lang w:val="en-GB"/>
              </w:rPr>
            </w:pPr>
            <w:r w:rsidRPr="0074143F">
              <w:rPr>
                <w:rFonts w:ascii="Courier New" w:hAnsi="Courier New" w:cs="Courier New"/>
                <w:noProof/>
                <w:color w:val="auto"/>
                <w:szCs w:val="22"/>
                <w:lang w:val="en-GB"/>
              </w:rPr>
              <w:t>ASTM D4475 (Short beam test)</w:t>
            </w:r>
          </w:p>
        </w:tc>
      </w:tr>
      <w:tr w:rsidR="00E621B7" w:rsidRPr="0074143F">
        <w:trPr>
          <w:trHeight w:val="460"/>
          <w:jc w:val="center"/>
        </w:trPr>
        <w:tc>
          <w:tcPr>
            <w:tcW w:w="9288" w:type="dxa"/>
            <w:gridSpan w:val="4"/>
            <w:vAlign w:val="center"/>
          </w:tcPr>
          <w:p w:rsidR="00E621B7" w:rsidRPr="0074143F" w:rsidRDefault="00E621B7" w:rsidP="00C063CD">
            <w:pPr>
              <w:widowControl w:val="0"/>
              <w:rPr>
                <w:rFonts w:ascii="Courier New" w:hAnsi="Courier New" w:cs="Courier New"/>
                <w:noProof/>
                <w:color w:val="auto"/>
                <w:szCs w:val="22"/>
                <w:lang w:val="it-IT"/>
              </w:rPr>
            </w:pPr>
            <w:r w:rsidRPr="0074143F">
              <w:rPr>
                <w:rFonts w:ascii="Courier New" w:hAnsi="Courier New" w:cs="Courier New"/>
                <w:noProof/>
                <w:color w:val="auto"/>
                <w:szCs w:val="22"/>
                <w:lang w:val="it-IT"/>
              </w:rPr>
              <w:t>** vedi paragrafo prove</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91" w:name="_Toc175362910"/>
      <w:bookmarkStart w:id="92" w:name="_Toc410144259"/>
      <w:r w:rsidRPr="0074143F">
        <w:rPr>
          <w:rFonts w:ascii="Courier New" w:hAnsi="Courier New" w:cs="Courier New"/>
          <w:noProof/>
          <w:color w:val="auto"/>
          <w:lang w:val="it-IT"/>
        </w:rPr>
        <w:t>Prove</w:t>
      </w:r>
      <w:bookmarkEnd w:id="91"/>
      <w:bookmarkEnd w:id="92"/>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Il presente paragrafo tratta solo degli adattamenti e precisazioni - derivanti dalla particolare natura e geometria del manufatto in esame - necessari per un corretto utilizzo delle normative citate.</w:t>
      </w:r>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provini devono essere ricavati dal tubo secondo lo schema sotto riportato.</w:t>
      </w:r>
    </w:p>
    <w:p w:rsidR="00E621B7" w:rsidRPr="0074143F" w:rsidRDefault="00C72F97" w:rsidP="008335D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drawing>
          <wp:inline distT="0" distB="0" distL="0" distR="0">
            <wp:extent cx="2146300" cy="1485265"/>
            <wp:effectExtent l="0" t="0" r="0" b="0"/>
            <wp:docPr id="7" name="Immagine 7" descr="provinitu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vinitubo"/>
                    <pic:cNvPicPr>
                      <a:picLocks noChangeAspect="1" noChangeArrowheads="1"/>
                    </pic:cNvPicPr>
                  </pic:nvPicPr>
                  <pic:blipFill>
                    <a:blip r:embed="rId13" cstate="print"/>
                    <a:srcRect l="16002" r="16002"/>
                    <a:stretch>
                      <a:fillRect/>
                    </a:stretch>
                  </pic:blipFill>
                  <pic:spPr bwMode="auto">
                    <a:xfrm>
                      <a:off x="0" y="0"/>
                      <a:ext cx="2146300" cy="1485265"/>
                    </a:xfrm>
                    <a:prstGeom prst="rect">
                      <a:avLst/>
                    </a:prstGeom>
                    <a:noFill/>
                    <a:ln w="9525">
                      <a:noFill/>
                      <a:miter lim="800000"/>
                      <a:headEnd/>
                      <a:tailEnd/>
                    </a:ln>
                  </pic:spPr>
                </pic:pic>
              </a:graphicData>
            </a:graphic>
          </wp:inline>
        </w:drawing>
      </w:r>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provette prismatiche di sezione axbxl (lunghezza) indicate nelle normative citate, devono essere ricavate per asportazione meccanica della parte tratteggiata avendo cura che l’ultima fase di lavorazione sia una rettifica refrigerata di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per lato sulle superfici di dimensioni axl.</w:t>
      </w:r>
    </w:p>
    <w:p w:rsidR="00E621B7" w:rsidRPr="0074143F" w:rsidRDefault="00E621B7" w:rsidP="00901996">
      <w:pPr>
        <w:pStyle w:val="Titolo3"/>
        <w:rPr>
          <w:rFonts w:ascii="Courier New" w:hAnsi="Courier New" w:cs="Courier New"/>
          <w:noProof/>
          <w:color w:val="auto"/>
          <w:szCs w:val="22"/>
        </w:rPr>
      </w:pPr>
      <w:bookmarkStart w:id="93" w:name="_Toc175362911"/>
      <w:bookmarkStart w:id="94" w:name="_Toc410144260"/>
      <w:r w:rsidRPr="0074143F">
        <w:rPr>
          <w:rFonts w:ascii="Courier New" w:hAnsi="Courier New" w:cs="Courier New"/>
          <w:noProof/>
          <w:color w:val="auto"/>
          <w:szCs w:val="22"/>
        </w:rPr>
        <w:t>Barre ad aderenza migliorata</w:t>
      </w:r>
      <w:bookmarkEnd w:id="93"/>
      <w:bookmarkEnd w:id="94"/>
      <w:r w:rsidRPr="0074143F">
        <w:rPr>
          <w:rFonts w:ascii="Courier New" w:hAnsi="Courier New" w:cs="Courier New"/>
          <w:noProof/>
          <w:color w:val="auto"/>
          <w:szCs w:val="22"/>
        </w:rPr>
        <w:t xml:space="preserve"> </w:t>
      </w:r>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Barre a sezione circolare in resina poliestere termoindurente rinforzata con fibre di vetro ad aderenza migliorata costituita da una sagomatura elicoidale a rilievo senza l’ausilio di lavorazioni meccaniche che comportino asportazione di materiale con conseguente taglio delle fibre di rinforzo, utilizzate principalmente per la realizzazione di gabbie di armatura o come chiodi o tiranti (attivi e passivi).</w:t>
      </w:r>
    </w:p>
    <w:p w:rsidR="00E621B7" w:rsidRPr="0074143F" w:rsidRDefault="00E621B7" w:rsidP="00E621B7">
      <w:pPr>
        <w:pStyle w:val="Titolo4"/>
        <w:rPr>
          <w:rFonts w:ascii="Courier New" w:hAnsi="Courier New" w:cs="Courier New"/>
          <w:noProof/>
          <w:color w:val="auto"/>
          <w:lang w:val="it-IT"/>
        </w:rPr>
      </w:pPr>
      <w:bookmarkStart w:id="95" w:name="_Toc175362912"/>
      <w:bookmarkStart w:id="96" w:name="_Toc410144261"/>
      <w:r w:rsidRPr="0074143F">
        <w:rPr>
          <w:rFonts w:ascii="Courier New" w:hAnsi="Courier New" w:cs="Courier New"/>
          <w:noProof/>
          <w:color w:val="auto"/>
          <w:lang w:val="it-IT"/>
        </w:rPr>
        <w:t>Caratteristiche geometriche e meccaniche</w:t>
      </w:r>
      <w:bookmarkEnd w:id="95"/>
      <w:bookmarkEnd w:id="96"/>
    </w:p>
    <w:p w:rsidR="00E621B7" w:rsidRPr="0074143F" w:rsidRDefault="00C725B0" w:rsidP="00E621B7">
      <w:pPr>
        <w:pStyle w:val="Corpotesto"/>
        <w:spacing w:after="0"/>
        <w:rPr>
          <w:rFonts w:ascii="Courier New" w:hAnsi="Courier New" w:cs="Courier New"/>
          <w:noProof/>
          <w:color w:val="auto"/>
          <w:szCs w:val="22"/>
          <w:lang w:val="it-IT"/>
        </w:rPr>
      </w:pPr>
      <w:r>
        <w:rPr>
          <w:rFonts w:ascii="Courier New" w:hAnsi="Courier New" w:cs="Courier New"/>
          <w:noProof/>
          <w:color w:val="auto"/>
          <w:szCs w:val="22"/>
          <w:lang w:val="it-IT"/>
        </w:rPr>
        <w:pict>
          <v:shape id="_x0000_s1050" type="#_x0000_t201" style="position:absolute;left:0;text-align:left;margin-left:-8644.7pt;margin-top:-8343.8pt;width:527.25pt;height:183.35pt;z-index:251658752;mso-wrap-distance-left:2.88pt;mso-wrap-distance-top:2.88pt;mso-wrap-distance-right:2.88pt;mso-wrap-distance-bottom:2.88pt" stroked="f" insetpen="t" o:cliptowrap="t">
            <v:stroke>
              <o:left v:ext="view" weight="0"/>
              <o:top v:ext="view" weight="0"/>
              <o:right v:ext="view" weight="0"/>
              <o:bottom v:ext="view" weight="0"/>
            </v:stroke>
            <v:shadow color="#ccc"/>
            <v:textbox inset="0,0,0,0"/>
          </v:shape>
        </w:pict>
      </w:r>
    </w:p>
    <w:tbl>
      <w:tblPr>
        <w:tblW w:w="9584"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CellMar>
          <w:left w:w="0" w:type="dxa"/>
          <w:right w:w="0" w:type="dxa"/>
        </w:tblCellMar>
        <w:tblLook w:val="0000"/>
      </w:tblPr>
      <w:tblGrid>
        <w:gridCol w:w="1466"/>
        <w:gridCol w:w="1238"/>
        <w:gridCol w:w="1763"/>
        <w:gridCol w:w="1965"/>
        <w:gridCol w:w="1695"/>
        <w:gridCol w:w="1457"/>
      </w:tblGrid>
      <w:tr w:rsidR="00E621B7" w:rsidRPr="0074143F">
        <w:trPr>
          <w:trHeight w:val="407"/>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Diametro Tondino</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(mm)</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Area Sezione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Media (MPa)</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Caratteristica (MPa)</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(Ton)</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Modulo Elastico</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(GPa)</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78</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lastRenderedPageBreak/>
              <w:t>12</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113</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16</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201</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800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16</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22</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380</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780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29</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25</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490</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730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35</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26</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530</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730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38</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30</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706</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690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48</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375"/>
          <w:jc w:val="center"/>
        </w:trPr>
        <w:tc>
          <w:tcPr>
            <w:tcW w:w="149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32</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804</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670</w:t>
            </w:r>
          </w:p>
        </w:tc>
        <w:tc>
          <w:tcPr>
            <w:tcW w:w="1724"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53</w:t>
            </w:r>
          </w:p>
        </w:tc>
        <w:tc>
          <w:tcPr>
            <w:tcW w:w="1489"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97" w:name="_Toc175362913"/>
      <w:bookmarkStart w:id="98" w:name="_Toc410144262"/>
      <w:r w:rsidRPr="0074143F">
        <w:rPr>
          <w:rFonts w:ascii="Courier New" w:hAnsi="Courier New" w:cs="Courier New"/>
          <w:noProof/>
          <w:color w:val="auto"/>
          <w:lang w:val="it-IT"/>
        </w:rPr>
        <w:t>Prove</w:t>
      </w:r>
      <w:bookmarkEnd w:id="97"/>
      <w:bookmarkEnd w:id="98"/>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Le prove devono essere eseguite secondo il documento CNR DT203/2006</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Istruzioni per la Progettazione, l’Esecuzione ed il Controllo di Strutture di Calcestruzzo armato con Barre di Materiale Composito Fibrorinforzato”.</w:t>
      </w:r>
    </w:p>
    <w:p w:rsidR="00E621B7" w:rsidRPr="0074143F" w:rsidRDefault="00E621B7" w:rsidP="00901996">
      <w:pPr>
        <w:pStyle w:val="Titolo3"/>
        <w:rPr>
          <w:rFonts w:ascii="Courier New" w:hAnsi="Courier New" w:cs="Courier New"/>
          <w:noProof/>
          <w:color w:val="auto"/>
          <w:szCs w:val="22"/>
        </w:rPr>
      </w:pPr>
      <w:bookmarkStart w:id="99" w:name="_Toc175362914"/>
      <w:bookmarkStart w:id="100" w:name="_Toc410144263"/>
      <w:r w:rsidRPr="0074143F">
        <w:rPr>
          <w:rFonts w:ascii="Courier New" w:hAnsi="Courier New" w:cs="Courier New"/>
          <w:noProof/>
          <w:color w:val="auto"/>
          <w:szCs w:val="22"/>
        </w:rPr>
        <w:t>Staffe sagomate</w:t>
      </w:r>
      <w:bookmarkEnd w:id="99"/>
      <w:bookmarkEnd w:id="100"/>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Barre in resina poliestere termoindurente rinforzata con fibre di vetro di varie sezioni resistenti aventi una sagomatura a disegno (preferibilmente ad anello chiuso senza sovrapposizioni) per la realizzazioni di gabbie di armatura integralmente in vetroresina.</w:t>
      </w:r>
    </w:p>
    <w:p w:rsidR="00E621B7" w:rsidRPr="0074143F" w:rsidRDefault="00E621B7" w:rsidP="00E621B7">
      <w:pPr>
        <w:pStyle w:val="Titolo4"/>
        <w:rPr>
          <w:rFonts w:ascii="Courier New" w:hAnsi="Courier New" w:cs="Courier New"/>
          <w:noProof/>
          <w:color w:val="auto"/>
          <w:lang w:val="it-IT"/>
        </w:rPr>
      </w:pPr>
      <w:bookmarkStart w:id="101" w:name="_Toc175362915"/>
      <w:bookmarkStart w:id="102" w:name="_Toc410144264"/>
      <w:r w:rsidRPr="0074143F">
        <w:rPr>
          <w:rFonts w:ascii="Courier New" w:hAnsi="Courier New" w:cs="Courier New"/>
          <w:noProof/>
          <w:color w:val="auto"/>
          <w:lang w:val="it-IT"/>
        </w:rPr>
        <w:t>Caratteristiche geometriche e meccaniche</w:t>
      </w:r>
      <w:bookmarkEnd w:id="101"/>
      <w:bookmarkEnd w:id="102"/>
      <w:r w:rsidR="00CB2244" w:rsidRPr="0074143F">
        <w:rPr>
          <w:rFonts w:ascii="Courier New" w:hAnsi="Courier New" w:cs="Courier New"/>
          <w:noProof/>
          <w:color w:val="auto"/>
          <w:lang w:val="it-IT"/>
        </w:rPr>
        <w:t xml:space="preserve"> </w:t>
      </w:r>
    </w:p>
    <w:p w:rsidR="00E621B7" w:rsidRPr="0074143F" w:rsidRDefault="00C725B0" w:rsidP="00E621B7">
      <w:pPr>
        <w:pStyle w:val="Corpotesto"/>
        <w:spacing w:after="0"/>
        <w:rPr>
          <w:rFonts w:ascii="Courier New" w:hAnsi="Courier New" w:cs="Courier New"/>
          <w:noProof/>
          <w:color w:val="auto"/>
          <w:szCs w:val="22"/>
          <w:lang w:val="it-IT"/>
        </w:rPr>
      </w:pPr>
      <w:r>
        <w:rPr>
          <w:rFonts w:ascii="Courier New" w:hAnsi="Courier New" w:cs="Courier New"/>
          <w:noProof/>
          <w:color w:val="auto"/>
          <w:szCs w:val="22"/>
          <w:lang w:val="it-IT"/>
        </w:rPr>
        <w:pict>
          <v:shape id="_x0000_s1051" type="#_x0000_t201" style="position:absolute;left:0;text-align:left;margin-left:-8644.7pt;margin-top:-8343.8pt;width:527.25pt;height:183.35pt;z-index:251659776;mso-wrap-distance-left:2.88pt;mso-wrap-distance-top:2.88pt;mso-wrap-distance-right:2.88pt;mso-wrap-distance-bottom:2.88pt" stroked="f" insetpen="t" o:cliptowrap="t">
            <v:stroke>
              <o:left v:ext="view" weight="0"/>
              <o:top v:ext="view" weight="0"/>
              <o:right v:ext="view" weight="0"/>
              <o:bottom v:ext="view" weight="0"/>
            </v:stroke>
            <v:shadow color="#ccc"/>
            <v:textbox inset="0,0,0,0"/>
          </v:shape>
        </w:pict>
      </w:r>
    </w:p>
    <w:tbl>
      <w:tblPr>
        <w:tblW w:w="9764"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CellMar>
          <w:left w:w="0" w:type="dxa"/>
          <w:right w:w="0" w:type="dxa"/>
        </w:tblCellMar>
        <w:tblLook w:val="0000"/>
      </w:tblPr>
      <w:tblGrid>
        <w:gridCol w:w="1665"/>
        <w:gridCol w:w="1234"/>
        <w:gridCol w:w="1757"/>
        <w:gridCol w:w="1965"/>
        <w:gridCol w:w="1734"/>
        <w:gridCol w:w="1409"/>
      </w:tblGrid>
      <w:tr w:rsidR="00E621B7" w:rsidRPr="0074143F">
        <w:trPr>
          <w:trHeight w:val="448"/>
          <w:jc w:val="center"/>
        </w:trPr>
        <w:tc>
          <w:tcPr>
            <w:tcW w:w="167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Tondo equivalente</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Area Sezione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Media (MPa)</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Caratteristica (MPa)</w:t>
            </w:r>
          </w:p>
        </w:tc>
        <w:tc>
          <w:tcPr>
            <w:tcW w:w="177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Resistenza a trazione</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(Ton)</w:t>
            </w:r>
          </w:p>
        </w:tc>
        <w:tc>
          <w:tcPr>
            <w:tcW w:w="144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Modulo Elastico</w:t>
            </w:r>
          </w:p>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(GPa)</w:t>
            </w:r>
          </w:p>
        </w:tc>
      </w:tr>
      <w:tr w:rsidR="00E621B7" w:rsidRPr="0074143F">
        <w:trPr>
          <w:trHeight w:val="450"/>
          <w:jc w:val="center"/>
        </w:trPr>
        <w:tc>
          <w:tcPr>
            <w:tcW w:w="167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78</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77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w:t>
            </w:r>
          </w:p>
        </w:tc>
        <w:tc>
          <w:tcPr>
            <w:tcW w:w="144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450"/>
          <w:jc w:val="center"/>
        </w:trPr>
        <w:tc>
          <w:tcPr>
            <w:tcW w:w="167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12</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113</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77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10</w:t>
            </w:r>
          </w:p>
        </w:tc>
        <w:tc>
          <w:tcPr>
            <w:tcW w:w="144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450"/>
          <w:jc w:val="center"/>
        </w:trPr>
        <w:tc>
          <w:tcPr>
            <w:tcW w:w="167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16</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201</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800</w:t>
            </w:r>
          </w:p>
        </w:tc>
        <w:tc>
          <w:tcPr>
            <w:tcW w:w="177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16</w:t>
            </w:r>
          </w:p>
        </w:tc>
        <w:tc>
          <w:tcPr>
            <w:tcW w:w="144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r w:rsidR="00E621B7" w:rsidRPr="0074143F">
        <w:trPr>
          <w:trHeight w:val="450"/>
          <w:jc w:val="center"/>
        </w:trPr>
        <w:tc>
          <w:tcPr>
            <w:tcW w:w="1678"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22</w:t>
            </w:r>
          </w:p>
        </w:tc>
        <w:tc>
          <w:tcPr>
            <w:tcW w:w="126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380</w:t>
            </w:r>
          </w:p>
        </w:tc>
        <w:tc>
          <w:tcPr>
            <w:tcW w:w="180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900</w:t>
            </w:r>
          </w:p>
        </w:tc>
        <w:tc>
          <w:tcPr>
            <w:tcW w:w="181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780</w:t>
            </w:r>
          </w:p>
        </w:tc>
        <w:tc>
          <w:tcPr>
            <w:tcW w:w="1773"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29</w:t>
            </w:r>
          </w:p>
        </w:tc>
        <w:tc>
          <w:tcPr>
            <w:tcW w:w="1440" w:type="dxa"/>
            <w:tcMar>
              <w:top w:w="58" w:type="dxa"/>
              <w:left w:w="58" w:type="dxa"/>
              <w:bottom w:w="58" w:type="dxa"/>
              <w:right w:w="58" w:type="dxa"/>
            </w:tcMar>
            <w:vAlign w:val="center"/>
          </w:tcPr>
          <w:p w:rsidR="00E621B7" w:rsidRPr="0074143F" w:rsidRDefault="00E621B7" w:rsidP="00C24A9C">
            <w:pPr>
              <w:widowControl w:val="0"/>
              <w:rPr>
                <w:rFonts w:ascii="Courier New" w:hAnsi="Courier New" w:cs="Courier New"/>
                <w:noProof/>
                <w:color w:val="auto"/>
                <w:kern w:val="28"/>
                <w:szCs w:val="22"/>
                <w:lang w:val="it-IT"/>
              </w:rPr>
            </w:pPr>
            <w:r w:rsidRPr="0074143F">
              <w:rPr>
                <w:rFonts w:ascii="Courier New" w:hAnsi="Courier New" w:cs="Courier New"/>
                <w:noProof/>
                <w:color w:val="auto"/>
                <w:szCs w:val="22"/>
                <w:lang w:val="it-IT"/>
              </w:rPr>
              <w:t>41</w:t>
            </w:r>
          </w:p>
        </w:tc>
      </w:tr>
    </w:tbl>
    <w:p w:rsidR="00E621B7" w:rsidRPr="0074143F" w:rsidRDefault="00E621B7" w:rsidP="00E621B7">
      <w:pPr>
        <w:pStyle w:val="Corpotesto"/>
        <w:spacing w:after="0"/>
        <w:rPr>
          <w:rFonts w:ascii="Courier New" w:hAnsi="Courier New" w:cs="Courier New"/>
          <w:noProof/>
          <w:color w:val="auto"/>
          <w:szCs w:val="22"/>
          <w:lang w:val="it-IT"/>
        </w:rPr>
      </w:pPr>
    </w:p>
    <w:p w:rsidR="00E621B7" w:rsidRPr="0074143F" w:rsidRDefault="00E621B7" w:rsidP="00E621B7">
      <w:pPr>
        <w:pStyle w:val="Titolo4"/>
        <w:rPr>
          <w:rFonts w:ascii="Courier New" w:hAnsi="Courier New" w:cs="Courier New"/>
          <w:noProof/>
          <w:color w:val="auto"/>
          <w:lang w:val="it-IT"/>
        </w:rPr>
      </w:pPr>
      <w:bookmarkStart w:id="103" w:name="_Toc175362916"/>
      <w:bookmarkStart w:id="104" w:name="_Toc410144265"/>
      <w:r w:rsidRPr="0074143F">
        <w:rPr>
          <w:rFonts w:ascii="Courier New" w:hAnsi="Courier New" w:cs="Courier New"/>
          <w:noProof/>
          <w:color w:val="auto"/>
          <w:lang w:val="it-IT"/>
        </w:rPr>
        <w:t>Prove</w:t>
      </w:r>
      <w:bookmarkEnd w:id="103"/>
      <w:bookmarkEnd w:id="104"/>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prove devono essere eseguite secondo documento CNR DT203/2006 “Istruzioni per la Progettazione, l’Esecuzione ed il Controllo di </w:t>
      </w:r>
      <w:r w:rsidRPr="0074143F">
        <w:rPr>
          <w:rFonts w:ascii="Courier New" w:hAnsi="Courier New" w:cs="Courier New"/>
          <w:noProof/>
          <w:color w:val="auto"/>
          <w:szCs w:val="22"/>
          <w:lang w:val="it-IT"/>
        </w:rPr>
        <w:lastRenderedPageBreak/>
        <w:t>Strutture di Calcestruzzo armato con Barre di Materiale Composito Fibrorinforzato”.</w:t>
      </w:r>
    </w:p>
    <w:p w:rsidR="00E621B7" w:rsidRPr="0074143F" w:rsidRDefault="00E621B7" w:rsidP="00901996">
      <w:pPr>
        <w:pStyle w:val="Titolo3"/>
        <w:rPr>
          <w:rFonts w:ascii="Courier New" w:hAnsi="Courier New" w:cs="Courier New"/>
          <w:noProof/>
          <w:color w:val="auto"/>
          <w:szCs w:val="22"/>
        </w:rPr>
      </w:pPr>
      <w:bookmarkStart w:id="105" w:name="_Toc175362917"/>
      <w:bookmarkStart w:id="106" w:name="_Toc410144266"/>
      <w:r w:rsidRPr="0074143F">
        <w:rPr>
          <w:rFonts w:ascii="Courier New" w:hAnsi="Courier New" w:cs="Courier New"/>
          <w:noProof/>
          <w:color w:val="auto"/>
          <w:szCs w:val="22"/>
        </w:rPr>
        <w:t>Filo di vetro AR tagliato</w:t>
      </w:r>
      <w:bookmarkEnd w:id="105"/>
      <w:bookmarkEnd w:id="106"/>
    </w:p>
    <w:p w:rsidR="00E621B7" w:rsidRPr="0074143F" w:rsidRDefault="00E621B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Filo di vetro tagliato per armatura diffusa di calcestruzzi o di spritz beton.</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Il filo tagliato (tipo Spritzfil-cem) è ricavato da un filato continuo di vetro AR (alcali resistente) ricoperto con un legante idoneo ad aumentarne l’aderenza con matrici cementizie.</w:t>
      </w:r>
    </w:p>
    <w:p w:rsidR="00E621B7" w:rsidRPr="0074143F" w:rsidRDefault="00E621B7" w:rsidP="00E621B7">
      <w:pPr>
        <w:pStyle w:val="Titolo4"/>
        <w:rPr>
          <w:rFonts w:ascii="Courier New" w:hAnsi="Courier New" w:cs="Courier New"/>
          <w:noProof/>
          <w:color w:val="auto"/>
          <w:lang w:val="it-IT"/>
        </w:rPr>
      </w:pPr>
      <w:bookmarkStart w:id="107" w:name="_Toc175362918"/>
      <w:bookmarkStart w:id="108" w:name="_Toc410144267"/>
      <w:r w:rsidRPr="0074143F">
        <w:rPr>
          <w:rFonts w:ascii="Courier New" w:hAnsi="Courier New" w:cs="Courier New"/>
          <w:noProof/>
          <w:color w:val="auto"/>
          <w:lang w:val="it-IT"/>
        </w:rPr>
        <w:t>Caratteristiche fisico/meccaniche</w:t>
      </w:r>
      <w:bookmarkEnd w:id="107"/>
      <w:bookmarkEnd w:id="108"/>
    </w:p>
    <w:p w:rsidR="00E621B7" w:rsidRPr="0074143F" w:rsidRDefault="00E621B7" w:rsidP="00E621B7">
      <w:pPr>
        <w:pStyle w:val="Corpotesto"/>
        <w:spacing w:after="0"/>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2808"/>
        <w:gridCol w:w="1260"/>
        <w:gridCol w:w="1260"/>
      </w:tblGrid>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Lunghezza del filato</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p>
        </w:tc>
        <w:tc>
          <w:tcPr>
            <w:tcW w:w="1260" w:type="dxa"/>
          </w:tcPr>
          <w:p w:rsidR="00E621B7" w:rsidRPr="0074143F" w:rsidRDefault="008B529D"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12</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Modulo di elasticità</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GPa</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72</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Densità</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g/mc</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2.68</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Allungamento a rottura</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&lt; </w:t>
            </w:r>
            <w:r w:rsidR="00BD59B4" w:rsidRPr="0074143F">
              <w:rPr>
                <w:rFonts w:ascii="Courier New" w:hAnsi="Courier New" w:cs="Courier New"/>
                <w:noProof/>
                <w:color w:val="auto"/>
                <w:szCs w:val="22"/>
                <w:lang w:val="it-IT"/>
              </w:rPr>
              <w:t>2.4</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del singolo filamento</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μm</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17</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trazione del filamento</w:t>
            </w:r>
          </w:p>
        </w:tc>
        <w:tc>
          <w:tcPr>
            <w:tcW w:w="1260" w:type="dxa"/>
          </w:tcPr>
          <w:p w:rsidR="00E621B7" w:rsidRPr="0074143F" w:rsidRDefault="00BD59B4"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M</w:t>
            </w:r>
            <w:r w:rsidR="00E621B7" w:rsidRPr="0074143F">
              <w:rPr>
                <w:rFonts w:ascii="Courier New" w:hAnsi="Courier New" w:cs="Courier New"/>
                <w:noProof/>
                <w:color w:val="auto"/>
                <w:szCs w:val="22"/>
                <w:lang w:val="it-IT"/>
              </w:rPr>
              <w:t>Pa</w:t>
            </w:r>
          </w:p>
        </w:tc>
        <w:tc>
          <w:tcPr>
            <w:tcW w:w="1260" w:type="dxa"/>
          </w:tcPr>
          <w:p w:rsidR="00E621B7" w:rsidRPr="0074143F" w:rsidRDefault="00BD59B4"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1800</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Punto di rammollimento</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°C</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860</w:t>
            </w:r>
          </w:p>
        </w:tc>
      </w:tr>
      <w:tr w:rsidR="00E621B7" w:rsidRPr="0074143F">
        <w:trPr>
          <w:jc w:val="center"/>
        </w:trPr>
        <w:tc>
          <w:tcPr>
            <w:tcW w:w="2808"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Contenuto di zirconio</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260" w:type="dxa"/>
          </w:tcPr>
          <w:p w:rsidR="00E621B7" w:rsidRPr="0074143F" w:rsidRDefault="00E621B7" w:rsidP="00C063CD">
            <w:pPr>
              <w:rPr>
                <w:rFonts w:ascii="Courier New" w:hAnsi="Courier New" w:cs="Courier New"/>
                <w:noProof/>
                <w:color w:val="auto"/>
                <w:szCs w:val="22"/>
                <w:lang w:val="it-IT"/>
              </w:rPr>
            </w:pPr>
            <w:r w:rsidRPr="0074143F">
              <w:rPr>
                <w:rFonts w:ascii="Courier New" w:hAnsi="Courier New" w:cs="Courier New"/>
                <w:noProof/>
                <w:color w:val="auto"/>
                <w:szCs w:val="22"/>
                <w:lang w:val="it-IT"/>
              </w:rPr>
              <w:t>16</w:t>
            </w:r>
            <w:r w:rsidR="0067436B" w:rsidRPr="0074143F">
              <w:rPr>
                <w:rFonts w:ascii="Courier New" w:hAnsi="Courier New" w:cs="Courier New"/>
                <w:noProof/>
                <w:color w:val="auto"/>
                <w:szCs w:val="22"/>
                <w:lang w:val="it-IT"/>
              </w:rPr>
              <w:t>-17</w:t>
            </w:r>
          </w:p>
        </w:tc>
      </w:tr>
    </w:tbl>
    <w:p w:rsidR="00744696" w:rsidRPr="0074143F" w:rsidRDefault="00744696" w:rsidP="00E621B7">
      <w:pPr>
        <w:pStyle w:val="Corpotesto"/>
        <w:spacing w:after="0"/>
        <w:rPr>
          <w:rFonts w:ascii="Courier New" w:hAnsi="Courier New" w:cs="Courier New"/>
          <w:noProof/>
          <w:color w:val="auto"/>
          <w:szCs w:val="22"/>
          <w:lang w:val="it-IT"/>
        </w:rPr>
      </w:pPr>
    </w:p>
    <w:p w:rsidR="00D412EB" w:rsidRPr="0074143F" w:rsidRDefault="001B6F40"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09" w:name="_Toc410144268"/>
      <w:r w:rsidR="00D412EB" w:rsidRPr="0074143F">
        <w:rPr>
          <w:rFonts w:ascii="Courier New" w:hAnsi="Courier New" w:cs="Courier New"/>
          <w:sz w:val="22"/>
          <w:szCs w:val="22"/>
        </w:rPr>
        <w:lastRenderedPageBreak/>
        <w:t>Palancole</w:t>
      </w:r>
      <w:bookmarkEnd w:id="109"/>
    </w:p>
    <w:p w:rsidR="00D412EB" w:rsidRPr="0074143F" w:rsidRDefault="00D412EB" w:rsidP="00D412EB">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Ogni partita di materiale appro</w:t>
      </w:r>
      <w:r w:rsidR="00710B95" w:rsidRPr="0074143F">
        <w:rPr>
          <w:rFonts w:ascii="Courier New" w:hAnsi="Courier New" w:cs="Courier New"/>
          <w:noProof/>
          <w:color w:val="auto"/>
          <w:szCs w:val="22"/>
          <w:lang w:val="it-IT"/>
        </w:rPr>
        <w:t>v</w:t>
      </w:r>
      <w:r w:rsidRPr="0074143F">
        <w:rPr>
          <w:rFonts w:ascii="Courier New" w:hAnsi="Courier New" w:cs="Courier New"/>
          <w:noProof/>
          <w:color w:val="auto"/>
          <w:szCs w:val="22"/>
          <w:lang w:val="it-IT"/>
        </w:rPr>
        <w:t>vigionato dovrà essere accompagnata da un attestato di conformità, in accordo con il D.M. 246 del 21 Aprile 1993, attestante la caratteristiche meccaniche e geometriche dichiarate dal fornitore.</w:t>
      </w:r>
    </w:p>
    <w:p w:rsidR="00D412EB" w:rsidRPr="0074143F" w:rsidRDefault="00D412EB" w:rsidP="00D412EB">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 profilati devono essere conformi alle seguenti norme: </w:t>
      </w:r>
    </w:p>
    <w:p w:rsidR="00D412EB" w:rsidRPr="0074143F" w:rsidRDefault="00D412EB" w:rsidP="00D412EB">
      <w:pPr>
        <w:pStyle w:val="Corpotesto"/>
        <w:spacing w:after="0"/>
        <w:rPr>
          <w:rFonts w:ascii="Courier New" w:hAnsi="Courier New" w:cs="Courier New"/>
          <w:noProof/>
          <w:color w:val="auto"/>
          <w:szCs w:val="22"/>
          <w:lang w:val="fr-FR"/>
        </w:rPr>
      </w:pPr>
      <w:r w:rsidRPr="0074143F">
        <w:rPr>
          <w:rFonts w:ascii="Courier New" w:hAnsi="Courier New" w:cs="Courier New"/>
          <w:noProof/>
          <w:color w:val="auto"/>
          <w:szCs w:val="22"/>
          <w:lang w:val="fr-FR"/>
        </w:rPr>
        <w:t>UNI EN 10248-1, UNI EN 10248-2, UNI EN 10249-1, UNI EN 10249-2.</w:t>
      </w:r>
    </w:p>
    <w:p w:rsidR="00D412EB" w:rsidRPr="0074143F" w:rsidRDefault="00D412EB" w:rsidP="00D412EB">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Nel caso siano utilizzati sezioni tubolari esse dovranno essere conformi alle norme UNI EN10219-1 e UNI EN10219-2.</w:t>
      </w:r>
    </w:p>
    <w:p w:rsidR="00D412EB" w:rsidRPr="0074143F" w:rsidRDefault="00D412EB" w:rsidP="00D412EB">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Qualora sia richiesta la impermeabilità del giunto di accoppiamento, l’ Appaltatore dovrà fornire tutti i dettagli tecnici relativi al sigillante utilizzato. In particolare dovrà dimostrare che il materiale utilizzato non viene danneggiato nella fase di accoppiamento degli elementi sia che non è affetto da deteriomento a lungo termine, precisandone eventualmente i valori garantiti di durata.</w:t>
      </w:r>
    </w:p>
    <w:p w:rsidR="00D412EB" w:rsidRPr="0074143F" w:rsidRDefault="00D412EB" w:rsidP="00E621B7">
      <w:pPr>
        <w:pStyle w:val="Corpotesto"/>
        <w:spacing w:after="0"/>
        <w:rPr>
          <w:rFonts w:ascii="Courier New" w:hAnsi="Courier New" w:cs="Courier New"/>
          <w:noProof/>
          <w:color w:val="auto"/>
          <w:szCs w:val="22"/>
          <w:lang w:val="it-IT"/>
        </w:rPr>
      </w:pPr>
    </w:p>
    <w:p w:rsidR="000C0823" w:rsidRPr="0074143F" w:rsidRDefault="0078408C"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10" w:name="_Toc410144269"/>
      <w:r w:rsidR="000C0823" w:rsidRPr="0074143F">
        <w:rPr>
          <w:rFonts w:ascii="Courier New" w:hAnsi="Courier New" w:cs="Courier New"/>
          <w:sz w:val="22"/>
          <w:szCs w:val="22"/>
        </w:rPr>
        <w:lastRenderedPageBreak/>
        <w:t>Armatur</w:t>
      </w:r>
      <w:r w:rsidR="00D412EB" w:rsidRPr="0074143F">
        <w:rPr>
          <w:rFonts w:ascii="Courier New" w:hAnsi="Courier New" w:cs="Courier New"/>
          <w:sz w:val="22"/>
          <w:szCs w:val="22"/>
        </w:rPr>
        <w:t>a</w:t>
      </w:r>
      <w:r w:rsidR="000C0823" w:rsidRPr="0074143F">
        <w:rPr>
          <w:rFonts w:ascii="Courier New" w:hAnsi="Courier New" w:cs="Courier New"/>
          <w:sz w:val="22"/>
          <w:szCs w:val="22"/>
        </w:rPr>
        <w:t xml:space="preserve"> di micropali</w:t>
      </w:r>
      <w:r w:rsidR="00DC2C45" w:rsidRPr="0074143F">
        <w:rPr>
          <w:rFonts w:ascii="Courier New" w:hAnsi="Courier New" w:cs="Courier New"/>
          <w:sz w:val="22"/>
          <w:szCs w:val="22"/>
        </w:rPr>
        <w:t>, infilaggi</w:t>
      </w:r>
      <w:r w:rsidR="002161E7" w:rsidRPr="0074143F">
        <w:rPr>
          <w:rFonts w:ascii="Courier New" w:hAnsi="Courier New" w:cs="Courier New"/>
          <w:sz w:val="22"/>
          <w:szCs w:val="22"/>
        </w:rPr>
        <w:t xml:space="preserve"> e jet-grouting</w:t>
      </w:r>
      <w:bookmarkEnd w:id="110"/>
    </w:p>
    <w:p w:rsidR="000C0823" w:rsidRPr="0074143F" w:rsidRDefault="000C0823" w:rsidP="000C0823">
      <w:pPr>
        <w:pStyle w:val="Titolo3"/>
        <w:rPr>
          <w:rFonts w:ascii="Courier New" w:hAnsi="Courier New" w:cs="Courier New"/>
          <w:noProof/>
          <w:szCs w:val="22"/>
        </w:rPr>
      </w:pPr>
      <w:bookmarkStart w:id="111" w:name="_Toc410144270"/>
      <w:r w:rsidRPr="0074143F">
        <w:rPr>
          <w:rFonts w:ascii="Courier New" w:hAnsi="Courier New" w:cs="Courier New"/>
          <w:noProof/>
          <w:szCs w:val="22"/>
        </w:rPr>
        <w:t>Tubi in acciaio</w:t>
      </w:r>
      <w:r w:rsidR="002161E7" w:rsidRPr="0074143F">
        <w:rPr>
          <w:rFonts w:ascii="Courier New" w:hAnsi="Courier New" w:cs="Courier New"/>
          <w:noProof/>
          <w:szCs w:val="22"/>
        </w:rPr>
        <w:t xml:space="preserve"> per micropali</w:t>
      </w:r>
      <w:r w:rsidR="00DC2C45" w:rsidRPr="0074143F">
        <w:rPr>
          <w:rFonts w:ascii="Courier New" w:hAnsi="Courier New" w:cs="Courier New"/>
          <w:noProof/>
          <w:szCs w:val="22"/>
        </w:rPr>
        <w:t xml:space="preserve"> e infilaggi</w:t>
      </w:r>
      <w:bookmarkEnd w:id="111"/>
    </w:p>
    <w:p w:rsidR="000C0823" w:rsidRPr="0074143F" w:rsidRDefault="000C0823" w:rsidP="000C0823">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L’armatura tubolare sarà costituita da:</w:t>
      </w:r>
    </w:p>
    <w:p w:rsidR="000C0823" w:rsidRPr="0074143F" w:rsidRDefault="000C0823" w:rsidP="00697F37">
      <w:pPr>
        <w:pStyle w:val="Corpotesto"/>
        <w:numPr>
          <w:ilvl w:val="0"/>
          <w:numId w:val="138"/>
        </w:numPr>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profilati cavi finiti a caldo (senza saldatura), conformi alla norma UNI EN 10210-1</w:t>
      </w:r>
    </w:p>
    <w:p w:rsidR="000C0823" w:rsidRPr="0074143F" w:rsidRDefault="000C0823" w:rsidP="000C0823">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tubi dovranno essere del tipo senza saldature, con giunzioni a mezzo di manicotto filettato esterno. Le caratteristiche delle giunzioni (filettatura, lunghezza, sezioni utili) dovranno consentire una trazione ammissibile pari almeno all'80% carico ammissibile a compressione. L’Appaltatore dovrà eseguire un prelievo di tubazione giuntata, per ogni fornitura omogenea, in modo da poter effettuare le prove di verifica a trazione.</w:t>
      </w:r>
    </w:p>
    <w:p w:rsidR="002161E7" w:rsidRPr="0074143F" w:rsidRDefault="002161E7" w:rsidP="002161E7">
      <w:pPr>
        <w:pStyle w:val="Titolo3"/>
        <w:rPr>
          <w:rFonts w:ascii="Courier New" w:hAnsi="Courier New" w:cs="Courier New"/>
          <w:noProof/>
          <w:szCs w:val="22"/>
        </w:rPr>
      </w:pPr>
      <w:bookmarkStart w:id="112" w:name="_Toc410144271"/>
      <w:r w:rsidRPr="0074143F">
        <w:rPr>
          <w:rFonts w:ascii="Courier New" w:hAnsi="Courier New" w:cs="Courier New"/>
          <w:noProof/>
          <w:szCs w:val="22"/>
        </w:rPr>
        <w:t>Tubi in acciaio per jet-grouting</w:t>
      </w:r>
      <w:bookmarkEnd w:id="112"/>
    </w:p>
    <w:p w:rsidR="002161E7" w:rsidRPr="0074143F" w:rsidRDefault="002161E7" w:rsidP="002161E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L’armatura tubolare sarà costituita da:</w:t>
      </w:r>
    </w:p>
    <w:p w:rsidR="002161E7" w:rsidRPr="0074143F" w:rsidRDefault="002161E7" w:rsidP="00697F37">
      <w:pPr>
        <w:pStyle w:val="Corpotesto"/>
        <w:numPr>
          <w:ilvl w:val="0"/>
          <w:numId w:val="138"/>
        </w:numPr>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profilati cavi finiti a caldo (senza saldatura), conformi alla norma UNI EN 10210-1</w:t>
      </w:r>
    </w:p>
    <w:p w:rsidR="002161E7" w:rsidRPr="0074143F" w:rsidRDefault="002161E7" w:rsidP="002161E7">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tubi dovranno essere del tipo senza saldature, con giunzioni a mezzo filettatura interna. Le caratteristiche delle giunzioni (filettatura, lunghezza, sezioni utili) dovranno consentire una trazione ammissibile pari almeno al 70% carico ammissibile a compressione. L’Appaltatore dovrà eseguire un prelievo di tubazione giuntata, per ogni fornitura omogenea, in modo da poter effettuare le prove di verifica a trazione.</w:t>
      </w:r>
    </w:p>
    <w:p w:rsidR="000C0823" w:rsidRPr="0074143F" w:rsidRDefault="000C0823" w:rsidP="000C0823">
      <w:pPr>
        <w:pStyle w:val="Titolo3"/>
        <w:rPr>
          <w:rFonts w:ascii="Courier New" w:hAnsi="Courier New" w:cs="Courier New"/>
          <w:noProof/>
          <w:szCs w:val="22"/>
        </w:rPr>
      </w:pPr>
      <w:bookmarkStart w:id="113" w:name="_Toc410144272"/>
      <w:r w:rsidRPr="0074143F">
        <w:rPr>
          <w:rFonts w:ascii="Courier New" w:hAnsi="Courier New" w:cs="Courier New"/>
          <w:noProof/>
          <w:szCs w:val="22"/>
        </w:rPr>
        <w:t>Profilati in acciaio</w:t>
      </w:r>
      <w:r w:rsidR="00DC2C45" w:rsidRPr="0074143F">
        <w:rPr>
          <w:rFonts w:ascii="Courier New" w:hAnsi="Courier New" w:cs="Courier New"/>
          <w:noProof/>
          <w:szCs w:val="22"/>
        </w:rPr>
        <w:t xml:space="preserve"> per micropali</w:t>
      </w:r>
      <w:r w:rsidR="003200B6" w:rsidRPr="0074143F">
        <w:rPr>
          <w:rFonts w:ascii="Courier New" w:hAnsi="Courier New" w:cs="Courier New"/>
          <w:noProof/>
          <w:szCs w:val="22"/>
        </w:rPr>
        <w:t xml:space="preserve"> e jet-grouting</w:t>
      </w:r>
      <w:bookmarkEnd w:id="113"/>
    </w:p>
    <w:p w:rsidR="000C0823" w:rsidRPr="0074143F" w:rsidRDefault="000C0823" w:rsidP="000C0823">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caratteristiche geometriche e meccaniche dei profilati dovranno essere conformi a quanto prescritto nei disegni di </w:t>
      </w:r>
      <w:r w:rsidR="00996FB2" w:rsidRPr="0074143F">
        <w:rPr>
          <w:rFonts w:ascii="Courier New" w:hAnsi="Courier New" w:cs="Courier New"/>
          <w:noProof/>
          <w:color w:val="auto"/>
          <w:szCs w:val="22"/>
          <w:lang w:val="it-IT"/>
        </w:rPr>
        <w:t>Progetto</w:t>
      </w:r>
      <w:r w:rsidRPr="0074143F">
        <w:rPr>
          <w:rFonts w:ascii="Courier New" w:hAnsi="Courier New" w:cs="Courier New"/>
          <w:noProof/>
          <w:color w:val="auto"/>
          <w:szCs w:val="22"/>
          <w:lang w:val="it-IT"/>
        </w:rPr>
        <w:t>.</w:t>
      </w:r>
      <w:r w:rsidR="003429C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Di norma i profilati dovranno essere costituiti da elementi unici. Saranno ammesse giunzioni saldate, realizzate con l'impiego di adeguati fazzoletti laterali, nel caso di lunghezze superiori ai valori degli standard commerciali (12 ÷ 14m).</w:t>
      </w:r>
    </w:p>
    <w:p w:rsidR="00D449A5" w:rsidRPr="0074143F" w:rsidRDefault="00D449A5" w:rsidP="000C0823">
      <w:pPr>
        <w:pStyle w:val="Corpotesto"/>
        <w:spacing w:after="0"/>
        <w:rPr>
          <w:rFonts w:ascii="Courier New" w:hAnsi="Courier New" w:cs="Courier New"/>
          <w:noProof/>
          <w:color w:val="auto"/>
          <w:szCs w:val="22"/>
          <w:lang w:val="it-IT"/>
        </w:rPr>
      </w:pPr>
    </w:p>
    <w:p w:rsidR="00D449A5" w:rsidRPr="0074143F" w:rsidRDefault="0078408C"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14" w:name="_Toc410144273"/>
      <w:r w:rsidR="00D449A5" w:rsidRPr="0074143F">
        <w:rPr>
          <w:rFonts w:ascii="Courier New" w:hAnsi="Courier New" w:cs="Courier New"/>
          <w:sz w:val="22"/>
          <w:szCs w:val="22"/>
        </w:rPr>
        <w:lastRenderedPageBreak/>
        <w:t>Centine metalliche per pozzi o gallerie</w:t>
      </w:r>
      <w:bookmarkEnd w:id="114"/>
    </w:p>
    <w:p w:rsidR="00D449A5" w:rsidRPr="0074143F" w:rsidRDefault="00D449A5" w:rsidP="00D449A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centine in acciaio profilato a doppio T dovranno essere in acciaio di tipo </w:t>
      </w:r>
      <w:r w:rsidR="00544B69" w:rsidRPr="0074143F">
        <w:rPr>
          <w:rFonts w:ascii="Courier New" w:hAnsi="Courier New" w:cs="Courier New"/>
          <w:noProof/>
          <w:color w:val="auto"/>
          <w:szCs w:val="22"/>
          <w:lang w:val="it-IT"/>
        </w:rPr>
        <w:t>S235</w:t>
      </w:r>
      <w:r w:rsidRPr="0074143F">
        <w:rPr>
          <w:rFonts w:ascii="Courier New" w:hAnsi="Courier New" w:cs="Courier New"/>
          <w:noProof/>
          <w:color w:val="auto"/>
          <w:szCs w:val="22"/>
          <w:lang w:val="it-IT"/>
        </w:rPr>
        <w:t xml:space="preserve"> o superiore</w:t>
      </w:r>
      <w:r w:rsidR="003429C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Le centine in acciaio reticolare dovranno essere costituite, qualora non indicato diversamente nel </w:t>
      </w:r>
      <w:r w:rsidR="00996FB2" w:rsidRPr="0074143F">
        <w:rPr>
          <w:rFonts w:ascii="Courier New" w:hAnsi="Courier New" w:cs="Courier New"/>
          <w:noProof/>
          <w:color w:val="auto"/>
          <w:szCs w:val="22"/>
          <w:lang w:val="it-IT"/>
        </w:rPr>
        <w:t>Progetto</w:t>
      </w:r>
      <w:r w:rsidRPr="0074143F">
        <w:rPr>
          <w:rFonts w:ascii="Courier New" w:hAnsi="Courier New" w:cs="Courier New"/>
          <w:noProof/>
          <w:color w:val="auto"/>
          <w:szCs w:val="22"/>
          <w:lang w:val="it-IT"/>
        </w:rPr>
        <w:t xml:space="preserve">, da barre d’acciaio del tipo </w:t>
      </w:r>
      <w:r w:rsidR="00544B69" w:rsidRPr="0074143F">
        <w:rPr>
          <w:rFonts w:ascii="Courier New" w:hAnsi="Courier New" w:cs="Courier New"/>
          <w:noProof/>
          <w:color w:val="auto"/>
          <w:szCs w:val="22"/>
          <w:lang w:val="it-IT"/>
        </w:rPr>
        <w:t>B450C</w:t>
      </w:r>
      <w:r w:rsidRPr="0074143F">
        <w:rPr>
          <w:rFonts w:ascii="Courier New" w:hAnsi="Courier New" w:cs="Courier New"/>
          <w:noProof/>
          <w:color w:val="auto"/>
          <w:szCs w:val="22"/>
          <w:lang w:val="it-IT"/>
        </w:rPr>
        <w:t>.</w:t>
      </w:r>
    </w:p>
    <w:p w:rsidR="00D449A5" w:rsidRPr="0074143F" w:rsidRDefault="00D449A5" w:rsidP="00D449A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lamiere dovranno essere in acciaio di qualità non inferiore al tipo </w:t>
      </w:r>
      <w:r w:rsidR="00544B69" w:rsidRPr="0074143F">
        <w:rPr>
          <w:rFonts w:ascii="Courier New" w:hAnsi="Courier New" w:cs="Courier New"/>
          <w:noProof/>
          <w:color w:val="auto"/>
          <w:szCs w:val="22"/>
          <w:lang w:val="it-IT"/>
        </w:rPr>
        <w:t>S235</w:t>
      </w:r>
      <w:r w:rsidRPr="0074143F">
        <w:rPr>
          <w:rFonts w:ascii="Courier New" w:hAnsi="Courier New" w:cs="Courier New"/>
          <w:noProof/>
          <w:color w:val="auto"/>
          <w:szCs w:val="22"/>
          <w:lang w:val="it-IT"/>
        </w:rPr>
        <w:t xml:space="preserve">, UNI </w:t>
      </w:r>
      <w:r w:rsidR="00544B69" w:rsidRPr="0074143F">
        <w:rPr>
          <w:rFonts w:ascii="Courier New" w:hAnsi="Courier New" w:cs="Courier New"/>
          <w:noProof/>
          <w:color w:val="auto"/>
          <w:szCs w:val="22"/>
          <w:lang w:val="it-IT"/>
        </w:rPr>
        <w:t>1</w:t>
      </w:r>
      <w:r w:rsidR="00BD745F" w:rsidRPr="0074143F">
        <w:rPr>
          <w:rFonts w:ascii="Courier New" w:hAnsi="Courier New" w:cs="Courier New"/>
          <w:noProof/>
          <w:color w:val="auto"/>
          <w:szCs w:val="22"/>
          <w:lang w:val="it-IT"/>
        </w:rPr>
        <w:t>0025</w:t>
      </w:r>
      <w:r w:rsidR="003429CA" w:rsidRPr="0074143F">
        <w:rPr>
          <w:rFonts w:ascii="Courier New" w:hAnsi="Courier New" w:cs="Courier New"/>
          <w:noProof/>
          <w:color w:val="auto"/>
          <w:szCs w:val="22"/>
          <w:lang w:val="it-IT"/>
        </w:rPr>
        <w:t>.</w:t>
      </w:r>
    </w:p>
    <w:p w:rsidR="00D449A5" w:rsidRPr="0074143F" w:rsidRDefault="00D449A5" w:rsidP="00D449A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 bulloni dovranno essere di classe non inferiore alla 8.8-UNI </w:t>
      </w:r>
      <w:r w:rsidR="00813BFC" w:rsidRPr="0074143F">
        <w:rPr>
          <w:rFonts w:ascii="Courier New" w:hAnsi="Courier New" w:cs="Courier New"/>
          <w:noProof/>
          <w:color w:val="auto"/>
          <w:szCs w:val="22"/>
          <w:lang w:val="it-IT"/>
        </w:rPr>
        <w:t>898</w:t>
      </w:r>
      <w:r w:rsidR="002340FE" w:rsidRPr="0074143F">
        <w:rPr>
          <w:rFonts w:ascii="Courier New" w:hAnsi="Courier New" w:cs="Courier New"/>
          <w:noProof/>
          <w:color w:val="auto"/>
          <w:szCs w:val="22"/>
          <w:lang w:val="it-IT"/>
        </w:rPr>
        <w:t>-1</w:t>
      </w:r>
      <w:r w:rsidRPr="0074143F">
        <w:rPr>
          <w:rFonts w:ascii="Courier New" w:hAnsi="Courier New" w:cs="Courier New"/>
          <w:noProof/>
          <w:color w:val="auto"/>
          <w:szCs w:val="22"/>
          <w:lang w:val="it-IT"/>
        </w:rPr>
        <w:t>.</w:t>
      </w:r>
    </w:p>
    <w:p w:rsidR="00D449A5" w:rsidRPr="0074143F" w:rsidRDefault="00D449A5" w:rsidP="000C0823">
      <w:pPr>
        <w:pStyle w:val="Corpotesto"/>
        <w:spacing w:after="0"/>
        <w:rPr>
          <w:rFonts w:ascii="Courier New" w:hAnsi="Courier New" w:cs="Courier New"/>
          <w:noProof/>
          <w:color w:val="auto"/>
          <w:szCs w:val="22"/>
          <w:lang w:val="it-IT"/>
        </w:rPr>
      </w:pPr>
    </w:p>
    <w:p w:rsidR="00AD1217" w:rsidRPr="0074143F" w:rsidRDefault="0078408C"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15" w:name="_Toc410144274"/>
      <w:r w:rsidR="00AD1217" w:rsidRPr="0074143F">
        <w:rPr>
          <w:rFonts w:ascii="Courier New" w:hAnsi="Courier New" w:cs="Courier New"/>
          <w:sz w:val="22"/>
          <w:szCs w:val="22"/>
        </w:rPr>
        <w:lastRenderedPageBreak/>
        <w:t>Trefoli per tiranti</w:t>
      </w:r>
      <w:bookmarkEnd w:id="115"/>
    </w:p>
    <w:p w:rsidR="002649BD" w:rsidRPr="0074143F" w:rsidRDefault="002649BD" w:rsidP="002649BD">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Gli acciai per armature da precompressione devono possedere proprietà meccaniche garantite dal produttore non inferiori a quelle di seguito riportate ed in conformità al D.M. in vigore (D.M. 14/01/2008): </w:t>
      </w:r>
    </w:p>
    <w:p w:rsidR="002B1D79" w:rsidRPr="0074143F" w:rsidRDefault="002B1D79" w:rsidP="002649BD">
      <w:pPr>
        <w:spacing w:line="360" w:lineRule="auto"/>
        <w:rPr>
          <w:rFonts w:ascii="Courier New" w:hAnsi="Courier New" w:cs="Courier New"/>
          <w:noProof/>
          <w:color w:val="auto"/>
          <w:szCs w:val="22"/>
          <w:lang w:val="it-IT"/>
        </w:rPr>
      </w:pPr>
    </w:p>
    <w:tbl>
      <w:tblPr>
        <w:tblW w:w="9747"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43" w:type="dxa"/>
          <w:right w:w="43" w:type="dxa"/>
        </w:tblCellMar>
        <w:tblLook w:val="0000"/>
      </w:tblPr>
      <w:tblGrid>
        <w:gridCol w:w="3622"/>
        <w:gridCol w:w="935"/>
        <w:gridCol w:w="867"/>
        <w:gridCol w:w="1010"/>
        <w:gridCol w:w="1762"/>
        <w:gridCol w:w="1551"/>
      </w:tblGrid>
      <w:tr w:rsidR="00811FD2" w:rsidRPr="0074143F">
        <w:trPr>
          <w:cantSplit/>
          <w:trHeight w:val="260"/>
          <w:jc w:val="center"/>
        </w:trPr>
        <w:tc>
          <w:tcPr>
            <w:tcW w:w="3622"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Tipo di acciaio</w:t>
            </w:r>
          </w:p>
        </w:tc>
        <w:tc>
          <w:tcPr>
            <w:tcW w:w="935"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Barre</w:t>
            </w:r>
          </w:p>
        </w:tc>
        <w:tc>
          <w:tcPr>
            <w:tcW w:w="867"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Fili</w:t>
            </w:r>
          </w:p>
        </w:tc>
        <w:tc>
          <w:tcPr>
            <w:tcW w:w="1010"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trefoli</w:t>
            </w:r>
          </w:p>
        </w:tc>
        <w:tc>
          <w:tcPr>
            <w:tcW w:w="1762"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trefoli a fili sagomati</w:t>
            </w:r>
          </w:p>
        </w:tc>
        <w:tc>
          <w:tcPr>
            <w:tcW w:w="1551"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 xml:space="preserve">Trecce </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rottura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ptk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1000</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1570</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1860</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1820</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1900</w:t>
            </w:r>
          </w:p>
        </w:tc>
      </w:tr>
      <w:tr w:rsidR="00811FD2" w:rsidRPr="0074143F">
        <w:trPr>
          <w:cantSplit/>
          <w:trHeight w:val="260"/>
          <w:jc w:val="center"/>
        </w:trPr>
        <w:tc>
          <w:tcPr>
            <w:tcW w:w="3622" w:type="dxa"/>
            <w:vAlign w:val="center"/>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allo 0.1% di deformazione residua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p(0.1)k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1420</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all’1% di deformazione totale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p(1)k</w:t>
            </w:r>
            <w:r w:rsidRPr="0074143F">
              <w:rPr>
                <w:rFonts w:ascii="Courier New" w:hAnsi="Courier New" w:cs="Courier New"/>
                <w:noProof/>
                <w:color w:val="auto"/>
                <w:szCs w:val="22"/>
                <w:lang w:val="it-IT"/>
              </w:rPr>
              <w:t xml:space="preserve"> (MPa)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1670</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1620</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1700</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snervamento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pyk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800</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Allungamento sotto carico massimo </w:t>
            </w:r>
            <w:r w:rsidRPr="0074143F">
              <w:rPr>
                <w:rFonts w:ascii="Courier New" w:hAnsi="Courier New" w:cs="Courier New"/>
                <w:b/>
                <w:noProof/>
                <w:color w:val="auto"/>
                <w:szCs w:val="22"/>
                <w:lang w:val="it-IT"/>
              </w:rPr>
              <w:t>A</w:t>
            </w:r>
            <w:r w:rsidRPr="0074143F">
              <w:rPr>
                <w:rFonts w:ascii="Courier New" w:hAnsi="Courier New" w:cs="Courier New"/>
                <w:b/>
                <w:noProof/>
                <w:color w:val="auto"/>
                <w:szCs w:val="22"/>
                <w:vertAlign w:val="subscript"/>
                <w:lang w:val="it-IT"/>
              </w:rPr>
              <w:t>gt</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r>
    </w:tbl>
    <w:p w:rsidR="002649BD" w:rsidRPr="0074143F" w:rsidRDefault="002649BD" w:rsidP="002649BD">
      <w:pPr>
        <w:spacing w:line="360" w:lineRule="auto"/>
        <w:rPr>
          <w:rFonts w:ascii="Courier New" w:hAnsi="Courier New" w:cs="Courier New"/>
          <w:noProof/>
          <w:color w:val="auto"/>
          <w:szCs w:val="22"/>
          <w:lang w:val="it-IT"/>
        </w:rPr>
      </w:pPr>
    </w:p>
    <w:p w:rsidR="002649BD" w:rsidRPr="0074143F" w:rsidRDefault="002649BD" w:rsidP="002649BD">
      <w:pPr>
        <w:spacing w:line="360" w:lineRule="auto"/>
        <w:rPr>
          <w:rFonts w:ascii="Courier New" w:hAnsi="Courier New" w:cs="Courier New"/>
          <w:noProof/>
          <w:color w:val="auto"/>
          <w:szCs w:val="22"/>
          <w:lang w:val="it-IT"/>
        </w:rPr>
      </w:pPr>
    </w:p>
    <w:p w:rsidR="002649BD" w:rsidRPr="0074143F" w:rsidRDefault="002649BD" w:rsidP="002649BD">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Il produttore dovrà controllare la composizione chimica e la struttura metallografia al fine di garantire le proprietà meccaniche prescritte.Si utilizzeranno trefoli </w:t>
      </w:r>
      <w:r w:rsidR="00C725B0" w:rsidRPr="0074143F">
        <w:rPr>
          <w:rFonts w:ascii="Courier New" w:hAnsi="Courier New" w:cs="Courier New"/>
          <w:noProof/>
          <w:color w:val="auto"/>
          <w:szCs w:val="22"/>
          <w:lang w:val="it-IT"/>
        </w:rPr>
        <w:fldChar w:fldCharType="begin"/>
      </w:r>
      <w:r w:rsidRPr="0074143F">
        <w:rPr>
          <w:rFonts w:ascii="Courier New" w:hAnsi="Courier New" w:cs="Courier New"/>
          <w:noProof/>
          <w:color w:val="auto"/>
          <w:szCs w:val="22"/>
          <w:lang w:val="it-IT"/>
        </w:rPr>
        <w:instrText>SYMBOL 70 \f "Symbol"</w:instrText>
      </w:r>
      <w:r w:rsidR="00C725B0" w:rsidRPr="0074143F">
        <w:rPr>
          <w:rFonts w:ascii="Courier New" w:hAnsi="Courier New" w:cs="Courier New"/>
          <w:noProof/>
          <w:color w:val="auto"/>
          <w:szCs w:val="22"/>
          <w:lang w:val="it-IT"/>
        </w:rPr>
        <w:fldChar w:fldCharType="end"/>
      </w:r>
      <w:r w:rsidRPr="0074143F">
        <w:rPr>
          <w:rFonts w:ascii="Courier New" w:hAnsi="Courier New" w:cs="Courier New"/>
          <w:noProof/>
          <w:color w:val="auto"/>
          <w:szCs w:val="22"/>
          <w:lang w:val="it-IT"/>
        </w:rPr>
        <w:t xml:space="preserve"> 6/10" in acciaio liscio.</w:t>
      </w:r>
    </w:p>
    <w:p w:rsidR="002649BD" w:rsidRPr="0074143F" w:rsidRDefault="002649BD" w:rsidP="002649BD">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Di conseguenza le tensioni ammissibili sono:</w:t>
      </w:r>
    </w:p>
    <w:p w:rsidR="002649BD" w:rsidRPr="0074143F" w:rsidRDefault="002649BD" w:rsidP="00697F37">
      <w:pPr>
        <w:pStyle w:val="Corpotesto"/>
        <w:numPr>
          <w:ilvl w:val="1"/>
          <w:numId w:val="108"/>
        </w:numPr>
        <w:spacing w:after="0"/>
        <w:ind w:hanging="1506"/>
        <w:rPr>
          <w:rFonts w:ascii="Courier New" w:hAnsi="Courier New" w:cs="Courier New"/>
          <w:noProof/>
          <w:color w:val="auto"/>
          <w:szCs w:val="22"/>
          <w:lang w:val="it-IT"/>
        </w:rPr>
      </w:pPr>
      <w:r w:rsidRPr="0074143F">
        <w:rPr>
          <w:rFonts w:ascii="Courier New" w:hAnsi="Courier New" w:cs="Courier New"/>
          <w:noProof/>
          <w:color w:val="auto"/>
          <w:szCs w:val="22"/>
          <w:lang w:val="it-IT"/>
        </w:rPr>
        <w:t>in esercizio</w:t>
      </w:r>
      <w:r w:rsidRPr="0074143F">
        <w:rPr>
          <w:rFonts w:ascii="Courier New" w:hAnsi="Courier New" w:cs="Courier New"/>
          <w:noProof/>
          <w:color w:val="auto"/>
          <w:szCs w:val="22"/>
          <w:lang w:val="it-IT"/>
        </w:rPr>
        <w:tab/>
        <w:t xml:space="preserve">: </w:t>
      </w:r>
      <w:r w:rsidR="00C725B0" w:rsidRPr="0074143F">
        <w:rPr>
          <w:rFonts w:ascii="Courier New" w:hAnsi="Courier New" w:cs="Courier New"/>
          <w:noProof/>
          <w:color w:val="auto"/>
          <w:szCs w:val="22"/>
          <w:lang w:val="it-IT"/>
        </w:rPr>
        <w:fldChar w:fldCharType="begin"/>
      </w:r>
      <w:r w:rsidRPr="0074143F">
        <w:rPr>
          <w:rFonts w:ascii="Courier New" w:hAnsi="Courier New" w:cs="Courier New"/>
          <w:noProof/>
          <w:color w:val="auto"/>
          <w:szCs w:val="22"/>
          <w:lang w:val="it-IT"/>
        </w:rPr>
        <w:instrText>SYMBOL 115 \f "Symbol"</w:instrText>
      </w:r>
      <w:r w:rsidR="00C725B0" w:rsidRPr="0074143F">
        <w:rPr>
          <w:rFonts w:ascii="Courier New" w:hAnsi="Courier New" w:cs="Courier New"/>
          <w:noProof/>
          <w:color w:val="auto"/>
          <w:szCs w:val="22"/>
          <w:lang w:val="it-IT"/>
        </w:rPr>
        <w:fldChar w:fldCharType="end"/>
      </w:r>
      <w:r w:rsidRPr="0074143F">
        <w:rPr>
          <w:rFonts w:ascii="Courier New" w:hAnsi="Courier New" w:cs="Courier New"/>
          <w:noProof/>
          <w:color w:val="auto"/>
          <w:szCs w:val="22"/>
          <w:lang w:val="it-IT"/>
        </w:rPr>
        <w:t xml:space="preserve">a </w:t>
      </w:r>
      <w:r w:rsidR="00C725B0" w:rsidRPr="0074143F">
        <w:rPr>
          <w:rFonts w:ascii="Courier New" w:hAnsi="Courier New" w:cs="Courier New"/>
          <w:noProof/>
          <w:color w:val="auto"/>
          <w:szCs w:val="22"/>
          <w:lang w:val="it-IT"/>
        </w:rPr>
        <w:fldChar w:fldCharType="begin"/>
      </w:r>
      <w:r w:rsidRPr="0074143F">
        <w:rPr>
          <w:rFonts w:ascii="Courier New" w:hAnsi="Courier New" w:cs="Courier New"/>
          <w:noProof/>
          <w:color w:val="auto"/>
          <w:szCs w:val="22"/>
          <w:lang w:val="it-IT"/>
        </w:rPr>
        <w:instrText>SYMBOL 163 \f "Symbol"</w:instrText>
      </w:r>
      <w:r w:rsidR="00C725B0" w:rsidRPr="0074143F">
        <w:rPr>
          <w:rFonts w:ascii="Courier New" w:hAnsi="Courier New" w:cs="Courier New"/>
          <w:noProof/>
          <w:color w:val="auto"/>
          <w:szCs w:val="22"/>
          <w:lang w:val="it-IT"/>
        </w:rPr>
        <w:fldChar w:fldCharType="end"/>
      </w:r>
      <w:r w:rsidRPr="0074143F">
        <w:rPr>
          <w:rFonts w:ascii="Courier New" w:hAnsi="Courier New" w:cs="Courier New"/>
          <w:noProof/>
          <w:color w:val="auto"/>
          <w:szCs w:val="22"/>
          <w:lang w:val="it-IT"/>
        </w:rPr>
        <w:t xml:space="preserve"> 0.6 fptk</w:t>
      </w:r>
    </w:p>
    <w:p w:rsidR="002649BD" w:rsidRPr="0074143F" w:rsidRDefault="002649BD" w:rsidP="00697F37">
      <w:pPr>
        <w:pStyle w:val="Corpotesto"/>
        <w:numPr>
          <w:ilvl w:val="1"/>
          <w:numId w:val="108"/>
        </w:numPr>
        <w:spacing w:after="0"/>
        <w:ind w:hanging="1506"/>
        <w:rPr>
          <w:rFonts w:ascii="Courier New" w:hAnsi="Courier New" w:cs="Courier New"/>
          <w:noProof/>
          <w:color w:val="auto"/>
          <w:szCs w:val="22"/>
          <w:lang w:val="it-IT"/>
        </w:rPr>
      </w:pPr>
      <w:r w:rsidRPr="0074143F">
        <w:rPr>
          <w:rFonts w:ascii="Courier New" w:hAnsi="Courier New" w:cs="Courier New"/>
          <w:noProof/>
          <w:color w:val="auto"/>
          <w:szCs w:val="22"/>
          <w:lang w:val="it-IT"/>
        </w:rPr>
        <w:t>in fase provvisoria</w:t>
      </w:r>
      <w:r w:rsidRPr="0074143F">
        <w:rPr>
          <w:rFonts w:ascii="Courier New" w:hAnsi="Courier New" w:cs="Courier New"/>
          <w:noProof/>
          <w:color w:val="auto"/>
          <w:szCs w:val="22"/>
          <w:lang w:val="it-IT"/>
        </w:rPr>
        <w:tab/>
        <w:t xml:space="preserve">: </w:t>
      </w:r>
      <w:r w:rsidR="00C725B0" w:rsidRPr="0074143F">
        <w:rPr>
          <w:rFonts w:ascii="Courier New" w:hAnsi="Courier New" w:cs="Courier New"/>
          <w:noProof/>
          <w:color w:val="auto"/>
          <w:szCs w:val="22"/>
          <w:lang w:val="it-IT"/>
        </w:rPr>
        <w:fldChar w:fldCharType="begin"/>
      </w:r>
      <w:r w:rsidRPr="0074143F">
        <w:rPr>
          <w:rFonts w:ascii="Courier New" w:hAnsi="Courier New" w:cs="Courier New"/>
          <w:noProof/>
          <w:color w:val="auto"/>
          <w:szCs w:val="22"/>
          <w:lang w:val="it-IT"/>
        </w:rPr>
        <w:instrText>SYMBOL 115 \f "Symbol"</w:instrText>
      </w:r>
      <w:r w:rsidR="00C725B0" w:rsidRPr="0074143F">
        <w:rPr>
          <w:rFonts w:ascii="Courier New" w:hAnsi="Courier New" w:cs="Courier New"/>
          <w:noProof/>
          <w:color w:val="auto"/>
          <w:szCs w:val="22"/>
          <w:lang w:val="it-IT"/>
        </w:rPr>
        <w:fldChar w:fldCharType="end"/>
      </w:r>
      <w:r w:rsidRPr="0074143F">
        <w:rPr>
          <w:rFonts w:ascii="Courier New" w:hAnsi="Courier New" w:cs="Courier New"/>
          <w:noProof/>
          <w:color w:val="auto"/>
          <w:szCs w:val="22"/>
          <w:lang w:val="it-IT"/>
        </w:rPr>
        <w:t xml:space="preserve">ai </w:t>
      </w:r>
      <w:r w:rsidR="00C725B0" w:rsidRPr="0074143F">
        <w:rPr>
          <w:rFonts w:ascii="Courier New" w:hAnsi="Courier New" w:cs="Courier New"/>
          <w:noProof/>
          <w:color w:val="auto"/>
          <w:szCs w:val="22"/>
          <w:lang w:val="it-IT"/>
        </w:rPr>
        <w:fldChar w:fldCharType="begin"/>
      </w:r>
      <w:r w:rsidRPr="0074143F">
        <w:rPr>
          <w:rFonts w:ascii="Courier New" w:hAnsi="Courier New" w:cs="Courier New"/>
          <w:noProof/>
          <w:color w:val="auto"/>
          <w:szCs w:val="22"/>
          <w:lang w:val="it-IT"/>
        </w:rPr>
        <w:instrText>SYMBOL 163 \f "Symbol"</w:instrText>
      </w:r>
      <w:r w:rsidR="00C725B0" w:rsidRPr="0074143F">
        <w:rPr>
          <w:rFonts w:ascii="Courier New" w:hAnsi="Courier New" w:cs="Courier New"/>
          <w:noProof/>
          <w:color w:val="auto"/>
          <w:szCs w:val="22"/>
          <w:lang w:val="it-IT"/>
        </w:rPr>
        <w:fldChar w:fldCharType="end"/>
      </w:r>
      <w:r w:rsidRPr="0074143F">
        <w:rPr>
          <w:rFonts w:ascii="Courier New" w:hAnsi="Courier New" w:cs="Courier New"/>
          <w:noProof/>
          <w:color w:val="auto"/>
          <w:szCs w:val="22"/>
          <w:lang w:val="it-IT"/>
        </w:rPr>
        <w:t xml:space="preserve"> 0.85 fp(1)k</w:t>
      </w:r>
    </w:p>
    <w:p w:rsidR="00AD1217" w:rsidRPr="0074143F" w:rsidRDefault="00AD1217" w:rsidP="000C0823">
      <w:pPr>
        <w:pStyle w:val="Corpotesto"/>
        <w:spacing w:after="0"/>
        <w:rPr>
          <w:rFonts w:ascii="Courier New" w:hAnsi="Courier New" w:cs="Courier New"/>
          <w:noProof/>
          <w:color w:val="auto"/>
          <w:szCs w:val="22"/>
          <w:lang w:val="it-IT"/>
        </w:rPr>
      </w:pPr>
    </w:p>
    <w:p w:rsidR="00F81AE8" w:rsidRPr="0074143F" w:rsidRDefault="0078408C" w:rsidP="005C6ECA">
      <w:pPr>
        <w:pStyle w:val="Titolo2"/>
        <w:rPr>
          <w:rFonts w:ascii="Courier New" w:hAnsi="Courier New" w:cs="Courier New"/>
          <w:sz w:val="22"/>
          <w:szCs w:val="22"/>
        </w:rPr>
      </w:pPr>
      <w:bookmarkStart w:id="116" w:name="_Toc175363119"/>
      <w:r w:rsidRPr="0074143F">
        <w:rPr>
          <w:rFonts w:ascii="Courier New" w:hAnsi="Courier New" w:cs="Courier New"/>
          <w:sz w:val="22"/>
          <w:szCs w:val="22"/>
        </w:rPr>
        <w:br w:type="page"/>
      </w:r>
      <w:bookmarkStart w:id="117" w:name="_Toc410144275"/>
      <w:r w:rsidR="00F81AE8" w:rsidRPr="0074143F">
        <w:rPr>
          <w:rFonts w:ascii="Courier New" w:hAnsi="Courier New" w:cs="Courier New"/>
          <w:sz w:val="22"/>
          <w:szCs w:val="22"/>
        </w:rPr>
        <w:lastRenderedPageBreak/>
        <w:t>Fanghi bentonitici</w:t>
      </w:r>
      <w:bookmarkEnd w:id="116"/>
      <w:bookmarkEnd w:id="117"/>
    </w:p>
    <w:p w:rsidR="00F81AE8" w:rsidRPr="0074143F" w:rsidRDefault="00F81AE8" w:rsidP="00F81AE8">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fanghi bentonitici da impiegare negli scavi per l'esecuzione di diaframmi in c.a.</w:t>
      </w:r>
      <w:r w:rsidR="00D62F2A" w:rsidRPr="0074143F">
        <w:rPr>
          <w:rFonts w:ascii="Courier New" w:hAnsi="Courier New" w:cs="Courier New"/>
          <w:noProof/>
          <w:color w:val="auto"/>
          <w:szCs w:val="22"/>
          <w:lang w:val="it-IT"/>
        </w:rPr>
        <w:t xml:space="preserve"> e </w:t>
      </w:r>
      <w:r w:rsidRPr="0074143F">
        <w:rPr>
          <w:rFonts w:ascii="Courier New" w:hAnsi="Courier New" w:cs="Courier New"/>
          <w:noProof/>
          <w:color w:val="auto"/>
          <w:szCs w:val="22"/>
          <w:lang w:val="it-IT"/>
        </w:rPr>
        <w:t xml:space="preserve">nella realizzazione di perfori per l'esecuzione di pali trivellati, </w:t>
      </w:r>
      <w:r w:rsidR="00D62F2A" w:rsidRPr="0074143F">
        <w:rPr>
          <w:rFonts w:ascii="Courier New" w:hAnsi="Courier New" w:cs="Courier New"/>
          <w:noProof/>
          <w:color w:val="auto"/>
          <w:szCs w:val="22"/>
          <w:lang w:val="it-IT"/>
        </w:rPr>
        <w:t>s</w:t>
      </w:r>
      <w:r w:rsidRPr="0074143F">
        <w:rPr>
          <w:rFonts w:ascii="Courier New" w:hAnsi="Courier New" w:cs="Courier New"/>
          <w:noProof/>
          <w:color w:val="auto"/>
          <w:szCs w:val="22"/>
          <w:lang w:val="it-IT"/>
        </w:rPr>
        <w:t>aranno ottenuti miscelando, fino ad avere una soluzione finemente dispersa, i seguenti componenti:</w:t>
      </w:r>
    </w:p>
    <w:p w:rsidR="00F81AE8" w:rsidRPr="0074143F" w:rsidRDefault="00F81AE8" w:rsidP="00F81AE8">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acqua;</w:t>
      </w:r>
    </w:p>
    <w:p w:rsidR="00F81AE8" w:rsidRPr="0074143F" w:rsidRDefault="00F81AE8" w:rsidP="00F81AE8">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bentonite in polvere o in alternativa fanghi polimerici</w:t>
      </w:r>
    </w:p>
    <w:p w:rsidR="00F81AE8" w:rsidRPr="0074143F" w:rsidRDefault="00F81AE8" w:rsidP="00F81AE8">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additivi eventuali (disperdenti, sali tampone, ecc.).</w:t>
      </w:r>
    </w:p>
    <w:p w:rsidR="00F81AE8" w:rsidRPr="0074143F" w:rsidRDefault="00F81AE8" w:rsidP="00F81AE8">
      <w:pPr>
        <w:pStyle w:val="Titolo3"/>
        <w:numPr>
          <w:ilvl w:val="2"/>
          <w:numId w:val="2"/>
        </w:numPr>
        <w:rPr>
          <w:rFonts w:ascii="Courier New" w:hAnsi="Courier New" w:cs="Courier New"/>
          <w:noProof/>
          <w:color w:val="auto"/>
          <w:szCs w:val="22"/>
        </w:rPr>
      </w:pPr>
      <w:bookmarkStart w:id="118" w:name="_Toc175363121"/>
      <w:bookmarkStart w:id="119" w:name="_Toc410144276"/>
      <w:r w:rsidRPr="0074143F">
        <w:rPr>
          <w:rFonts w:ascii="Courier New" w:hAnsi="Courier New" w:cs="Courier New"/>
          <w:noProof/>
          <w:color w:val="auto"/>
          <w:szCs w:val="22"/>
        </w:rPr>
        <w:t>Normative di Riferimento</w:t>
      </w:r>
      <w:bookmarkEnd w:id="118"/>
      <w:bookmarkEnd w:id="119"/>
    </w:p>
    <w:p w:rsidR="00F81AE8" w:rsidRPr="0074143F" w:rsidRDefault="00F81AE8" w:rsidP="00697F37">
      <w:pPr>
        <w:pStyle w:val="Corpotesto"/>
        <w:numPr>
          <w:ilvl w:val="0"/>
          <w:numId w:val="96"/>
        </w:numPr>
        <w:spacing w:after="0"/>
        <w:rPr>
          <w:rFonts w:ascii="Courier New" w:hAnsi="Courier New" w:cs="Courier New"/>
          <w:noProof/>
          <w:color w:val="auto"/>
          <w:szCs w:val="22"/>
          <w:lang w:val="en-GB"/>
        </w:rPr>
      </w:pPr>
      <w:r w:rsidRPr="0074143F">
        <w:rPr>
          <w:rFonts w:ascii="Courier New" w:hAnsi="Courier New" w:cs="Courier New"/>
          <w:noProof/>
          <w:color w:val="auto"/>
          <w:szCs w:val="22"/>
          <w:lang w:val="en-GB"/>
        </w:rPr>
        <w:t xml:space="preserve">API American Petroleum Institute – Spec </w:t>
      </w:r>
      <w:smartTag w:uri="urn:schemas-microsoft-com:office:smarttags" w:element="metricconverter">
        <w:smartTagPr>
          <w:attr w:name="ProductID" w:val="13 A"/>
        </w:smartTagPr>
        <w:r w:rsidRPr="0074143F">
          <w:rPr>
            <w:rFonts w:ascii="Courier New" w:hAnsi="Courier New" w:cs="Courier New"/>
            <w:noProof/>
            <w:color w:val="auto"/>
            <w:szCs w:val="22"/>
            <w:lang w:val="en-GB"/>
          </w:rPr>
          <w:t>13 A</w:t>
        </w:r>
      </w:smartTag>
      <w:r w:rsidRPr="0074143F">
        <w:rPr>
          <w:rFonts w:ascii="Courier New" w:hAnsi="Courier New" w:cs="Courier New"/>
          <w:noProof/>
          <w:color w:val="auto"/>
          <w:szCs w:val="22"/>
          <w:lang w:val="en-GB"/>
        </w:rPr>
        <w:t xml:space="preserve"> Specification for Oil-Well Drilling Fluid Materials</w:t>
      </w:r>
    </w:p>
    <w:p w:rsidR="00F81AE8" w:rsidRPr="0074143F" w:rsidRDefault="00F81AE8" w:rsidP="00697F37">
      <w:pPr>
        <w:pStyle w:val="Corpotesto"/>
        <w:numPr>
          <w:ilvl w:val="0"/>
          <w:numId w:val="96"/>
        </w:numPr>
        <w:spacing w:after="0"/>
        <w:rPr>
          <w:rFonts w:ascii="Courier New" w:hAnsi="Courier New" w:cs="Courier New"/>
          <w:noProof/>
          <w:color w:val="auto"/>
          <w:szCs w:val="22"/>
          <w:lang w:val="en-GB"/>
        </w:rPr>
      </w:pPr>
      <w:r w:rsidRPr="0074143F">
        <w:rPr>
          <w:rFonts w:ascii="Courier New" w:hAnsi="Courier New" w:cs="Courier New"/>
          <w:noProof/>
          <w:color w:val="auto"/>
          <w:szCs w:val="22"/>
          <w:lang w:val="en-GB"/>
        </w:rPr>
        <w:t>API American Petroleum Institute – Spec RP 13 B Standard Pr</w:t>
      </w:r>
      <w:r w:rsidR="00925C8F" w:rsidRPr="0074143F">
        <w:rPr>
          <w:rFonts w:ascii="Courier New" w:hAnsi="Courier New" w:cs="Courier New"/>
          <w:noProof/>
          <w:color w:val="auto"/>
          <w:szCs w:val="22"/>
          <w:lang w:val="en-GB"/>
        </w:rPr>
        <w:t>o</w:t>
      </w:r>
      <w:r w:rsidRPr="0074143F">
        <w:rPr>
          <w:rFonts w:ascii="Courier New" w:hAnsi="Courier New" w:cs="Courier New"/>
          <w:noProof/>
          <w:color w:val="auto"/>
          <w:szCs w:val="22"/>
          <w:lang w:val="en-GB"/>
        </w:rPr>
        <w:t>cedure for Field Testing drilling Fluids</w:t>
      </w:r>
    </w:p>
    <w:p w:rsidR="00F81AE8" w:rsidRPr="0074143F" w:rsidRDefault="00F81AE8" w:rsidP="00F81AE8">
      <w:pPr>
        <w:pStyle w:val="Titolo3"/>
        <w:numPr>
          <w:ilvl w:val="2"/>
          <w:numId w:val="2"/>
        </w:numPr>
        <w:rPr>
          <w:rFonts w:ascii="Courier New" w:hAnsi="Courier New" w:cs="Courier New"/>
          <w:noProof/>
          <w:color w:val="auto"/>
          <w:szCs w:val="22"/>
        </w:rPr>
      </w:pPr>
      <w:bookmarkStart w:id="120" w:name="_Toc175363122"/>
      <w:bookmarkStart w:id="121" w:name="_Toc410144277"/>
      <w:r w:rsidRPr="0074143F">
        <w:rPr>
          <w:rFonts w:ascii="Courier New" w:hAnsi="Courier New" w:cs="Courier New"/>
          <w:noProof/>
          <w:color w:val="auto"/>
          <w:szCs w:val="22"/>
        </w:rPr>
        <w:t>Materiali</w:t>
      </w:r>
      <w:bookmarkEnd w:id="120"/>
      <w:bookmarkEnd w:id="121"/>
    </w:p>
    <w:p w:rsidR="00F81AE8" w:rsidRPr="0074143F" w:rsidRDefault="00F81AE8" w:rsidP="00F81AE8">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Viene lasciata all’ Appaltatore la facoltà di scelta del prodotto in funzione della metodologia di scavo e delle attrezzature disponibili.</w:t>
      </w:r>
      <w:r w:rsidR="003429C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La scelta del tipo di fango, avverrà anche in funzione delle caratteristiche chimico-fisiche del terreno di scavo e dell'acqua di falda. Per fango polimerico biodegradabile si intende un fluido di perforazione ad alta viscosità che muta spontaneamente le proprie caratteristiche nel tempo, riassumendo dopo pochi giorni le caratteristiche di viscosità proprie dell'acqua.</w:t>
      </w:r>
      <w:r w:rsidR="003429C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Per la produzione dei fanghi biodegradabili si utilizzeranno di norma prodotti a base di polisaccaridi vegetali, biopolimeri. Si sconsiglia l’impiego dei poliacrilammidi di sintesi se non per casi particolari. </w:t>
      </w:r>
      <w:r w:rsidR="003429CA"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Si riportano nella seguente tabella 1 i parametri caratteristici di riferimento di una bentonite da utilizzare nella preparazione di un fango di stabilizzazione: </w:t>
      </w:r>
    </w:p>
    <w:p w:rsidR="00F81AE8" w:rsidRPr="0074143F" w:rsidRDefault="00F81AE8" w:rsidP="00F81AE8">
      <w:pPr>
        <w:pStyle w:val="Corpotesto"/>
        <w:spacing w:after="0"/>
        <w:rPr>
          <w:rFonts w:ascii="Courier New" w:hAnsi="Courier New" w:cs="Courier New"/>
          <w:noProof/>
          <w:color w:val="auto"/>
          <w:szCs w:val="22"/>
          <w:lang w:val="it-IT"/>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2" w:type="dxa"/>
          <w:right w:w="42" w:type="dxa"/>
        </w:tblCellMar>
        <w:tblLook w:val="0000"/>
      </w:tblPr>
      <w:tblGrid>
        <w:gridCol w:w="5206"/>
        <w:gridCol w:w="1439"/>
      </w:tblGrid>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residui al passante di 63</w:t>
            </w:r>
            <w:r w:rsidRPr="0074143F">
              <w:rPr>
                <w:rFonts w:ascii="Courier New" w:hAnsi="Courier New" w:cs="Courier New"/>
                <w:noProof/>
                <w:color w:val="auto"/>
                <w:szCs w:val="22"/>
                <w:lang w:val="it-IT"/>
              </w:rPr>
              <w:sym w:font="Symbol" w:char="F06D"/>
            </w:r>
            <w:r w:rsidRPr="0074143F">
              <w:rPr>
                <w:rFonts w:ascii="Courier New" w:hAnsi="Courier New" w:cs="Courier New"/>
                <w:noProof/>
                <w:color w:val="auto"/>
                <w:szCs w:val="22"/>
                <w:lang w:val="it-IT"/>
              </w:rPr>
              <w:t xml:space="preserve">m </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&lt; 4%</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tenore di umidità:</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&lt; 15%</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Limite di liquidità:</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&gt; 300</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viscosità 1500÷1000 MARSH della sospensione al 6% in acqua distillata:</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&gt; 40s</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decantazione della sospensione al 6% in 24 h:</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&lt; 2%</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Acqua "libera" separata per pressofiltrazione di 450 cm³ della sospensione al 6% in 30 min alla pressione di 0,7 MPa:</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position w:val="6"/>
                <w:szCs w:val="22"/>
                <w:lang w:val="it-IT"/>
              </w:rPr>
            </w:pPr>
            <w:r w:rsidRPr="0074143F">
              <w:rPr>
                <w:rFonts w:ascii="Courier New" w:hAnsi="Courier New" w:cs="Courier New"/>
                <w:noProof/>
                <w:color w:val="auto"/>
                <w:szCs w:val="22"/>
                <w:lang w:val="it-IT"/>
              </w:rPr>
              <w:t>&lt; 18 cm³</w:t>
            </w:r>
          </w:p>
        </w:tc>
      </w:tr>
      <w:tr w:rsidR="00860288" w:rsidRPr="0074143F">
        <w:trPr>
          <w:cantSplit/>
          <w:trHeight w:val="240"/>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pH dell'acqua filtrata:</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&gt; 7 &lt; 9</w:t>
            </w:r>
          </w:p>
        </w:tc>
      </w:tr>
      <w:tr w:rsidR="00860288" w:rsidRPr="0074143F">
        <w:trPr>
          <w:cantSplit/>
          <w:trHeight w:val="68"/>
          <w:jc w:val="center"/>
        </w:trPr>
        <w:tc>
          <w:tcPr>
            <w:tcW w:w="5206" w:type="dxa"/>
          </w:tcPr>
          <w:p w:rsidR="00860288" w:rsidRPr="0074143F" w:rsidRDefault="00860288" w:rsidP="00F81AE8">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spessore del pannello di fango "cake" sul filtro della filtro pressa:</w:t>
            </w:r>
          </w:p>
        </w:tc>
        <w:tc>
          <w:tcPr>
            <w:tcW w:w="1439" w:type="dxa"/>
            <w:vAlign w:val="center"/>
          </w:tcPr>
          <w:p w:rsidR="00860288" w:rsidRPr="0074143F" w:rsidRDefault="00860288" w:rsidP="00860288">
            <w:pPr>
              <w:pStyle w:val="Corpotesto"/>
              <w:spacing w:after="0" w:line="240" w:lineRule="auto"/>
              <w:jc w:val="center"/>
              <w:rPr>
                <w:rFonts w:ascii="Courier New" w:hAnsi="Courier New" w:cs="Courier New"/>
                <w:noProof/>
                <w:color w:val="auto"/>
                <w:szCs w:val="22"/>
                <w:lang w:val="it-IT"/>
              </w:rPr>
            </w:pPr>
            <w:smartTag w:uri="urn:schemas-microsoft-com:office:smarttags" w:element="metricconverter">
              <w:smartTagPr>
                <w:attr w:name="ProductID" w:val="2,5 mm"/>
              </w:smartTagPr>
              <w:r w:rsidRPr="0074143F">
                <w:rPr>
                  <w:rFonts w:ascii="Courier New" w:hAnsi="Courier New" w:cs="Courier New"/>
                  <w:noProof/>
                  <w:color w:val="auto"/>
                  <w:szCs w:val="22"/>
                  <w:lang w:val="it-IT"/>
                </w:rPr>
                <w:t>2,5 mm</w:t>
              </w:r>
            </w:smartTag>
          </w:p>
        </w:tc>
      </w:tr>
    </w:tbl>
    <w:p w:rsidR="00F81AE8" w:rsidRPr="0074143F" w:rsidRDefault="00F81AE8" w:rsidP="0078408C">
      <w:pPr>
        <w:pStyle w:val="Corpotesto"/>
        <w:spacing w:after="0"/>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Tabella 1</w:t>
      </w:r>
    </w:p>
    <w:p w:rsidR="00F81AE8" w:rsidRPr="0074143F" w:rsidRDefault="00F81AE8" w:rsidP="00E621B7">
      <w:pPr>
        <w:pStyle w:val="Corpotesto"/>
        <w:spacing w:after="0"/>
        <w:rPr>
          <w:rFonts w:ascii="Courier New" w:hAnsi="Courier New" w:cs="Courier New"/>
          <w:noProof/>
          <w:color w:val="auto"/>
          <w:szCs w:val="22"/>
          <w:lang w:val="it-IT"/>
        </w:rPr>
      </w:pPr>
    </w:p>
    <w:p w:rsidR="00C80B97" w:rsidRPr="0074143F" w:rsidRDefault="0078408C" w:rsidP="005C6ECA">
      <w:pPr>
        <w:pStyle w:val="Titolo2"/>
        <w:rPr>
          <w:rFonts w:ascii="Courier New" w:hAnsi="Courier New" w:cs="Courier New"/>
          <w:sz w:val="22"/>
          <w:szCs w:val="22"/>
        </w:rPr>
      </w:pPr>
      <w:bookmarkStart w:id="122" w:name="_Toc175362919"/>
      <w:r w:rsidRPr="0074143F">
        <w:rPr>
          <w:rFonts w:ascii="Courier New" w:hAnsi="Courier New" w:cs="Courier New"/>
          <w:sz w:val="22"/>
          <w:szCs w:val="22"/>
        </w:rPr>
        <w:br w:type="page"/>
      </w:r>
      <w:bookmarkStart w:id="123" w:name="_Toc410144278"/>
      <w:r w:rsidR="00C80B97" w:rsidRPr="0074143F">
        <w:rPr>
          <w:rFonts w:ascii="Courier New" w:hAnsi="Courier New" w:cs="Courier New"/>
          <w:sz w:val="22"/>
          <w:szCs w:val="22"/>
        </w:rPr>
        <w:lastRenderedPageBreak/>
        <w:t>Geotessili</w:t>
      </w:r>
      <w:bookmarkEnd w:id="122"/>
      <w:bookmarkEnd w:id="123"/>
    </w:p>
    <w:p w:rsidR="00C80B97" w:rsidRPr="0074143F" w:rsidRDefault="00C80B9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Sono costituiti da geotessile nontessuto e geotessile tessuto.</w:t>
      </w:r>
      <w:r w:rsidR="00E96F76" w:rsidRPr="0074143F">
        <w:rPr>
          <w:rFonts w:ascii="Courier New" w:hAnsi="Courier New" w:cs="Courier New"/>
          <w:noProof/>
          <w:color w:val="auto"/>
          <w:szCs w:val="22"/>
          <w:lang w:val="it-IT"/>
        </w:rPr>
        <w:t xml:space="preserve"> Le caratteristiche fisico-chimiche dei materiali vengono descritte nei singoli capitoli delle “Norme per l’esecuzione dei lavori”.</w:t>
      </w:r>
    </w:p>
    <w:p w:rsidR="00D62F2A" w:rsidRPr="0074143F" w:rsidRDefault="00D62F2A" w:rsidP="00D62F2A">
      <w:pPr>
        <w:pStyle w:val="Titolo3"/>
        <w:rPr>
          <w:rFonts w:ascii="Courier New" w:hAnsi="Courier New" w:cs="Courier New"/>
          <w:noProof/>
          <w:szCs w:val="22"/>
        </w:rPr>
      </w:pPr>
      <w:bookmarkStart w:id="124" w:name="_Toc410144279"/>
      <w:r w:rsidRPr="0074143F">
        <w:rPr>
          <w:rFonts w:ascii="Courier New" w:hAnsi="Courier New" w:cs="Courier New"/>
          <w:noProof/>
          <w:szCs w:val="22"/>
        </w:rPr>
        <w:t>Geotessili non tessuti</w:t>
      </w:r>
      <w:bookmarkEnd w:id="124"/>
    </w:p>
    <w:p w:rsidR="00C80B97" w:rsidRPr="0074143F" w:rsidRDefault="00C80B9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 geotessili nontessuti dovranno essere ottenuti da fibre poliolefiniche (polipropilene e/o polietilene) o poliestere (con esclusione di fibre riciclate), agglomerate mediante sistema di agugliatura meccanica, termofusione, termocalandratura e termolegatura stabilizzate ai raggi UV, con esclusione di collanti, resine, additivi chimici. I geotessili nontessuti possono essere a filo continuo, quando il filamento ha lunghezza teoricamente illimitata, a fiocco, quando il filamento viene tagliato prima della cardatura. </w:t>
      </w:r>
    </w:p>
    <w:p w:rsidR="00D62F2A" w:rsidRPr="0074143F" w:rsidRDefault="00D62F2A" w:rsidP="00D62F2A">
      <w:pPr>
        <w:pStyle w:val="Titolo3"/>
        <w:rPr>
          <w:rFonts w:ascii="Courier New" w:hAnsi="Courier New" w:cs="Courier New"/>
          <w:noProof/>
          <w:szCs w:val="22"/>
        </w:rPr>
      </w:pPr>
      <w:bookmarkStart w:id="125" w:name="_Toc410144280"/>
      <w:r w:rsidRPr="0074143F">
        <w:rPr>
          <w:rFonts w:ascii="Courier New" w:hAnsi="Courier New" w:cs="Courier New"/>
          <w:noProof/>
          <w:szCs w:val="22"/>
        </w:rPr>
        <w:t>Geotessili tessuti</w:t>
      </w:r>
      <w:bookmarkEnd w:id="125"/>
    </w:p>
    <w:p w:rsidR="00C24A9C" w:rsidRPr="0074143F" w:rsidRDefault="00C80B9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geotessili tessuti devono essere prodotti con la tecniche della tessitura industriale a trama e ordito, con filati o bandelle in polipropilene o poliestere, stabilizzate ai raggi UV, con l’esclusione di materia prima riciclata.</w:t>
      </w:r>
    </w:p>
    <w:p w:rsidR="00C80B97" w:rsidRPr="0074143F" w:rsidRDefault="00C80B9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Dovranno essere forniti in rotoli di larghezza la più ampia possibile in relazione alle modalità di impiego. </w:t>
      </w:r>
    </w:p>
    <w:p w:rsidR="00D62F2A" w:rsidRPr="0074143F" w:rsidRDefault="00D62F2A" w:rsidP="00D62F2A">
      <w:pPr>
        <w:pStyle w:val="Titolo3"/>
        <w:rPr>
          <w:rFonts w:ascii="Courier New" w:hAnsi="Courier New" w:cs="Courier New"/>
          <w:noProof/>
          <w:szCs w:val="22"/>
        </w:rPr>
      </w:pPr>
      <w:bookmarkStart w:id="126" w:name="_Toc410144281"/>
      <w:r w:rsidRPr="0074143F">
        <w:rPr>
          <w:rFonts w:ascii="Courier New" w:hAnsi="Courier New" w:cs="Courier New"/>
          <w:noProof/>
          <w:szCs w:val="22"/>
        </w:rPr>
        <w:t>Marcatura CE</w:t>
      </w:r>
      <w:bookmarkEnd w:id="126"/>
    </w:p>
    <w:p w:rsidR="00C80B97" w:rsidRPr="0074143F" w:rsidRDefault="00C80B97" w:rsidP="004D19FE">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Il materiale dovrà essere marchiato CE come richiesto dalle norme tecniche armonizzate recepite dal </w:t>
      </w:r>
      <w:r w:rsidR="006D432D" w:rsidRPr="0074143F">
        <w:rPr>
          <w:rFonts w:ascii="Courier New" w:hAnsi="Courier New" w:cs="Courier New"/>
          <w:noProof/>
          <w:color w:val="auto"/>
          <w:szCs w:val="22"/>
          <w:lang w:val="it-IT"/>
        </w:rPr>
        <w:t xml:space="preserve">Regolamento UE n°305/2011 </w:t>
      </w:r>
      <w:r w:rsidRPr="0074143F">
        <w:rPr>
          <w:rFonts w:ascii="Courier New" w:hAnsi="Courier New" w:cs="Courier New"/>
          <w:noProof/>
          <w:color w:val="auto"/>
          <w:szCs w:val="22"/>
          <w:lang w:val="it-IT"/>
        </w:rPr>
        <w:t>e dovrà essere qualificato prima dell'impiego mediante le prove, da eseguire in funzione delle applicazioni, secondo quanto meglio specificato nei relativi articoli del present</w:t>
      </w:r>
      <w:r w:rsidR="00537323" w:rsidRPr="0074143F">
        <w:rPr>
          <w:rFonts w:ascii="Courier New" w:hAnsi="Courier New" w:cs="Courier New"/>
          <w:noProof/>
          <w:color w:val="auto"/>
          <w:szCs w:val="22"/>
          <w:lang w:val="it-IT"/>
        </w:rPr>
        <w:t>e</w:t>
      </w:r>
      <w:r w:rsidRPr="0074143F">
        <w:rPr>
          <w:rFonts w:ascii="Courier New" w:hAnsi="Courier New" w:cs="Courier New"/>
          <w:noProof/>
          <w:color w:val="auto"/>
          <w:szCs w:val="22"/>
          <w:lang w:val="it-IT"/>
        </w:rPr>
        <w:t xml:space="preserve"> Capitolato Speciale.</w:t>
      </w:r>
    </w:p>
    <w:p w:rsidR="00D449A5" w:rsidRPr="0074143F" w:rsidRDefault="00D449A5" w:rsidP="004D19FE">
      <w:pPr>
        <w:pStyle w:val="Corpotesto"/>
        <w:spacing w:after="0"/>
        <w:rPr>
          <w:rFonts w:ascii="Courier New" w:hAnsi="Courier New" w:cs="Courier New"/>
          <w:noProof/>
          <w:color w:val="auto"/>
          <w:szCs w:val="22"/>
          <w:lang w:val="it-IT"/>
        </w:rPr>
      </w:pPr>
    </w:p>
    <w:p w:rsidR="00010954" w:rsidRPr="0074143F" w:rsidRDefault="0078408C"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27" w:name="_Toc410144282"/>
      <w:r w:rsidR="00010954" w:rsidRPr="0074143F">
        <w:rPr>
          <w:rFonts w:ascii="Courier New" w:hAnsi="Courier New" w:cs="Courier New"/>
          <w:sz w:val="22"/>
          <w:szCs w:val="22"/>
        </w:rPr>
        <w:lastRenderedPageBreak/>
        <w:t>Manufatti tubolari in lamiera ondulata</w:t>
      </w:r>
      <w:bookmarkEnd w:id="127"/>
    </w:p>
    <w:p w:rsidR="00010954" w:rsidRPr="0074143F" w:rsidRDefault="00010954" w:rsidP="00010954">
      <w:pPr>
        <w:pStyle w:val="Titolo3"/>
        <w:rPr>
          <w:rFonts w:ascii="Courier New" w:hAnsi="Courier New" w:cs="Courier New"/>
          <w:noProof/>
          <w:szCs w:val="22"/>
        </w:rPr>
      </w:pPr>
      <w:bookmarkStart w:id="128" w:name="_Toc410144283"/>
      <w:r w:rsidRPr="0074143F">
        <w:rPr>
          <w:rFonts w:ascii="Courier New" w:hAnsi="Courier New" w:cs="Courier New"/>
          <w:noProof/>
          <w:szCs w:val="22"/>
        </w:rPr>
        <w:t>Lamiera ondulata</w:t>
      </w:r>
      <w:bookmarkEnd w:id="128"/>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L’acciaio delle lamiere sarà acciaio al carbonio conforme alle UNI EN 10025.</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 geometria delle ondulazioni sarà conforme alle AASHO M167 e AASHO M36.</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 struttura dovrà comunque presentare una rigidezza sufficiente ai fini della movimentazione e dell’installazione.</w:t>
      </w:r>
    </w:p>
    <w:p w:rsidR="00010954" w:rsidRPr="0074143F" w:rsidRDefault="00010954" w:rsidP="00010954">
      <w:pPr>
        <w:pStyle w:val="Titolo3"/>
        <w:rPr>
          <w:rFonts w:ascii="Courier New" w:hAnsi="Courier New" w:cs="Courier New"/>
          <w:noProof/>
          <w:szCs w:val="22"/>
        </w:rPr>
      </w:pPr>
      <w:bookmarkStart w:id="129" w:name="_Toc410144284"/>
      <w:r w:rsidRPr="0074143F">
        <w:rPr>
          <w:rFonts w:ascii="Courier New" w:hAnsi="Courier New" w:cs="Courier New"/>
          <w:noProof/>
          <w:szCs w:val="22"/>
        </w:rPr>
        <w:t>Bulloni</w:t>
      </w:r>
      <w:bookmarkEnd w:id="129"/>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Verranno utilizzati bulloni ad alta resistenza aventi caratteristiche meccaniche conformi alla norma UNI EN 20898.</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i bulloni le associazioni dadi-viti sarà conforme alla CNR UNI 10011.</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Le associazioni tra bulloni ed ondulazioni della lamiera saranno conformi alle indicazioni del produttore.</w:t>
      </w:r>
    </w:p>
    <w:p w:rsidR="00010954" w:rsidRPr="0074143F" w:rsidRDefault="00010954" w:rsidP="00010954">
      <w:pPr>
        <w:pStyle w:val="Titolo3"/>
        <w:rPr>
          <w:rFonts w:ascii="Courier New" w:hAnsi="Courier New" w:cs="Courier New"/>
          <w:noProof/>
          <w:szCs w:val="22"/>
        </w:rPr>
      </w:pPr>
      <w:bookmarkStart w:id="130" w:name="_Toc410144285"/>
      <w:r w:rsidRPr="0074143F">
        <w:rPr>
          <w:rFonts w:ascii="Courier New" w:hAnsi="Courier New" w:cs="Courier New"/>
          <w:noProof/>
          <w:szCs w:val="22"/>
        </w:rPr>
        <w:t>Giunti</w:t>
      </w:r>
      <w:bookmarkEnd w:id="130"/>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requisiti meccanici e prestazionali dei giunti dovranno essere conformi a consolidati sistemi di standardizzazione, quali quelli sviluppati dal Bridge Design Code Committee dell’AASHTO, pubblicati nelle AASHTO Bridge Specifications, Division II, Section 26.4.2, o ad altri ritenuti equivalenti a giudizio della Direzione Lavori.</w:t>
      </w:r>
    </w:p>
    <w:p w:rsidR="00010954" w:rsidRPr="0074143F" w:rsidRDefault="00010954" w:rsidP="004D19FE">
      <w:pPr>
        <w:pStyle w:val="Corpotesto"/>
        <w:spacing w:after="0"/>
        <w:rPr>
          <w:rFonts w:ascii="Courier New" w:hAnsi="Courier New" w:cs="Courier New"/>
          <w:noProof/>
          <w:color w:val="auto"/>
          <w:szCs w:val="22"/>
          <w:lang w:val="it-IT"/>
        </w:rPr>
      </w:pPr>
    </w:p>
    <w:p w:rsidR="003075A0" w:rsidRPr="0074143F" w:rsidRDefault="0078408C"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31" w:name="_Toc410144286"/>
      <w:r w:rsidR="00010954" w:rsidRPr="0074143F">
        <w:rPr>
          <w:rFonts w:ascii="Courier New" w:hAnsi="Courier New" w:cs="Courier New"/>
          <w:sz w:val="22"/>
          <w:szCs w:val="22"/>
        </w:rPr>
        <w:lastRenderedPageBreak/>
        <w:t>G</w:t>
      </w:r>
      <w:r w:rsidR="003075A0" w:rsidRPr="0074143F">
        <w:rPr>
          <w:rFonts w:ascii="Courier New" w:hAnsi="Courier New" w:cs="Courier New"/>
          <w:sz w:val="22"/>
          <w:szCs w:val="22"/>
        </w:rPr>
        <w:t>abbioni</w:t>
      </w:r>
      <w:r w:rsidR="00010954" w:rsidRPr="0074143F">
        <w:rPr>
          <w:rFonts w:ascii="Courier New" w:hAnsi="Courier New" w:cs="Courier New"/>
          <w:sz w:val="22"/>
          <w:szCs w:val="22"/>
        </w:rPr>
        <w:t xml:space="preserve"> e materassi metallici</w:t>
      </w:r>
      <w:bookmarkEnd w:id="131"/>
    </w:p>
    <w:p w:rsidR="003075A0" w:rsidRPr="0074143F" w:rsidRDefault="003075A0" w:rsidP="003075A0">
      <w:pPr>
        <w:pStyle w:val="Titolo3"/>
        <w:rPr>
          <w:rFonts w:ascii="Courier New" w:hAnsi="Courier New" w:cs="Courier New"/>
          <w:noProof/>
          <w:szCs w:val="22"/>
        </w:rPr>
      </w:pPr>
      <w:bookmarkStart w:id="132" w:name="_Toc410144287"/>
      <w:r w:rsidRPr="0074143F">
        <w:rPr>
          <w:rFonts w:ascii="Courier New" w:hAnsi="Courier New" w:cs="Courier New"/>
          <w:noProof/>
          <w:szCs w:val="22"/>
        </w:rPr>
        <w:t>Filo metallico</w:t>
      </w:r>
      <w:bookmarkEnd w:id="132"/>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filo metallico utilizzato per la costruzione della rete sia per le legature sarà a basso tenore di carbonio costituito da vergella utilizzata nei processi di trafilatura a freddo di cui alla UNI EN 10016-2.</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 resistenza a trazione sarà conforme alla UNI EN 10223-3 (valori compresi tra 350 e 550 MPa, allungamento a rottura non inferiore al 10%).</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Le tolleranze dimensionali saranno quelle stabilite dalla UNI EN 10218-2 classe T1; per i diametri standard esse risultano:</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diametri 2,2, 2,4 e 2,7 mm:</w:t>
      </w:r>
      <w:r w:rsidRPr="0074143F">
        <w:rPr>
          <w:rFonts w:ascii="Courier New" w:hAnsi="Courier New" w:cs="Courier New"/>
          <w:noProof/>
          <w:color w:val="auto"/>
          <w:szCs w:val="22"/>
          <w:lang w:val="it-IT"/>
        </w:rPr>
        <w:tab/>
        <w:t>±</w:t>
      </w:r>
      <w:smartTag w:uri="urn:schemas-microsoft-com:office:smarttags" w:element="metricconverter">
        <w:smartTagPr>
          <w:attr w:name="ProductID" w:val="0,06 mm"/>
        </w:smartTagPr>
        <w:r w:rsidRPr="0074143F">
          <w:rPr>
            <w:rFonts w:ascii="Courier New" w:hAnsi="Courier New" w:cs="Courier New"/>
            <w:noProof/>
            <w:color w:val="auto"/>
            <w:szCs w:val="22"/>
            <w:lang w:val="it-IT"/>
          </w:rPr>
          <w:t>0,06 mm</w:t>
        </w:r>
      </w:smartTag>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diametri 3,0, 3,4 e 3,9 mm:</w:t>
      </w:r>
      <w:r w:rsidRPr="0074143F">
        <w:rPr>
          <w:rFonts w:ascii="Courier New" w:hAnsi="Courier New" w:cs="Courier New"/>
          <w:noProof/>
          <w:color w:val="auto"/>
          <w:szCs w:val="22"/>
          <w:lang w:val="it-IT"/>
        </w:rPr>
        <w:tab/>
        <w:t>±</w:t>
      </w:r>
      <w:smartTag w:uri="urn:schemas-microsoft-com:office:smarttags" w:element="metricconverter">
        <w:smartTagPr>
          <w:attr w:name="ProductID" w:val="0,07 mm"/>
        </w:smartTagPr>
        <w:r w:rsidRPr="0074143F">
          <w:rPr>
            <w:rFonts w:ascii="Courier New" w:hAnsi="Courier New" w:cs="Courier New"/>
            <w:noProof/>
            <w:color w:val="auto"/>
            <w:szCs w:val="22"/>
            <w:lang w:val="it-IT"/>
          </w:rPr>
          <w:t>0,07 mm</w:t>
        </w:r>
      </w:smartTag>
    </w:p>
    <w:p w:rsidR="003075A0" w:rsidRPr="0074143F" w:rsidRDefault="003075A0" w:rsidP="003075A0">
      <w:pPr>
        <w:pStyle w:val="Titolo3"/>
        <w:rPr>
          <w:rFonts w:ascii="Courier New" w:hAnsi="Courier New" w:cs="Courier New"/>
          <w:noProof/>
          <w:szCs w:val="22"/>
        </w:rPr>
      </w:pPr>
      <w:bookmarkStart w:id="133" w:name="_Toc410144288"/>
      <w:r w:rsidRPr="0074143F">
        <w:rPr>
          <w:rFonts w:ascii="Courier New" w:hAnsi="Courier New" w:cs="Courier New"/>
          <w:noProof/>
          <w:szCs w:val="22"/>
        </w:rPr>
        <w:t>Rivestimento protettivo</w:t>
      </w:r>
      <w:bookmarkEnd w:id="133"/>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Per gli impieghi descritti al par. </w:t>
      </w:r>
      <w:r w:rsidR="00281D08" w:rsidRPr="0074143F">
        <w:rPr>
          <w:rFonts w:ascii="Courier New" w:hAnsi="Courier New" w:cs="Courier New"/>
          <w:noProof/>
          <w:color w:val="auto"/>
          <w:szCs w:val="22"/>
          <w:lang w:val="it-IT"/>
        </w:rPr>
        <w:t>16.1</w:t>
      </w:r>
      <w:r w:rsidRPr="0074143F">
        <w:rPr>
          <w:rFonts w:ascii="Courier New" w:hAnsi="Courier New" w:cs="Courier New"/>
          <w:noProof/>
          <w:color w:val="auto"/>
          <w:szCs w:val="22"/>
          <w:lang w:val="it-IT"/>
        </w:rPr>
        <w:t xml:space="preserve"> sono previsti:</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a)</w:t>
      </w:r>
      <w:r w:rsidRPr="0074143F">
        <w:rPr>
          <w:rFonts w:ascii="Courier New" w:hAnsi="Courier New" w:cs="Courier New"/>
          <w:noProof/>
          <w:color w:val="auto"/>
          <w:szCs w:val="22"/>
          <w:lang w:val="it-IT"/>
        </w:rPr>
        <w:tab/>
        <w:t>rivestimento in lega eutettica zinco-alluminio (95%-5%) - cerio – lantanio;</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b)</w:t>
      </w:r>
      <w:r w:rsidRPr="0074143F">
        <w:rPr>
          <w:rFonts w:ascii="Courier New" w:hAnsi="Courier New" w:cs="Courier New"/>
          <w:noProof/>
          <w:color w:val="auto"/>
          <w:szCs w:val="22"/>
          <w:lang w:val="it-IT"/>
        </w:rPr>
        <w:tab/>
        <w:t>rivestimento polimerico estruso o sinterizzato in PVC, aggiuntivo rispetto a quello del p.to a).</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rivestimento in lega eutettica sarà conforme alla UNI EN 10244-2 classe A.</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ricoprimento minimo in funzione del diametro nominale del filo sarà definito come dal seguente prospetto:</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w:t>
      </w:r>
      <w:r w:rsidRPr="0074143F">
        <w:rPr>
          <w:rFonts w:ascii="Courier New" w:hAnsi="Courier New" w:cs="Courier New"/>
          <w:noProof/>
          <w:color w:val="auto"/>
          <w:szCs w:val="22"/>
          <w:lang w:val="it-IT"/>
        </w:rPr>
        <w:tab/>
        <w:t>Ricoprimento minimo</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(mm)</w:t>
      </w:r>
      <w:r w:rsidRPr="0074143F">
        <w:rPr>
          <w:rFonts w:ascii="Courier New" w:hAnsi="Courier New" w:cs="Courier New"/>
          <w:noProof/>
          <w:color w:val="auto"/>
          <w:szCs w:val="22"/>
          <w:lang w:val="it-IT"/>
        </w:rPr>
        <w:tab/>
        <w:t>(g/m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2,0</w:t>
      </w:r>
      <w:r w:rsidRPr="0074143F">
        <w:rPr>
          <w:rFonts w:ascii="Courier New" w:hAnsi="Courier New" w:cs="Courier New"/>
          <w:noProof/>
          <w:color w:val="auto"/>
          <w:szCs w:val="22"/>
          <w:lang w:val="it-IT"/>
        </w:rPr>
        <w:tab/>
        <w:t>215</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2,2</w:t>
      </w:r>
      <w:r w:rsidRPr="0074143F">
        <w:rPr>
          <w:rFonts w:ascii="Courier New" w:hAnsi="Courier New" w:cs="Courier New"/>
          <w:noProof/>
          <w:color w:val="auto"/>
          <w:szCs w:val="22"/>
          <w:lang w:val="it-IT"/>
        </w:rPr>
        <w:tab/>
        <w:t>230</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2,4</w:t>
      </w:r>
      <w:r w:rsidRPr="0074143F">
        <w:rPr>
          <w:rFonts w:ascii="Courier New" w:hAnsi="Courier New" w:cs="Courier New"/>
          <w:noProof/>
          <w:color w:val="auto"/>
          <w:szCs w:val="22"/>
          <w:lang w:val="it-IT"/>
        </w:rPr>
        <w:tab/>
        <w:t>230</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2,7</w:t>
      </w:r>
      <w:r w:rsidRPr="0074143F">
        <w:rPr>
          <w:rFonts w:ascii="Courier New" w:hAnsi="Courier New" w:cs="Courier New"/>
          <w:noProof/>
          <w:color w:val="auto"/>
          <w:szCs w:val="22"/>
          <w:lang w:val="it-IT"/>
        </w:rPr>
        <w:tab/>
        <w:t>245</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3,0</w:t>
      </w:r>
      <w:r w:rsidRPr="0074143F">
        <w:rPr>
          <w:rFonts w:ascii="Courier New" w:hAnsi="Courier New" w:cs="Courier New"/>
          <w:noProof/>
          <w:color w:val="auto"/>
          <w:szCs w:val="22"/>
          <w:lang w:val="it-IT"/>
        </w:rPr>
        <w:tab/>
        <w:t>255</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3,4</w:t>
      </w:r>
      <w:r w:rsidRPr="0074143F">
        <w:rPr>
          <w:rFonts w:ascii="Courier New" w:hAnsi="Courier New" w:cs="Courier New"/>
          <w:noProof/>
          <w:color w:val="auto"/>
          <w:szCs w:val="22"/>
          <w:lang w:val="it-IT"/>
        </w:rPr>
        <w:tab/>
        <w:t>265</w:t>
      </w:r>
    </w:p>
    <w:p w:rsidR="003075A0" w:rsidRPr="0074143F" w:rsidRDefault="003075A0" w:rsidP="003075A0">
      <w:pPr>
        <w:widowControl w:val="0"/>
        <w:tabs>
          <w:tab w:val="left" w:pos="2100"/>
        </w:tabs>
        <w:spacing w:line="360" w:lineRule="auto"/>
        <w:ind w:left="399"/>
        <w:rPr>
          <w:rFonts w:ascii="Courier New" w:hAnsi="Courier New" w:cs="Courier New"/>
          <w:noProof/>
          <w:color w:val="auto"/>
          <w:szCs w:val="22"/>
          <w:lang w:val="it-IT"/>
        </w:rPr>
      </w:pPr>
      <w:r w:rsidRPr="0074143F">
        <w:rPr>
          <w:rFonts w:ascii="Courier New" w:hAnsi="Courier New" w:cs="Courier New"/>
          <w:noProof/>
          <w:color w:val="auto"/>
          <w:szCs w:val="22"/>
          <w:lang w:val="it-IT"/>
        </w:rPr>
        <w:t>3,9</w:t>
      </w:r>
      <w:r w:rsidRPr="0074143F">
        <w:rPr>
          <w:rFonts w:ascii="Courier New" w:hAnsi="Courier New" w:cs="Courier New"/>
          <w:noProof/>
          <w:color w:val="auto"/>
          <w:szCs w:val="22"/>
          <w:lang w:val="it-IT"/>
        </w:rPr>
        <w:tab/>
        <w:t>275</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Il rivestimento in PVC sarà conforme alla UNI EN 10245-2 ed avrà spessore nominale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(minimo </w:t>
      </w:r>
      <w:smartTag w:uri="urn:schemas-microsoft-com:office:smarttags" w:element="metricconverter">
        <w:smartTagPr>
          <w:attr w:name="ProductID" w:val="0,38 mm"/>
        </w:smartTagPr>
        <w:r w:rsidRPr="0074143F">
          <w:rPr>
            <w:rFonts w:ascii="Courier New" w:hAnsi="Courier New" w:cs="Courier New"/>
            <w:noProof/>
            <w:color w:val="auto"/>
            <w:szCs w:val="22"/>
            <w:lang w:val="it-IT"/>
          </w:rPr>
          <w:t>0,38 mm</w:t>
        </w:r>
      </w:smartTag>
      <w:r w:rsidRPr="0074143F">
        <w:rPr>
          <w:rFonts w:ascii="Courier New" w:hAnsi="Courier New" w:cs="Courier New"/>
          <w:noProof/>
          <w:color w:val="auto"/>
          <w:szCs w:val="22"/>
          <w:lang w:val="it-IT"/>
        </w:rPr>
        <w:t>).</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Saranno ammessi anche altri polimeri, purché ne siano accertate e certificate:</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la conformità ai requisiti generali stabiliti dalla UNI 10245, per quanto applicabili;</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una buona aderenza sul filo;</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w:t>
      </w:r>
      <w:r w:rsidRPr="0074143F">
        <w:rPr>
          <w:rFonts w:ascii="Courier New" w:hAnsi="Courier New" w:cs="Courier New"/>
          <w:noProof/>
          <w:color w:val="auto"/>
          <w:szCs w:val="22"/>
          <w:lang w:val="it-IT"/>
        </w:rPr>
        <w:tab/>
        <w:t>una soddisfacente resistenza agli agenti atmosferici (raggi UV e temperatura).</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materiale base del rivestimento in PVC avrà le seguenti caratteristiche:</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peso specifico compreso tra 1300 e 1350 kg/m3 ASTM D 792;</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durezza Shore (ISO 868) tra 50 e 60;</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resistenza a trazione superiore a 20,6 MPa ISO 1183 (ASTM D 412) per il PVC estruso ed a 15,7 MPa ISO 527 (ASTM D 638) per il PVC sinterizzato;</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modulo elastico al 100% di deformazione superiore a 18,6 MPa ISO 1183 (ASTM D 412) per il PVC estruso ed a 13,7 MPa ISO 527 (ASTM D 638) per il PVC sinterizzato;</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resistenza all’abrasione: perdita in peso inferiore al 12% al test ASTM D 1242, metodo B, a 200 cicli di abrasione con nastro CSI-A grana 80;</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 xml:space="preserve">temperatura di fragilità, Cold Bend Temperature (determinata secondo la norma BS 2782-metodo </w:t>
      </w:r>
      <w:smartTag w:uri="urn:schemas-microsoft-com:office:smarttags" w:element="metricconverter">
        <w:smartTagPr>
          <w:attr w:name="ProductID" w:val="104 A"/>
        </w:smartTagPr>
        <w:r w:rsidRPr="0074143F">
          <w:rPr>
            <w:rFonts w:ascii="Courier New" w:hAnsi="Courier New" w:cs="Courier New"/>
            <w:noProof/>
            <w:color w:val="auto"/>
            <w:szCs w:val="22"/>
            <w:lang w:val="it-IT"/>
          </w:rPr>
          <w:t>104 A</w:t>
        </w:r>
      </w:smartTag>
      <w:r w:rsidRPr="0074143F">
        <w:rPr>
          <w:rFonts w:ascii="Courier New" w:hAnsi="Courier New" w:cs="Courier New"/>
          <w:noProof/>
          <w:color w:val="auto"/>
          <w:szCs w:val="22"/>
          <w:lang w:val="it-IT"/>
        </w:rPr>
        <w:t xml:space="preserve">) inferiore a </w:t>
      </w:r>
      <w:smartTag w:uri="urn:schemas-microsoft-com:office:smarttags" w:element="metricconverter">
        <w:smartTagPr>
          <w:attr w:name="ProductID" w:val="-30ﾰC"/>
        </w:smartTagPr>
        <w:r w:rsidRPr="0074143F">
          <w:rPr>
            <w:rFonts w:ascii="Courier New" w:hAnsi="Courier New" w:cs="Courier New"/>
            <w:noProof/>
            <w:color w:val="auto"/>
            <w:szCs w:val="22"/>
            <w:lang w:val="it-IT"/>
          </w:rPr>
          <w:t>-30°C</w:t>
        </w:r>
      </w:smartTag>
      <w:r w:rsidRPr="0074143F">
        <w:rPr>
          <w:rFonts w:ascii="Courier New" w:hAnsi="Courier New" w:cs="Courier New"/>
          <w:noProof/>
          <w:color w:val="auto"/>
          <w:szCs w:val="22"/>
          <w:lang w:val="it-IT"/>
        </w:rPr>
        <w:t>, e Cold Flex Temperature (determinata secondo la norma BS 2782-metodo 150 B) inferiore a +</w:t>
      </w:r>
      <w:smartTag w:uri="urn:schemas-microsoft-com:office:smarttags" w:element="metricconverter">
        <w:smartTagPr>
          <w:attr w:name="ProductID" w:val="15ﾰC"/>
        </w:smartTagPr>
        <w:r w:rsidRPr="0074143F">
          <w:rPr>
            <w:rFonts w:ascii="Courier New" w:hAnsi="Courier New" w:cs="Courier New"/>
            <w:noProof/>
            <w:color w:val="auto"/>
            <w:szCs w:val="22"/>
            <w:lang w:val="it-IT"/>
          </w:rPr>
          <w:t>15°C</w:t>
        </w:r>
      </w:smartTag>
      <w:r w:rsidRPr="0074143F">
        <w:rPr>
          <w:rFonts w:ascii="Courier New" w:hAnsi="Courier New" w:cs="Courier New"/>
          <w:noProof/>
          <w:color w:val="auto"/>
          <w:szCs w:val="22"/>
          <w:lang w:val="it-IT"/>
        </w:rPr>
        <w:t>,;</w:t>
      </w:r>
    </w:p>
    <w:p w:rsidR="003075A0" w:rsidRPr="0074143F" w:rsidRDefault="003075A0" w:rsidP="003075A0">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perdita in peso per volatilità a 105°C: non superiore al 2% ed al 6% (rispettivamente a 24 ore ed a 240 ore), in accordo con la ASTM D 1203 (EN ISO 176) e la ASTM D 2287.</w:t>
      </w:r>
    </w:p>
    <w:p w:rsidR="003075A0" w:rsidRPr="0074143F" w:rsidRDefault="003075A0" w:rsidP="003075A0">
      <w:pPr>
        <w:pStyle w:val="Titolo3"/>
        <w:rPr>
          <w:rFonts w:ascii="Courier New" w:hAnsi="Courier New" w:cs="Courier New"/>
          <w:noProof/>
          <w:szCs w:val="22"/>
        </w:rPr>
      </w:pPr>
      <w:bookmarkStart w:id="134" w:name="_Toc410144289"/>
      <w:r w:rsidRPr="0074143F">
        <w:rPr>
          <w:rFonts w:ascii="Courier New" w:hAnsi="Courier New" w:cs="Courier New"/>
          <w:noProof/>
          <w:szCs w:val="22"/>
        </w:rPr>
        <w:t>Rete</w:t>
      </w:r>
      <w:bookmarkEnd w:id="134"/>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 rete presenterà caratteristiche dimensionali (apertura e tolleranze) conformi alla UNI EN 10223-3. Per le dimensioni standard delle maglie disponibili in commercio (6x8, 8x10, 10x12) le tolleranze risultano –4% / +16%.</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gli impieghi descritti al par. 1</w:t>
      </w:r>
      <w:r w:rsidR="007E1295" w:rsidRPr="0074143F">
        <w:rPr>
          <w:rFonts w:ascii="Courier New" w:hAnsi="Courier New" w:cs="Courier New"/>
          <w:noProof/>
          <w:color w:val="auto"/>
          <w:szCs w:val="22"/>
          <w:lang w:val="it-IT"/>
        </w:rPr>
        <w:t>6</w:t>
      </w:r>
      <w:r w:rsidRPr="0074143F">
        <w:rPr>
          <w:rFonts w:ascii="Courier New" w:hAnsi="Courier New" w:cs="Courier New"/>
          <w:noProof/>
          <w:color w:val="auto"/>
          <w:szCs w:val="22"/>
          <w:lang w:val="it-IT"/>
        </w:rPr>
        <w:t>, le combinazioni tipiche tra le dimensioni della maglia ed il diametro del filo sono:</w:t>
      </w:r>
    </w:p>
    <w:p w:rsidR="003075A0" w:rsidRPr="0074143F" w:rsidRDefault="003075A0" w:rsidP="003075A0">
      <w:pPr>
        <w:widowControl w:val="0"/>
        <w:tabs>
          <w:tab w:val="left" w:pos="1675"/>
          <w:tab w:val="left" w:pos="3234"/>
        </w:tabs>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struttura</w:t>
      </w:r>
      <w:r w:rsidRPr="0074143F">
        <w:rPr>
          <w:rFonts w:ascii="Courier New" w:hAnsi="Courier New" w:cs="Courier New"/>
          <w:noProof/>
          <w:color w:val="auto"/>
          <w:szCs w:val="22"/>
          <w:lang w:val="it-IT"/>
        </w:rPr>
        <w:tab/>
        <w:t>maglia tipo</w:t>
      </w:r>
      <w:r w:rsidRPr="0074143F">
        <w:rPr>
          <w:rFonts w:ascii="Courier New" w:hAnsi="Courier New" w:cs="Courier New"/>
          <w:noProof/>
          <w:color w:val="auto"/>
          <w:szCs w:val="22"/>
          <w:lang w:val="it-IT"/>
        </w:rPr>
        <w:tab/>
        <w:t>diametro del filo (mm)</w:t>
      </w:r>
    </w:p>
    <w:p w:rsidR="003075A0" w:rsidRPr="0074143F" w:rsidRDefault="003075A0" w:rsidP="003075A0">
      <w:pPr>
        <w:widowControl w:val="0"/>
        <w:tabs>
          <w:tab w:val="left" w:pos="1675"/>
          <w:tab w:val="left" w:pos="3234"/>
        </w:tabs>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gabbioni</w:t>
      </w:r>
      <w:r w:rsidRPr="0074143F">
        <w:rPr>
          <w:rFonts w:ascii="Courier New" w:hAnsi="Courier New" w:cs="Courier New"/>
          <w:noProof/>
          <w:color w:val="auto"/>
          <w:szCs w:val="22"/>
          <w:lang w:val="it-IT"/>
        </w:rPr>
        <w:tab/>
        <w:t>6x8</w:t>
      </w:r>
      <w:r w:rsidRPr="0074143F">
        <w:rPr>
          <w:rFonts w:ascii="Courier New" w:hAnsi="Courier New" w:cs="Courier New"/>
          <w:noProof/>
          <w:color w:val="auto"/>
          <w:szCs w:val="22"/>
          <w:lang w:val="it-IT"/>
        </w:rPr>
        <w:tab/>
        <w:t>2,7</w:t>
      </w:r>
    </w:p>
    <w:p w:rsidR="003075A0" w:rsidRPr="0074143F" w:rsidRDefault="003075A0" w:rsidP="003075A0">
      <w:pPr>
        <w:widowControl w:val="0"/>
        <w:tabs>
          <w:tab w:val="left" w:pos="1675"/>
          <w:tab w:val="left" w:pos="3234"/>
        </w:tabs>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gabbioni</w:t>
      </w:r>
      <w:r w:rsidRPr="0074143F">
        <w:rPr>
          <w:rFonts w:ascii="Courier New" w:hAnsi="Courier New" w:cs="Courier New"/>
          <w:noProof/>
          <w:color w:val="auto"/>
          <w:szCs w:val="22"/>
          <w:lang w:val="it-IT"/>
        </w:rPr>
        <w:tab/>
        <w:t>8x10</w:t>
      </w:r>
      <w:r w:rsidRPr="0074143F">
        <w:rPr>
          <w:rFonts w:ascii="Courier New" w:hAnsi="Courier New" w:cs="Courier New"/>
          <w:noProof/>
          <w:color w:val="auto"/>
          <w:szCs w:val="22"/>
          <w:lang w:val="it-IT"/>
        </w:rPr>
        <w:tab/>
        <w:t>2,7 (con riv. polimerico) e 3,0</w:t>
      </w:r>
    </w:p>
    <w:p w:rsidR="003075A0" w:rsidRPr="0074143F" w:rsidRDefault="003075A0" w:rsidP="003075A0">
      <w:pPr>
        <w:widowControl w:val="0"/>
        <w:tabs>
          <w:tab w:val="left" w:pos="1675"/>
          <w:tab w:val="left" w:pos="3234"/>
        </w:tabs>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materassi</w:t>
      </w:r>
      <w:r w:rsidRPr="0074143F">
        <w:rPr>
          <w:rFonts w:ascii="Courier New" w:hAnsi="Courier New" w:cs="Courier New"/>
          <w:noProof/>
          <w:color w:val="auto"/>
          <w:szCs w:val="22"/>
          <w:lang w:val="it-IT"/>
        </w:rPr>
        <w:tab/>
        <w:t>6x8</w:t>
      </w:r>
      <w:r w:rsidRPr="0074143F">
        <w:rPr>
          <w:rFonts w:ascii="Courier New" w:hAnsi="Courier New" w:cs="Courier New"/>
          <w:noProof/>
          <w:color w:val="auto"/>
          <w:szCs w:val="22"/>
          <w:lang w:val="it-IT"/>
        </w:rPr>
        <w:tab/>
        <w:t>2,2 (con riv. polimerico)</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diametro del filo di bordatura avrà un diametro maggiore di quello costituente la rete, secondo le seguenti combinazioni:</w:t>
      </w:r>
    </w:p>
    <w:p w:rsidR="003075A0" w:rsidRPr="0074143F" w:rsidRDefault="003075A0" w:rsidP="003075A0">
      <w:pPr>
        <w:pStyle w:val="Corpodeltesto"/>
        <w:tabs>
          <w:tab w:val="left" w:pos="3119"/>
        </w:tabs>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diametro filo rete (mm)</w:t>
      </w:r>
      <w:r w:rsidRPr="0074143F">
        <w:rPr>
          <w:rFonts w:ascii="Courier New" w:hAnsi="Courier New" w:cs="Courier New"/>
          <w:noProof/>
          <w:color w:val="auto"/>
          <w:sz w:val="22"/>
          <w:szCs w:val="22"/>
        </w:rPr>
        <w:tab/>
        <w:t>diametro filo bordatura (mm)</w:t>
      </w:r>
    </w:p>
    <w:p w:rsidR="003075A0" w:rsidRPr="0074143F" w:rsidRDefault="003075A0" w:rsidP="003075A0">
      <w:pPr>
        <w:widowControl w:val="0"/>
        <w:tabs>
          <w:tab w:val="left" w:pos="3969"/>
        </w:tabs>
        <w:spacing w:line="360" w:lineRule="auto"/>
        <w:ind w:left="851"/>
        <w:rPr>
          <w:rFonts w:ascii="Courier New" w:hAnsi="Courier New" w:cs="Courier New"/>
          <w:noProof/>
          <w:color w:val="auto"/>
          <w:szCs w:val="22"/>
          <w:lang w:val="it-IT"/>
        </w:rPr>
      </w:pPr>
      <w:r w:rsidRPr="0074143F">
        <w:rPr>
          <w:rFonts w:ascii="Courier New" w:hAnsi="Courier New" w:cs="Courier New"/>
          <w:noProof/>
          <w:color w:val="auto"/>
          <w:szCs w:val="22"/>
          <w:lang w:val="it-IT"/>
        </w:rPr>
        <w:t>2,2</w:t>
      </w:r>
      <w:r w:rsidRPr="0074143F">
        <w:rPr>
          <w:rFonts w:ascii="Courier New" w:hAnsi="Courier New" w:cs="Courier New"/>
          <w:noProof/>
          <w:color w:val="auto"/>
          <w:szCs w:val="22"/>
          <w:lang w:val="it-IT"/>
        </w:rPr>
        <w:tab/>
        <w:t>2,7</w:t>
      </w:r>
    </w:p>
    <w:p w:rsidR="003075A0" w:rsidRPr="0074143F" w:rsidRDefault="003075A0" w:rsidP="003075A0">
      <w:pPr>
        <w:widowControl w:val="0"/>
        <w:tabs>
          <w:tab w:val="left" w:pos="3969"/>
        </w:tabs>
        <w:spacing w:line="360" w:lineRule="auto"/>
        <w:ind w:left="851"/>
        <w:rPr>
          <w:rFonts w:ascii="Courier New" w:hAnsi="Courier New" w:cs="Courier New"/>
          <w:noProof/>
          <w:color w:val="auto"/>
          <w:szCs w:val="22"/>
          <w:lang w:val="it-IT"/>
        </w:rPr>
      </w:pPr>
      <w:r w:rsidRPr="0074143F">
        <w:rPr>
          <w:rFonts w:ascii="Courier New" w:hAnsi="Courier New" w:cs="Courier New"/>
          <w:noProof/>
          <w:color w:val="auto"/>
          <w:szCs w:val="22"/>
          <w:lang w:val="it-IT"/>
        </w:rPr>
        <w:t>2,7</w:t>
      </w:r>
      <w:r w:rsidRPr="0074143F">
        <w:rPr>
          <w:rFonts w:ascii="Courier New" w:hAnsi="Courier New" w:cs="Courier New"/>
          <w:noProof/>
          <w:color w:val="auto"/>
          <w:szCs w:val="22"/>
          <w:lang w:val="it-IT"/>
        </w:rPr>
        <w:tab/>
        <w:t>3,4</w:t>
      </w:r>
    </w:p>
    <w:p w:rsidR="003075A0" w:rsidRPr="0074143F" w:rsidRDefault="003075A0" w:rsidP="003075A0">
      <w:pPr>
        <w:widowControl w:val="0"/>
        <w:tabs>
          <w:tab w:val="left" w:pos="3969"/>
        </w:tabs>
        <w:spacing w:line="360" w:lineRule="auto"/>
        <w:ind w:left="851"/>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3,0</w:t>
      </w:r>
      <w:r w:rsidRPr="0074143F">
        <w:rPr>
          <w:rFonts w:ascii="Courier New" w:hAnsi="Courier New" w:cs="Courier New"/>
          <w:noProof/>
          <w:color w:val="auto"/>
          <w:szCs w:val="22"/>
          <w:lang w:val="it-IT"/>
        </w:rPr>
        <w:tab/>
        <w:t>3,9</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gli impieghi descritti al par. 1</w:t>
      </w:r>
      <w:r w:rsidR="007E1295" w:rsidRPr="0074143F">
        <w:rPr>
          <w:rFonts w:ascii="Courier New" w:hAnsi="Courier New" w:cs="Courier New"/>
          <w:noProof/>
          <w:color w:val="auto"/>
          <w:szCs w:val="22"/>
          <w:lang w:val="it-IT"/>
        </w:rPr>
        <w:t>6</w:t>
      </w:r>
      <w:r w:rsidRPr="0074143F">
        <w:rPr>
          <w:rFonts w:ascii="Courier New" w:hAnsi="Courier New" w:cs="Courier New"/>
          <w:noProof/>
          <w:color w:val="auto"/>
          <w:szCs w:val="22"/>
          <w:lang w:val="it-IT"/>
        </w:rPr>
        <w:t>.0 i valori caratteristici di resistenza della rete metallica dovranno essere i seguenti:</w:t>
      </w:r>
    </w:p>
    <w:p w:rsidR="0078408C" w:rsidRPr="0074143F" w:rsidRDefault="0078408C"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br w:type="page"/>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7"/>
        <w:gridCol w:w="1662"/>
        <w:gridCol w:w="1482"/>
        <w:gridCol w:w="1488"/>
      </w:tblGrid>
      <w:tr w:rsidR="00033FA4" w:rsidRPr="0074143F" w:rsidTr="0078408C">
        <w:trPr>
          <w:jc w:val="center"/>
        </w:trPr>
        <w:tc>
          <w:tcPr>
            <w:tcW w:w="3887" w:type="dxa"/>
            <w:tcBorders>
              <w:top w:val="nil"/>
              <w:left w:val="nil"/>
              <w:bottom w:val="single" w:sz="4" w:space="0" w:color="auto"/>
              <w:right w:val="nil"/>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p>
        </w:tc>
        <w:tc>
          <w:tcPr>
            <w:tcW w:w="1662" w:type="dxa"/>
            <w:tcBorders>
              <w:top w:val="nil"/>
              <w:left w:val="nil"/>
              <w:bottom w:val="single" w:sz="4"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p>
        </w:tc>
        <w:tc>
          <w:tcPr>
            <w:tcW w:w="1482" w:type="dxa"/>
            <w:tcBorders>
              <w:bottom w:val="single" w:sz="4"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GABBIONI</w:t>
            </w:r>
          </w:p>
        </w:tc>
        <w:tc>
          <w:tcPr>
            <w:tcW w:w="1488" w:type="dxa"/>
            <w:tcBorders>
              <w:bottom w:val="single" w:sz="4"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MATERASSI</w:t>
            </w:r>
          </w:p>
        </w:tc>
      </w:tr>
      <w:tr w:rsidR="00033FA4" w:rsidRPr="0074143F" w:rsidTr="0078408C">
        <w:trPr>
          <w:jc w:val="center"/>
        </w:trPr>
        <w:tc>
          <w:tcPr>
            <w:tcW w:w="3887" w:type="dxa"/>
            <w:tcBorders>
              <w:top w:val="single" w:sz="4" w:space="0" w:color="auto"/>
              <w:bottom w:val="single" w:sz="6" w:space="0" w:color="auto"/>
              <w:right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r w:rsidRPr="0074143F">
              <w:rPr>
                <w:rFonts w:ascii="Courier New" w:hAnsi="Courier New" w:cs="Courier New"/>
                <w:noProof/>
                <w:color w:val="auto"/>
                <w:sz w:val="22"/>
                <w:szCs w:val="22"/>
              </w:rPr>
              <w:t>Resistenza a trazione</w:t>
            </w:r>
          </w:p>
        </w:tc>
        <w:tc>
          <w:tcPr>
            <w:tcW w:w="1662" w:type="dxa"/>
            <w:tcBorders>
              <w:top w:val="single" w:sz="4"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p>
        </w:tc>
        <w:tc>
          <w:tcPr>
            <w:tcW w:w="1482" w:type="dxa"/>
            <w:tcBorders>
              <w:top w:val="single" w:sz="4"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p>
        </w:tc>
        <w:tc>
          <w:tcPr>
            <w:tcW w:w="1488" w:type="dxa"/>
            <w:tcBorders>
              <w:top w:val="single" w:sz="4" w:space="0" w:color="auto"/>
              <w:left w:val="single" w:sz="6" w:space="0" w:color="auto"/>
              <w:bottom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p>
        </w:tc>
      </w:tr>
      <w:tr w:rsidR="00033FA4" w:rsidRPr="0074143F" w:rsidTr="0078408C">
        <w:trPr>
          <w:jc w:val="center"/>
        </w:trPr>
        <w:tc>
          <w:tcPr>
            <w:tcW w:w="3887" w:type="dxa"/>
            <w:tcBorders>
              <w:top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r w:rsidRPr="0074143F">
              <w:rPr>
                <w:rFonts w:ascii="Courier New" w:hAnsi="Courier New" w:cs="Courier New"/>
                <w:noProof/>
                <w:color w:val="auto"/>
                <w:sz w:val="22"/>
                <w:szCs w:val="22"/>
              </w:rPr>
              <w:t>parallela alla torsione</w:t>
            </w:r>
          </w:p>
        </w:tc>
        <w:tc>
          <w:tcPr>
            <w:tcW w:w="166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(kN/m)</w:t>
            </w:r>
          </w:p>
        </w:tc>
        <w:tc>
          <w:tcPr>
            <w:tcW w:w="148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50</w:t>
            </w:r>
          </w:p>
        </w:tc>
        <w:tc>
          <w:tcPr>
            <w:tcW w:w="1488" w:type="dxa"/>
            <w:tcBorders>
              <w:top w:val="single" w:sz="6" w:space="0" w:color="auto"/>
              <w:left w:val="single" w:sz="6" w:space="0" w:color="auto"/>
              <w:bottom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37</w:t>
            </w:r>
          </w:p>
        </w:tc>
      </w:tr>
      <w:tr w:rsidR="00033FA4" w:rsidRPr="0074143F" w:rsidTr="0078408C">
        <w:trPr>
          <w:jc w:val="center"/>
        </w:trPr>
        <w:tc>
          <w:tcPr>
            <w:tcW w:w="3887" w:type="dxa"/>
            <w:tcBorders>
              <w:top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jc w:val="left"/>
              <w:rPr>
                <w:rFonts w:ascii="Courier New" w:hAnsi="Courier New" w:cs="Courier New"/>
                <w:noProof/>
                <w:color w:val="auto"/>
                <w:sz w:val="22"/>
                <w:szCs w:val="22"/>
              </w:rPr>
            </w:pPr>
            <w:r w:rsidRPr="0074143F">
              <w:rPr>
                <w:rFonts w:ascii="Courier New" w:hAnsi="Courier New" w:cs="Courier New"/>
                <w:noProof/>
                <w:color w:val="auto"/>
                <w:sz w:val="22"/>
                <w:szCs w:val="22"/>
              </w:rPr>
              <w:t>perpendicolare alla torsione</w:t>
            </w:r>
          </w:p>
        </w:tc>
        <w:tc>
          <w:tcPr>
            <w:tcW w:w="166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(kN/m)</w:t>
            </w:r>
          </w:p>
        </w:tc>
        <w:tc>
          <w:tcPr>
            <w:tcW w:w="148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26</w:t>
            </w:r>
          </w:p>
        </w:tc>
        <w:tc>
          <w:tcPr>
            <w:tcW w:w="1488" w:type="dxa"/>
            <w:tcBorders>
              <w:top w:val="single" w:sz="6" w:space="0" w:color="auto"/>
              <w:left w:val="single" w:sz="6" w:space="0" w:color="auto"/>
              <w:bottom w:val="single" w:sz="6" w:space="0" w:color="auto"/>
            </w:tcBorders>
            <w:vAlign w:val="center"/>
          </w:tcPr>
          <w:p w:rsidR="0078408C" w:rsidRPr="0074143F" w:rsidRDefault="0078408C" w:rsidP="0078408C">
            <w:pPr>
              <w:pStyle w:val="Corpodeltesto"/>
              <w:spacing w:line="360" w:lineRule="auto"/>
              <w:rPr>
                <w:rFonts w:ascii="Courier New" w:hAnsi="Courier New" w:cs="Courier New"/>
                <w:noProof/>
                <w:color w:val="auto"/>
                <w:sz w:val="22"/>
                <w:szCs w:val="22"/>
              </w:rPr>
            </w:pPr>
            <w:r w:rsidRPr="0074143F">
              <w:rPr>
                <w:rFonts w:ascii="Courier New" w:hAnsi="Courier New" w:cs="Courier New"/>
                <w:noProof/>
                <w:color w:val="auto"/>
                <w:sz w:val="22"/>
                <w:szCs w:val="22"/>
              </w:rPr>
              <w:t>13</w:t>
            </w:r>
          </w:p>
        </w:tc>
      </w:tr>
      <w:tr w:rsidR="00033FA4" w:rsidRPr="0074143F" w:rsidTr="0078408C">
        <w:trPr>
          <w:jc w:val="center"/>
        </w:trPr>
        <w:tc>
          <w:tcPr>
            <w:tcW w:w="3887" w:type="dxa"/>
            <w:tcBorders>
              <w:top w:val="single" w:sz="6" w:space="0" w:color="auto"/>
              <w:bottom w:val="single" w:sz="6" w:space="0" w:color="auto"/>
              <w:right w:val="single" w:sz="6" w:space="0" w:color="auto"/>
            </w:tcBorders>
            <w:vAlign w:val="center"/>
          </w:tcPr>
          <w:p w:rsidR="0078408C" w:rsidRPr="0074143F" w:rsidRDefault="0078408C" w:rsidP="0078408C">
            <w:pPr>
              <w:widowControl w:val="0"/>
              <w:spacing w:line="36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legature di bordo</w:t>
            </w:r>
          </w:p>
        </w:tc>
        <w:tc>
          <w:tcPr>
            <w:tcW w:w="166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(kN/m)</w:t>
            </w:r>
          </w:p>
        </w:tc>
        <w:tc>
          <w:tcPr>
            <w:tcW w:w="1482" w:type="dxa"/>
            <w:tcBorders>
              <w:top w:val="single" w:sz="6" w:space="0" w:color="auto"/>
              <w:left w:val="single" w:sz="6" w:space="0" w:color="auto"/>
              <w:bottom w:val="single" w:sz="6" w:space="0" w:color="auto"/>
              <w:right w:val="single" w:sz="6" w:space="0" w:color="auto"/>
            </w:tcBorders>
            <w:vAlign w:val="center"/>
          </w:tcPr>
          <w:p w:rsidR="0078408C" w:rsidRPr="0074143F" w:rsidRDefault="0078408C" w:rsidP="0078408C">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20</w:t>
            </w:r>
          </w:p>
        </w:tc>
        <w:tc>
          <w:tcPr>
            <w:tcW w:w="1488" w:type="dxa"/>
            <w:tcBorders>
              <w:top w:val="single" w:sz="6" w:space="0" w:color="auto"/>
              <w:left w:val="single" w:sz="6" w:space="0" w:color="auto"/>
              <w:bottom w:val="single" w:sz="6" w:space="0" w:color="auto"/>
            </w:tcBorders>
            <w:vAlign w:val="center"/>
          </w:tcPr>
          <w:p w:rsidR="0078408C" w:rsidRPr="0074143F" w:rsidRDefault="0078408C" w:rsidP="0078408C">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10</w:t>
            </w:r>
          </w:p>
        </w:tc>
      </w:tr>
      <w:tr w:rsidR="00033FA4" w:rsidRPr="0074143F" w:rsidTr="0078408C">
        <w:trPr>
          <w:jc w:val="center"/>
        </w:trPr>
        <w:tc>
          <w:tcPr>
            <w:tcW w:w="3887" w:type="dxa"/>
            <w:tcBorders>
              <w:top w:val="single" w:sz="6" w:space="0" w:color="auto"/>
              <w:right w:val="single" w:sz="6" w:space="0" w:color="auto"/>
            </w:tcBorders>
            <w:vAlign w:val="center"/>
          </w:tcPr>
          <w:p w:rsidR="0078408C" w:rsidRPr="0074143F" w:rsidRDefault="0078408C" w:rsidP="00E6729A">
            <w:pPr>
              <w:widowControl w:val="0"/>
              <w:spacing w:line="36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Resistenza a punzonamento</w:t>
            </w:r>
          </w:p>
        </w:tc>
        <w:tc>
          <w:tcPr>
            <w:tcW w:w="1662" w:type="dxa"/>
            <w:tcBorders>
              <w:top w:val="single" w:sz="6" w:space="0" w:color="auto"/>
              <w:left w:val="single" w:sz="6" w:space="0" w:color="auto"/>
              <w:right w:val="single" w:sz="6" w:space="0" w:color="auto"/>
            </w:tcBorders>
            <w:vAlign w:val="center"/>
          </w:tcPr>
          <w:p w:rsidR="0078408C" w:rsidRPr="0074143F" w:rsidRDefault="0078408C" w:rsidP="00E6729A">
            <w:pPr>
              <w:widowControl w:val="0"/>
              <w:spacing w:line="36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(kN)</w:t>
            </w:r>
          </w:p>
        </w:tc>
        <w:tc>
          <w:tcPr>
            <w:tcW w:w="1482" w:type="dxa"/>
            <w:tcBorders>
              <w:top w:val="single" w:sz="6" w:space="0" w:color="auto"/>
              <w:left w:val="single" w:sz="6" w:space="0" w:color="auto"/>
              <w:right w:val="single" w:sz="6" w:space="0" w:color="auto"/>
            </w:tcBorders>
            <w:vAlign w:val="center"/>
          </w:tcPr>
          <w:p w:rsidR="0078408C" w:rsidRPr="0074143F" w:rsidRDefault="0078408C" w:rsidP="00E6729A">
            <w:pPr>
              <w:widowControl w:val="0"/>
              <w:spacing w:line="36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27</w:t>
            </w:r>
          </w:p>
        </w:tc>
        <w:tc>
          <w:tcPr>
            <w:tcW w:w="1488" w:type="dxa"/>
            <w:tcBorders>
              <w:top w:val="single" w:sz="6" w:space="0" w:color="auto"/>
              <w:left w:val="single" w:sz="6" w:space="0" w:color="auto"/>
            </w:tcBorders>
            <w:vAlign w:val="center"/>
          </w:tcPr>
          <w:p w:rsidR="0078408C" w:rsidRPr="0074143F" w:rsidRDefault="0078408C" w:rsidP="00E6729A">
            <w:pPr>
              <w:widowControl w:val="0"/>
              <w:spacing w:line="36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18</w:t>
            </w:r>
          </w:p>
        </w:tc>
      </w:tr>
    </w:tbl>
    <w:p w:rsidR="008566B6" w:rsidRPr="0074143F" w:rsidRDefault="008566B6" w:rsidP="008566B6">
      <w:pPr>
        <w:rPr>
          <w:rFonts w:ascii="Courier New" w:hAnsi="Courier New" w:cs="Courier New"/>
          <w:noProof/>
          <w:szCs w:val="22"/>
          <w:lang w:val="it-IT"/>
        </w:rPr>
      </w:pPr>
    </w:p>
    <w:p w:rsidR="003075A0" w:rsidRPr="0074143F" w:rsidRDefault="003075A0" w:rsidP="003075A0">
      <w:pPr>
        <w:pStyle w:val="Titolo3"/>
        <w:rPr>
          <w:rFonts w:ascii="Courier New" w:hAnsi="Courier New" w:cs="Courier New"/>
          <w:noProof/>
          <w:szCs w:val="22"/>
        </w:rPr>
      </w:pPr>
      <w:bookmarkStart w:id="135" w:name="_Toc410144290"/>
      <w:r w:rsidRPr="0074143F">
        <w:rPr>
          <w:rFonts w:ascii="Courier New" w:hAnsi="Courier New" w:cs="Courier New"/>
          <w:noProof/>
          <w:szCs w:val="22"/>
        </w:rPr>
        <w:t>Riempimento</w:t>
      </w:r>
      <w:bookmarkEnd w:id="135"/>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materiale lapideo da impiegarsi sarà di granulometria tale da non determinare la fuoriuscita degli elementi lapidei dalla maglia e da non ostacolare (per la presenza di elementi di dimensioni eccessive, superiori ai 2/3 dello spessore) un buon addensamento del materiale:</w:t>
      </w:r>
    </w:p>
    <w:p w:rsidR="003075A0" w:rsidRPr="0074143F" w:rsidRDefault="003075A0" w:rsidP="003075A0">
      <w:pPr>
        <w:pStyle w:val="Corpodeltesto"/>
        <w:tabs>
          <w:tab w:val="left" w:pos="3234"/>
        </w:tabs>
        <w:spacing w:line="360" w:lineRule="auto"/>
        <w:ind w:left="426" w:hanging="426"/>
        <w:rPr>
          <w:rFonts w:ascii="Courier New" w:hAnsi="Courier New" w:cs="Courier New"/>
          <w:noProof/>
          <w:color w:val="auto"/>
          <w:sz w:val="22"/>
          <w:szCs w:val="22"/>
        </w:rPr>
      </w:pPr>
      <w:r w:rsidRPr="0074143F">
        <w:rPr>
          <w:rFonts w:ascii="Courier New" w:hAnsi="Courier New" w:cs="Courier New"/>
          <w:noProof/>
          <w:color w:val="auto"/>
          <w:sz w:val="22"/>
          <w:szCs w:val="22"/>
        </w:rPr>
        <w:t>-</w:t>
      </w:r>
      <w:r w:rsidRPr="0074143F">
        <w:rPr>
          <w:rFonts w:ascii="Courier New" w:hAnsi="Courier New" w:cs="Courier New"/>
          <w:noProof/>
          <w:color w:val="auto"/>
          <w:sz w:val="22"/>
          <w:szCs w:val="22"/>
        </w:rPr>
        <w:tab/>
        <w:t>gabbioni maglia 6x8:</w:t>
      </w:r>
      <w:r w:rsidRPr="0074143F">
        <w:rPr>
          <w:rFonts w:ascii="Courier New" w:hAnsi="Courier New" w:cs="Courier New"/>
          <w:noProof/>
          <w:color w:val="auto"/>
          <w:sz w:val="22"/>
          <w:szCs w:val="22"/>
        </w:rPr>
        <w:tab/>
        <w:t xml:space="preserve">granulometria </w:t>
      </w:r>
      <w:r w:rsidR="008566B6" w:rsidRPr="0074143F">
        <w:rPr>
          <w:rFonts w:ascii="Courier New" w:hAnsi="Courier New" w:cs="Courier New"/>
          <w:noProof/>
          <w:color w:val="auto"/>
          <w:sz w:val="22"/>
          <w:szCs w:val="22"/>
        </w:rPr>
        <w:t>9</w:t>
      </w:r>
      <w:r w:rsidRPr="0074143F">
        <w:rPr>
          <w:rFonts w:ascii="Courier New" w:hAnsi="Courier New" w:cs="Courier New"/>
          <w:noProof/>
          <w:color w:val="auto"/>
          <w:sz w:val="22"/>
          <w:szCs w:val="22"/>
        </w:rPr>
        <w:t>0-200</w:t>
      </w:r>
    </w:p>
    <w:p w:rsidR="003075A0" w:rsidRPr="0074143F" w:rsidRDefault="003075A0" w:rsidP="003075A0">
      <w:pPr>
        <w:pStyle w:val="Corpodeltesto"/>
        <w:tabs>
          <w:tab w:val="left" w:pos="3234"/>
        </w:tabs>
        <w:spacing w:line="360" w:lineRule="auto"/>
        <w:ind w:left="426" w:hanging="426"/>
        <w:rPr>
          <w:rFonts w:ascii="Courier New" w:hAnsi="Courier New" w:cs="Courier New"/>
          <w:noProof/>
          <w:color w:val="auto"/>
          <w:sz w:val="22"/>
          <w:szCs w:val="22"/>
        </w:rPr>
      </w:pPr>
      <w:r w:rsidRPr="0074143F">
        <w:rPr>
          <w:rFonts w:ascii="Courier New" w:hAnsi="Courier New" w:cs="Courier New"/>
          <w:noProof/>
          <w:color w:val="auto"/>
          <w:sz w:val="22"/>
          <w:szCs w:val="22"/>
        </w:rPr>
        <w:t>-</w:t>
      </w:r>
      <w:r w:rsidRPr="0074143F">
        <w:rPr>
          <w:rFonts w:ascii="Courier New" w:hAnsi="Courier New" w:cs="Courier New"/>
          <w:noProof/>
          <w:color w:val="auto"/>
          <w:sz w:val="22"/>
          <w:szCs w:val="22"/>
        </w:rPr>
        <w:tab/>
        <w:t>gabbioni maglia 8x10:</w:t>
      </w:r>
      <w:r w:rsidRPr="0074143F">
        <w:rPr>
          <w:rFonts w:ascii="Courier New" w:hAnsi="Courier New" w:cs="Courier New"/>
          <w:noProof/>
          <w:color w:val="auto"/>
          <w:sz w:val="22"/>
          <w:szCs w:val="22"/>
        </w:rPr>
        <w:tab/>
        <w:t xml:space="preserve">granulometria </w:t>
      </w:r>
      <w:r w:rsidR="008566B6" w:rsidRPr="0074143F">
        <w:rPr>
          <w:rFonts w:ascii="Courier New" w:hAnsi="Courier New" w:cs="Courier New"/>
          <w:noProof/>
          <w:color w:val="auto"/>
          <w:sz w:val="22"/>
          <w:szCs w:val="22"/>
        </w:rPr>
        <w:t>12</w:t>
      </w:r>
      <w:r w:rsidRPr="0074143F">
        <w:rPr>
          <w:rFonts w:ascii="Courier New" w:hAnsi="Courier New" w:cs="Courier New"/>
          <w:noProof/>
          <w:color w:val="auto"/>
          <w:sz w:val="22"/>
          <w:szCs w:val="22"/>
        </w:rPr>
        <w:t>0-220</w:t>
      </w:r>
    </w:p>
    <w:p w:rsidR="003075A0" w:rsidRPr="0074143F" w:rsidRDefault="003075A0" w:rsidP="003075A0">
      <w:pPr>
        <w:pStyle w:val="Corpodeltesto"/>
        <w:tabs>
          <w:tab w:val="left" w:pos="3234"/>
        </w:tabs>
        <w:spacing w:line="360" w:lineRule="auto"/>
        <w:ind w:left="426" w:hanging="426"/>
        <w:rPr>
          <w:rFonts w:ascii="Courier New" w:hAnsi="Courier New" w:cs="Courier New"/>
          <w:noProof/>
          <w:color w:val="auto"/>
          <w:sz w:val="22"/>
          <w:szCs w:val="22"/>
        </w:rPr>
      </w:pPr>
      <w:r w:rsidRPr="0074143F">
        <w:rPr>
          <w:rFonts w:ascii="Courier New" w:hAnsi="Courier New" w:cs="Courier New"/>
          <w:noProof/>
          <w:color w:val="auto"/>
          <w:sz w:val="22"/>
          <w:szCs w:val="22"/>
        </w:rPr>
        <w:t>-</w:t>
      </w:r>
      <w:r w:rsidRPr="0074143F">
        <w:rPr>
          <w:rFonts w:ascii="Courier New" w:hAnsi="Courier New" w:cs="Courier New"/>
          <w:noProof/>
          <w:color w:val="auto"/>
          <w:sz w:val="22"/>
          <w:szCs w:val="22"/>
        </w:rPr>
        <w:tab/>
        <w:t>materassi:</w:t>
      </w:r>
      <w:r w:rsidRPr="0074143F">
        <w:rPr>
          <w:rFonts w:ascii="Courier New" w:hAnsi="Courier New" w:cs="Courier New"/>
          <w:noProof/>
          <w:color w:val="auto"/>
          <w:sz w:val="22"/>
          <w:szCs w:val="22"/>
        </w:rPr>
        <w:tab/>
        <w:t xml:space="preserve">granulometria </w:t>
      </w:r>
      <w:r w:rsidR="008566B6" w:rsidRPr="0074143F">
        <w:rPr>
          <w:rFonts w:ascii="Courier New" w:hAnsi="Courier New" w:cs="Courier New"/>
          <w:noProof/>
          <w:color w:val="auto"/>
          <w:sz w:val="22"/>
          <w:szCs w:val="22"/>
        </w:rPr>
        <w:t>9</w:t>
      </w:r>
      <w:r w:rsidRPr="0074143F">
        <w:rPr>
          <w:rFonts w:ascii="Courier New" w:hAnsi="Courier New" w:cs="Courier New"/>
          <w:noProof/>
          <w:color w:val="auto"/>
          <w:sz w:val="22"/>
          <w:szCs w:val="22"/>
        </w:rPr>
        <w:t>0-130</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In casi speciali (gabbioni rinverditi) al materiale grossolano sarà associata una componente fine destinata ad intasare i vuoti degli elementi lapidei ed a consentire l’attecchimento delle essenze vegetali.</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resistenza a rottura il materiale dovrà rientrare nella categoria CS80 della UNI EN 13383-1.</w:t>
      </w:r>
    </w:p>
    <w:p w:rsidR="003075A0" w:rsidRPr="0074143F" w:rsidRDefault="003075A0" w:rsidP="003075A0">
      <w:pPr>
        <w:pStyle w:val="Corpodeltesto2"/>
        <w:spacing w:after="0"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requisiti di resistenza all’usura saranno:</w:t>
      </w:r>
    </w:p>
    <w:p w:rsidR="003075A0" w:rsidRPr="0074143F" w:rsidRDefault="003075A0" w:rsidP="003075A0">
      <w:pPr>
        <w:widowControl w:val="0"/>
        <w:tabs>
          <w:tab w:val="left" w:pos="3686"/>
        </w:tabs>
        <w:spacing w:line="360"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categoria M</w:t>
      </w:r>
      <w:r w:rsidRPr="0074143F">
        <w:rPr>
          <w:rFonts w:ascii="Courier New" w:hAnsi="Courier New" w:cs="Courier New"/>
          <w:noProof/>
          <w:color w:val="auto"/>
          <w:szCs w:val="22"/>
          <w:vertAlign w:val="subscript"/>
          <w:lang w:val="it-IT"/>
        </w:rPr>
        <w:t>DE</w:t>
      </w:r>
      <w:r w:rsidRPr="0074143F">
        <w:rPr>
          <w:rFonts w:ascii="Courier New" w:hAnsi="Courier New" w:cs="Courier New"/>
          <w:noProof/>
          <w:color w:val="auto"/>
          <w:szCs w:val="22"/>
          <w:lang w:val="it-IT"/>
        </w:rPr>
        <w:t>10 UNI EN 13383-1:</w:t>
      </w:r>
      <w:r w:rsidRPr="0074143F">
        <w:rPr>
          <w:rFonts w:ascii="Courier New" w:hAnsi="Courier New" w:cs="Courier New"/>
          <w:noProof/>
          <w:color w:val="auto"/>
          <w:szCs w:val="22"/>
          <w:lang w:val="it-IT"/>
        </w:rPr>
        <w:tab/>
        <w:t>per l’impiego in opere di difesa idraulica in presenza di trasporto solido grossolano (torrenti);</w:t>
      </w:r>
    </w:p>
    <w:p w:rsidR="003075A0" w:rsidRPr="0074143F" w:rsidRDefault="003075A0" w:rsidP="003075A0">
      <w:pPr>
        <w:widowControl w:val="0"/>
        <w:tabs>
          <w:tab w:val="left" w:pos="3686"/>
        </w:tabs>
        <w:spacing w:line="360"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categoria M</w:t>
      </w:r>
      <w:r w:rsidRPr="0074143F">
        <w:rPr>
          <w:rFonts w:ascii="Courier New" w:hAnsi="Courier New" w:cs="Courier New"/>
          <w:noProof/>
          <w:color w:val="auto"/>
          <w:szCs w:val="22"/>
          <w:vertAlign w:val="subscript"/>
          <w:lang w:val="it-IT"/>
        </w:rPr>
        <w:t>DE</w:t>
      </w:r>
      <w:r w:rsidRPr="0074143F">
        <w:rPr>
          <w:rFonts w:ascii="Courier New" w:hAnsi="Courier New" w:cs="Courier New"/>
          <w:noProof/>
          <w:color w:val="auto"/>
          <w:szCs w:val="22"/>
          <w:lang w:val="it-IT"/>
        </w:rPr>
        <w:t>20 UNI EN 13383-1:</w:t>
      </w:r>
      <w:r w:rsidRPr="0074143F">
        <w:rPr>
          <w:rFonts w:ascii="Courier New" w:hAnsi="Courier New" w:cs="Courier New"/>
          <w:noProof/>
          <w:color w:val="auto"/>
          <w:szCs w:val="22"/>
          <w:lang w:val="it-IT"/>
        </w:rPr>
        <w:tab/>
        <w:t>per l’impiego in opere di difesa costiera;</w:t>
      </w:r>
    </w:p>
    <w:p w:rsidR="003075A0" w:rsidRPr="0074143F" w:rsidRDefault="003075A0" w:rsidP="003075A0">
      <w:pPr>
        <w:widowControl w:val="0"/>
        <w:tabs>
          <w:tab w:val="left" w:pos="3686"/>
        </w:tabs>
        <w:spacing w:line="360"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categoria M</w:t>
      </w:r>
      <w:r w:rsidRPr="0074143F">
        <w:rPr>
          <w:rFonts w:ascii="Courier New" w:hAnsi="Courier New" w:cs="Courier New"/>
          <w:noProof/>
          <w:color w:val="auto"/>
          <w:szCs w:val="22"/>
          <w:vertAlign w:val="subscript"/>
          <w:lang w:val="it-IT"/>
        </w:rPr>
        <w:t>DE</w:t>
      </w:r>
      <w:r w:rsidRPr="0074143F">
        <w:rPr>
          <w:rFonts w:ascii="Courier New" w:hAnsi="Courier New" w:cs="Courier New"/>
          <w:noProof/>
          <w:color w:val="auto"/>
          <w:szCs w:val="22"/>
          <w:lang w:val="it-IT"/>
        </w:rPr>
        <w:t>30 UNI EN 13383-1:</w:t>
      </w:r>
      <w:r w:rsidRPr="0074143F">
        <w:rPr>
          <w:rFonts w:ascii="Courier New" w:hAnsi="Courier New" w:cs="Courier New"/>
          <w:noProof/>
          <w:color w:val="auto"/>
          <w:szCs w:val="22"/>
          <w:lang w:val="it-IT"/>
        </w:rPr>
        <w:tab/>
        <w:t>per l’impiego in opere di difesa idraulica in presenza di trasporto solido fine (fiumi) o in opere di sostegno.</w:t>
      </w:r>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resistenza al gelo, il materiale dovrà soddisfare i requisiti della categoria FT</w:t>
      </w:r>
      <w:r w:rsidRPr="0074143F">
        <w:rPr>
          <w:rFonts w:ascii="Courier New" w:hAnsi="Courier New" w:cs="Courier New"/>
          <w:noProof/>
          <w:color w:val="auto"/>
          <w:szCs w:val="22"/>
          <w:vertAlign w:val="subscript"/>
          <w:lang w:val="it-IT"/>
        </w:rPr>
        <w:t>A</w:t>
      </w:r>
      <w:r w:rsidRPr="0074143F">
        <w:rPr>
          <w:rFonts w:ascii="Courier New" w:hAnsi="Courier New" w:cs="Courier New"/>
          <w:noProof/>
          <w:color w:val="auto"/>
          <w:szCs w:val="22"/>
          <w:lang w:val="it-IT"/>
        </w:rPr>
        <w:t xml:space="preserve"> della UNI EN 13383-1.</w:t>
      </w:r>
    </w:p>
    <w:p w:rsidR="003075A0" w:rsidRPr="0074143F" w:rsidRDefault="003075A0" w:rsidP="003075A0">
      <w:pPr>
        <w:pStyle w:val="Titolo3"/>
        <w:rPr>
          <w:rFonts w:ascii="Courier New" w:hAnsi="Courier New" w:cs="Courier New"/>
          <w:noProof/>
          <w:szCs w:val="22"/>
        </w:rPr>
      </w:pPr>
      <w:bookmarkStart w:id="136" w:name="_Toc410144291"/>
      <w:r w:rsidRPr="0074143F">
        <w:rPr>
          <w:rFonts w:ascii="Courier New" w:hAnsi="Courier New" w:cs="Courier New"/>
          <w:noProof/>
          <w:szCs w:val="22"/>
        </w:rPr>
        <w:t>Graffe metalliche</w:t>
      </w:r>
      <w:bookmarkEnd w:id="136"/>
    </w:p>
    <w:p w:rsidR="003075A0" w:rsidRPr="0074143F" w:rsidRDefault="003075A0" w:rsidP="003075A0">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le legature, in alternativa al filo si potrà ricorrere a graffatura pneumatica con graffe metalliche 45x24x3 mm, aventi resistenza a trazione non inferiore a 17000 MPa.</w:t>
      </w:r>
    </w:p>
    <w:p w:rsidR="00010954" w:rsidRPr="0074143F" w:rsidRDefault="00010954" w:rsidP="005C6ECA">
      <w:pPr>
        <w:pStyle w:val="Titolo2"/>
        <w:rPr>
          <w:rFonts w:ascii="Courier New" w:hAnsi="Courier New" w:cs="Courier New"/>
          <w:sz w:val="22"/>
          <w:szCs w:val="22"/>
        </w:rPr>
      </w:pPr>
      <w:bookmarkStart w:id="137" w:name="_Toc410144292"/>
      <w:r w:rsidRPr="0074143F">
        <w:rPr>
          <w:rFonts w:ascii="Courier New" w:hAnsi="Courier New" w:cs="Courier New"/>
          <w:sz w:val="22"/>
          <w:szCs w:val="22"/>
        </w:rPr>
        <w:t>Tubazioni idrauliche</w:t>
      </w:r>
      <w:bookmarkEnd w:id="137"/>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i sistemi di drenaggio e fognatura bianca del corpo autostradale è previsto impiego l’impiego 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w:t>
      </w:r>
      <w:r w:rsidRPr="0074143F">
        <w:rPr>
          <w:rFonts w:ascii="Courier New" w:hAnsi="Courier New" w:cs="Courier New"/>
          <w:noProof/>
          <w:color w:val="auto"/>
          <w:szCs w:val="22"/>
          <w:lang w:val="it-IT"/>
        </w:rPr>
        <w:tab/>
        <w:t>tubi in PVC-U per fognature;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tubi strutturati in PVC-U, PP e PE;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tubi in cls non armato e armato con fibre di acciaio e con armature tradizionali.</w:t>
      </w:r>
    </w:p>
    <w:p w:rsidR="00010954" w:rsidRPr="0074143F" w:rsidRDefault="00010954" w:rsidP="00010954">
      <w:pPr>
        <w:pStyle w:val="Titolo3"/>
        <w:rPr>
          <w:rFonts w:ascii="Courier New" w:hAnsi="Courier New" w:cs="Courier New"/>
          <w:noProof/>
          <w:szCs w:val="22"/>
        </w:rPr>
      </w:pPr>
      <w:bookmarkStart w:id="138" w:name="_Toc410144293"/>
      <w:r w:rsidRPr="0074143F">
        <w:rPr>
          <w:rFonts w:ascii="Courier New" w:hAnsi="Courier New" w:cs="Courier New"/>
          <w:noProof/>
          <w:szCs w:val="22"/>
        </w:rPr>
        <w:t>Tubi in PVC-U</w:t>
      </w:r>
      <w:bookmarkEnd w:id="138"/>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tubi in PVC-U per fognature saranno conformi alla norma UNI EN 1401 per:</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dei materiali per i tubi e per 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dimensioni dei tubi (diametri, lunghezze, spessori della parete);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dimensioni dei raccordi, dei bicchieri, dei codoli;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fisiche dei tubi e dei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meccaniche dei tubi e dei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prestazionali (tenuta, resistenza a cicli termici);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delle guarnizioni;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degli adesivi per le giunzioni.</w:t>
      </w:r>
    </w:p>
    <w:p w:rsidR="00010954" w:rsidRPr="0074143F" w:rsidRDefault="00010954" w:rsidP="00010954">
      <w:pPr>
        <w:pStyle w:val="Titolo3"/>
        <w:rPr>
          <w:rFonts w:ascii="Courier New" w:hAnsi="Courier New" w:cs="Courier New"/>
          <w:noProof/>
          <w:szCs w:val="22"/>
        </w:rPr>
      </w:pPr>
      <w:bookmarkStart w:id="139" w:name="_Toc410144294"/>
      <w:r w:rsidRPr="0074143F">
        <w:rPr>
          <w:rFonts w:ascii="Courier New" w:hAnsi="Courier New" w:cs="Courier New"/>
          <w:noProof/>
          <w:szCs w:val="22"/>
        </w:rPr>
        <w:t>Tubi strutturati in PVC-U, PP e PE</w:t>
      </w:r>
      <w:bookmarkEnd w:id="139"/>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tubi strutturati in PVC-U, PP e PE saranno conformi alla norma UNI 10968 per:</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dei materiali per i tubi e per 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metodi di giunzione;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dimensioni dei tubi (diametri, lunghezze, spessori della parete);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dimensioni dei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profili di parete;</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fisiche dei tubi e dei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caratteristiche meccaniche dei tubi e dei raccordi;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prestazionali (tenuta dei tubi e delle giunzioni, resistenza a cicli termici, trazione delle giunzioni);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delle guarnizioni;</w:t>
      </w:r>
    </w:p>
    <w:p w:rsidR="00010954" w:rsidRPr="0074143F" w:rsidRDefault="00010954" w:rsidP="00010954">
      <w:pPr>
        <w:widowControl w:val="0"/>
        <w:spacing w:line="360"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requisiti degli adesivi per le giunzioni.</w:t>
      </w:r>
    </w:p>
    <w:p w:rsidR="00010954" w:rsidRPr="0074143F" w:rsidRDefault="00010954" w:rsidP="00010954">
      <w:pPr>
        <w:pStyle w:val="Titolo3"/>
        <w:rPr>
          <w:rFonts w:ascii="Courier New" w:hAnsi="Courier New" w:cs="Courier New"/>
          <w:noProof/>
          <w:szCs w:val="22"/>
        </w:rPr>
      </w:pPr>
      <w:bookmarkStart w:id="140" w:name="_Toc410144295"/>
      <w:r w:rsidRPr="0074143F">
        <w:rPr>
          <w:rFonts w:ascii="Courier New" w:hAnsi="Courier New" w:cs="Courier New"/>
          <w:noProof/>
          <w:szCs w:val="22"/>
        </w:rPr>
        <w:t>Tubi in calcestruzzo non armato e armato</w:t>
      </w:r>
      <w:bookmarkEnd w:id="140"/>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Sono adottabili tubi in calcestruzzo non armato e armato con una o più gabbie d’acciaio o con fibre in acciaio.</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calcestruzzo, così come i diversi materiali componenti (aggregati, acqua d’impasto, additivi, aggiunte, nonché acciaio di armatura e fibre di acciaio) dovranno essere conformi a quanto stabilito nella norma UNI EN 1916.</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I giunti devono consentire il regolare accoppiamento geometrico dei tubi ed il loro allineamento in modo che quando i tubi sono posti in opera la </w:t>
      </w:r>
      <w:r w:rsidRPr="0074143F">
        <w:rPr>
          <w:rFonts w:ascii="Courier New" w:hAnsi="Courier New" w:cs="Courier New"/>
          <w:noProof/>
          <w:color w:val="auto"/>
          <w:szCs w:val="22"/>
          <w:lang w:val="it-IT"/>
        </w:rPr>
        <w:lastRenderedPageBreak/>
        <w:t>loro superficie interna venga a costituire una condotta regolare e priva di discontinuità nel diametro . Il disegno del giunto, tenuto conto del tipo di giunzione e delle tolleranze effettive, dovrà assicurare la tenuta idraulica della condotta nelle condizioni di esercizio.</w:t>
      </w:r>
    </w:p>
    <w:p w:rsidR="00010954" w:rsidRPr="0074143F" w:rsidRDefault="00010954" w:rsidP="0001095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Le guarnizioni di tenuta saranno conformi alla EN 681-1, atte a garantire la tenuta idraulica perfetta ad una pressione interna di esercizio di 0,5 atm e, per quanto riguarda la durabilità, ai requisiti della UNI EN 1916.</w:t>
      </w:r>
    </w:p>
    <w:p w:rsidR="00010954" w:rsidRPr="0074143F" w:rsidRDefault="00010954" w:rsidP="004D19FE">
      <w:pPr>
        <w:pStyle w:val="Corpotesto"/>
        <w:spacing w:after="0"/>
        <w:rPr>
          <w:rFonts w:ascii="Courier New" w:hAnsi="Courier New" w:cs="Courier New"/>
          <w:noProof/>
          <w:color w:val="auto"/>
          <w:szCs w:val="22"/>
          <w:lang w:val="it-IT"/>
        </w:rPr>
      </w:pPr>
    </w:p>
    <w:p w:rsidR="00010954"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41" w:name="_Toc410144296"/>
      <w:r w:rsidR="00010954" w:rsidRPr="0074143F">
        <w:rPr>
          <w:rFonts w:ascii="Courier New" w:hAnsi="Courier New" w:cs="Courier New"/>
          <w:sz w:val="22"/>
          <w:szCs w:val="22"/>
        </w:rPr>
        <w:lastRenderedPageBreak/>
        <w:t>Pozzetti idraulici</w:t>
      </w:r>
      <w:bookmarkEnd w:id="141"/>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pozzetti di previsto impiego per ispezione, incrocio e salto nei sistemi di drenaggio e fognatura bianca del corpo autostradale sono:</w:t>
      </w:r>
    </w:p>
    <w:p w:rsidR="00010954" w:rsidRPr="0074143F" w:rsidRDefault="00010954" w:rsidP="00AF2EB5">
      <w:pPr>
        <w:widowControl w:val="0"/>
        <w:spacing w:line="312"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pozzetti prefabbricati in c.a.v.;</w:t>
      </w:r>
    </w:p>
    <w:p w:rsidR="00010954" w:rsidRPr="0074143F" w:rsidRDefault="00010954" w:rsidP="00AF2EB5">
      <w:pPr>
        <w:widowControl w:val="0"/>
        <w:spacing w:line="312"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pozzetti in PE strutturato.</w:t>
      </w:r>
    </w:p>
    <w:p w:rsidR="00010954" w:rsidRPr="0074143F" w:rsidRDefault="00010954" w:rsidP="00010954">
      <w:pPr>
        <w:pStyle w:val="Titolo3"/>
        <w:rPr>
          <w:rFonts w:ascii="Courier New" w:hAnsi="Courier New" w:cs="Courier New"/>
          <w:noProof/>
          <w:szCs w:val="22"/>
        </w:rPr>
      </w:pPr>
      <w:bookmarkStart w:id="142" w:name="_Toc410144297"/>
      <w:r w:rsidRPr="0074143F">
        <w:rPr>
          <w:rFonts w:ascii="Courier New" w:hAnsi="Courier New" w:cs="Courier New"/>
          <w:noProof/>
          <w:szCs w:val="22"/>
        </w:rPr>
        <w:t>Pozzetti prefabbricati in c.a.v.</w:t>
      </w:r>
      <w:bookmarkEnd w:id="142"/>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calcestruzzo, così come i diversi materiali componenti (aggregati, acqua d’impasto, additivi, aggiunte, nonché acciaio di armatura e fibre di acciaio) dovranno essere conformi a quanto stabilito nella norma UNI EN 1917.</w:t>
      </w:r>
      <w:r w:rsidR="00AF2EB5"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Il calcestruzzo, realizzato con cemento ad alta resistenza ai solfati, avrà Rck non inferiore a 40 MPa.</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Le guarnizioni di tenuta tra i diversi elementi del prefabbricato, incorporate nel giunto in fase di prefabbricazione ovvero fornite unitamente al manufatto da parte del fabbricante, saranno conformi alla UNI EN 681-1.</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pozzetti dovranno essere atti a sopportare le spinte del terreno e del sovraccarico stradale in ogni loro componente (elemento di base, elementi di prolunga, elemento terminale).</w:t>
      </w:r>
    </w:p>
    <w:p w:rsidR="00010954" w:rsidRPr="0074143F" w:rsidRDefault="00010954" w:rsidP="00AF2EB5">
      <w:pPr>
        <w:pStyle w:val="Corpodeltesto2"/>
        <w:spacing w:after="0"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Essi dovranno inoltre</w:t>
      </w:r>
      <w:r w:rsidR="00FA1117" w:rsidRPr="0074143F">
        <w:rPr>
          <w:rFonts w:ascii="Courier New" w:hAnsi="Courier New" w:cs="Courier New"/>
          <w:noProof/>
          <w:color w:val="auto"/>
          <w:szCs w:val="22"/>
          <w:lang w:val="it-IT"/>
        </w:rPr>
        <w:t xml:space="preserve"> essere</w:t>
      </w:r>
      <w:r w:rsidRPr="0074143F">
        <w:rPr>
          <w:rFonts w:ascii="Courier New" w:hAnsi="Courier New" w:cs="Courier New"/>
          <w:noProof/>
          <w:color w:val="auto"/>
          <w:szCs w:val="22"/>
          <w:lang w:val="it-IT"/>
        </w:rPr>
        <w:t xml:space="preserve"> tali da garantire il rispetto delle prescrizioni contenute nell’all. 4 dei "Criteri, metodologie e norme tecniche generali" di cui all’art. 2, lett. </w:t>
      </w:r>
      <w:r w:rsidR="00AF2EB5" w:rsidRPr="0074143F">
        <w:rPr>
          <w:rFonts w:ascii="Courier New" w:hAnsi="Courier New" w:cs="Courier New"/>
          <w:noProof/>
          <w:color w:val="auto"/>
          <w:szCs w:val="22"/>
          <w:lang w:val="it-IT"/>
        </w:rPr>
        <w:t xml:space="preserve">B), D), E), della L. 10.5.1976, </w:t>
      </w:r>
      <w:r w:rsidRPr="0074143F">
        <w:rPr>
          <w:rFonts w:ascii="Courier New" w:hAnsi="Courier New" w:cs="Courier New"/>
          <w:noProof/>
          <w:color w:val="auto"/>
          <w:szCs w:val="22"/>
          <w:lang w:val="it-IT"/>
        </w:rPr>
        <w:t>n. 319, recante le norme per la tutela delle acque.</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In caso di presenza di scale per l’accesso al fondo, i gradini saranno in tondino di acciaio rivestito in polipropilene antisdrucciolo o verniciato antiruggine, opportunamente bloccati nella parete con malta espansiva.</w:t>
      </w:r>
    </w:p>
    <w:p w:rsidR="00010954" w:rsidRPr="0074143F" w:rsidRDefault="00010954" w:rsidP="00010954">
      <w:pPr>
        <w:pStyle w:val="Titolo3"/>
        <w:rPr>
          <w:rFonts w:ascii="Courier New" w:hAnsi="Courier New" w:cs="Courier New"/>
          <w:noProof/>
          <w:szCs w:val="22"/>
        </w:rPr>
      </w:pPr>
      <w:bookmarkStart w:id="143" w:name="_Toc410144298"/>
      <w:r w:rsidRPr="0074143F">
        <w:rPr>
          <w:rFonts w:ascii="Courier New" w:hAnsi="Courier New" w:cs="Courier New"/>
          <w:noProof/>
          <w:szCs w:val="22"/>
        </w:rPr>
        <w:t>Pozzetti in PE strutturato</w:t>
      </w:r>
      <w:bookmarkEnd w:id="143"/>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pozzetti in polietilene strutturato saranno certificati dal marchio IIP UNI rilasciato dall’Istituto Italiano dei Plastici e conformi alle norme UNI EN 13598-1 e pr EN 13598-2 per quanto riguarda caratteristiche dei materiali costituenti e delle guarnizioni, caratteristiche generali, geometriche e meccaniche e requisiti prestazionali.</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pozzetti dovranno essere idonei a sopportare le spinte del terreno e del sovraccarico stradale in ogni loro componente (elemento di base, elementi di prolunga, elemento terminale).</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pozzetti potranno essere con elemento di base stampato, costituiti da:</w:t>
      </w:r>
    </w:p>
    <w:p w:rsidR="00010954" w:rsidRPr="0074143F" w:rsidRDefault="00010954" w:rsidP="00AF2EB5">
      <w:pPr>
        <w:widowControl w:val="0"/>
        <w:spacing w:line="312"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elemento di base in PEMD stampato, predisposto per l’innesto delle tubazioni;</w:t>
      </w:r>
    </w:p>
    <w:p w:rsidR="00010954" w:rsidRPr="0074143F" w:rsidRDefault="00010954" w:rsidP="00AF2EB5">
      <w:pPr>
        <w:widowControl w:val="0"/>
        <w:spacing w:line="312"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elementi intermedi in PEAD strutturato;</w:t>
      </w:r>
    </w:p>
    <w:p w:rsidR="00010954" w:rsidRPr="0074143F" w:rsidRDefault="00010954" w:rsidP="00AF2EB5">
      <w:pPr>
        <w:widowControl w:val="0"/>
        <w:spacing w:line="312" w:lineRule="auto"/>
        <w:ind w:left="399" w:hanging="399"/>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elemento terminale in PEMD, con eventuale riduzione.</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ovvero ricavati da tubo in PEAD strutturato mediante saldatura (secondo le prescrizioni dell’I.I.S. Istituto Italiano di Saldatura).</w:t>
      </w:r>
    </w:p>
    <w:p w:rsidR="00010954" w:rsidRPr="0074143F" w:rsidRDefault="00010954" w:rsidP="00AF2EB5">
      <w:pPr>
        <w:widowControl w:val="0"/>
        <w:spacing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La giunzione tra i diversi elementi dei pozzetti con elemento di base stampato sarà realizzata per saldatura (secondo le prescrizioni </w:t>
      </w:r>
      <w:r w:rsidRPr="0074143F">
        <w:rPr>
          <w:rFonts w:ascii="Courier New" w:hAnsi="Courier New" w:cs="Courier New"/>
          <w:noProof/>
          <w:color w:val="auto"/>
          <w:szCs w:val="22"/>
          <w:lang w:val="it-IT"/>
        </w:rPr>
        <w:lastRenderedPageBreak/>
        <w:t xml:space="preserve">dell’I.I.S. Istituto Italiano di Saldatura) o guarnizione in </w:t>
      </w:r>
      <w:r w:rsidR="00925C8F" w:rsidRPr="0074143F">
        <w:rPr>
          <w:rFonts w:ascii="Courier New" w:hAnsi="Courier New" w:cs="Courier New"/>
          <w:noProof/>
          <w:color w:val="auto"/>
          <w:szCs w:val="22"/>
          <w:lang w:val="it-IT"/>
        </w:rPr>
        <w:t>gomma EPDM; pure in</w:t>
      </w:r>
      <w:r w:rsidRPr="0074143F">
        <w:rPr>
          <w:rFonts w:ascii="Courier New" w:hAnsi="Courier New" w:cs="Courier New"/>
          <w:noProof/>
          <w:color w:val="auto"/>
          <w:szCs w:val="22"/>
          <w:lang w:val="it-IT"/>
        </w:rPr>
        <w:t xml:space="preserve"> gomma EPDM saranno gli innesti delle tubazioni afferenti al pozzetto.</w:t>
      </w:r>
    </w:p>
    <w:p w:rsidR="00DD5634" w:rsidRPr="0074143F" w:rsidRDefault="00DD5634" w:rsidP="005C6ECA">
      <w:pPr>
        <w:pStyle w:val="Titolo2"/>
        <w:rPr>
          <w:rFonts w:ascii="Courier New" w:hAnsi="Courier New" w:cs="Courier New"/>
          <w:sz w:val="22"/>
          <w:szCs w:val="22"/>
        </w:rPr>
      </w:pPr>
      <w:bookmarkStart w:id="144" w:name="_Toc410144299"/>
      <w:r w:rsidRPr="0074143F">
        <w:rPr>
          <w:rFonts w:ascii="Courier New" w:hAnsi="Courier New" w:cs="Courier New"/>
          <w:sz w:val="22"/>
          <w:szCs w:val="22"/>
        </w:rPr>
        <w:t>Difese spondali</w:t>
      </w:r>
      <w:bookmarkEnd w:id="144"/>
    </w:p>
    <w:p w:rsidR="00DD5634" w:rsidRPr="0074143F" w:rsidRDefault="00DD5634" w:rsidP="00DD5634">
      <w:pPr>
        <w:pStyle w:val="Titolo3"/>
        <w:rPr>
          <w:rFonts w:ascii="Courier New" w:hAnsi="Courier New" w:cs="Courier New"/>
          <w:noProof/>
          <w:szCs w:val="22"/>
        </w:rPr>
      </w:pPr>
      <w:bookmarkStart w:id="145" w:name="_Toc410144300"/>
      <w:r w:rsidRPr="0074143F">
        <w:rPr>
          <w:rFonts w:ascii="Courier New" w:hAnsi="Courier New" w:cs="Courier New"/>
          <w:noProof/>
          <w:szCs w:val="22"/>
        </w:rPr>
        <w:t>Elementi in conglomerato cementizio</w:t>
      </w:r>
      <w:bookmarkEnd w:id="145"/>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Gli elementi saranno prefabbricati con calcestruzzo Rck 25 MPa.</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le caratteristiche si rimanda all’art. 15 per quanto riguarda i calcestruzzi per opere idrauliche.</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Gli elementi saranno della forma e delle dimensioni previste in </w:t>
      </w:r>
      <w:r w:rsidR="00996FB2" w:rsidRPr="0074143F">
        <w:rPr>
          <w:rFonts w:ascii="Courier New" w:hAnsi="Courier New" w:cs="Courier New"/>
          <w:noProof/>
          <w:color w:val="auto"/>
          <w:szCs w:val="22"/>
          <w:lang w:val="it-IT"/>
        </w:rPr>
        <w:t>Progetto</w:t>
      </w:r>
      <w:r w:rsidRPr="0074143F">
        <w:rPr>
          <w:rFonts w:ascii="Courier New" w:hAnsi="Courier New" w:cs="Courier New"/>
          <w:noProof/>
          <w:color w:val="auto"/>
          <w:szCs w:val="22"/>
          <w:lang w:val="it-IT"/>
        </w:rPr>
        <w:t>, e presenteranno facce piane, aspetto compatto e regolarità di forma.</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la prefabbricazione, prima della casseratura e del getto, si provvederà a regolarizzare la superficie di appoggio spianandola e compattandola in modo adeguato, al fine di assicurare la regolarità della faccia a diretto contatto con il terreno.</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calcestruzzo sarà versato nelle casseforme a strati regolari ed ogni strato sarà accuratamente vibrato in modo da evitare la formazione di vuoti e rendere l'ammasso il più possibile omogeneo e compatto.</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Dovranno essere inglobate nel getto idonee armature in acciaio costituenti i ganci per la movimentazione degli elementi.</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Al fine di agevolare le operazioni di controllo da parte della Direzione Lavori, gli elementi dovranno essere costruiti in file rettilinee e parallele.</w:t>
      </w:r>
    </w:p>
    <w:p w:rsidR="00DD5634" w:rsidRPr="0074143F" w:rsidRDefault="00DD5634" w:rsidP="00DD5634">
      <w:pPr>
        <w:pStyle w:val="Titolo3"/>
        <w:rPr>
          <w:rFonts w:ascii="Courier New" w:hAnsi="Courier New" w:cs="Courier New"/>
          <w:noProof/>
          <w:szCs w:val="22"/>
        </w:rPr>
      </w:pPr>
      <w:bookmarkStart w:id="146" w:name="_Toc410144301"/>
      <w:r w:rsidRPr="0074143F">
        <w:rPr>
          <w:rFonts w:ascii="Courier New" w:hAnsi="Courier New" w:cs="Courier New"/>
          <w:noProof/>
          <w:szCs w:val="22"/>
        </w:rPr>
        <w:t>Scogliera di pietrame</w:t>
      </w:r>
      <w:bookmarkEnd w:id="146"/>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Gli elementi lapidei dovranno essere privi di discontinuità significative quali fratture, venature, stiloliti, laminazioni, piani di foliazione, piani di sfaldabilità, cambiamenti di "facies" o altri difetti analoghi che potrebbero causare rottura durante il carico, lo scarico o la posa in opera.</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 requisiti granulometrici saranno conformi ai prospetti 4 e 5 della UNI EN 13383-1 (classi HMA1000-3000 e HMA3000-6000).</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forma, il materiale dovrà rientrare nella categoria LTA della UNI EN 13383-1.</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resistenza a rottura il materiale dovrà rientrare nella categoria CS80 della UNI EN 13383-1.</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resistenza all’usura il materiale dovrà rientrare nella categoria MDE10 della UNI EN 13383-1.</w:t>
      </w:r>
    </w:p>
    <w:p w:rsidR="00DD5634" w:rsidRPr="0074143F" w:rsidRDefault="00DD5634" w:rsidP="00DD5634">
      <w:pPr>
        <w:widowControl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quanto riguarda la resistenza al gelo, il materiale dovrà soddisfare i requisiti della categoria FTA della UNI EN 13383-1.</w:t>
      </w:r>
    </w:p>
    <w:p w:rsidR="00010954" w:rsidRPr="0074143F" w:rsidRDefault="00010954" w:rsidP="004D19FE">
      <w:pPr>
        <w:pStyle w:val="Corpotesto"/>
        <w:spacing w:after="0"/>
        <w:rPr>
          <w:rFonts w:ascii="Courier New" w:hAnsi="Courier New" w:cs="Courier New"/>
          <w:noProof/>
          <w:color w:val="auto"/>
          <w:szCs w:val="22"/>
          <w:lang w:val="it-IT"/>
        </w:rPr>
      </w:pPr>
    </w:p>
    <w:p w:rsidR="00E621B7" w:rsidRPr="0074143F" w:rsidRDefault="00033FA4" w:rsidP="005C6ECA">
      <w:pPr>
        <w:pStyle w:val="Titolo2"/>
        <w:rPr>
          <w:rFonts w:ascii="Courier New" w:hAnsi="Courier New" w:cs="Courier New"/>
          <w:sz w:val="22"/>
          <w:szCs w:val="22"/>
        </w:rPr>
      </w:pPr>
      <w:bookmarkStart w:id="147" w:name="_Toc164658483"/>
      <w:bookmarkStart w:id="148" w:name="_Toc175362920"/>
      <w:r w:rsidRPr="0074143F">
        <w:rPr>
          <w:rFonts w:ascii="Courier New" w:hAnsi="Courier New" w:cs="Courier New"/>
          <w:sz w:val="22"/>
          <w:szCs w:val="22"/>
        </w:rPr>
        <w:br w:type="page"/>
      </w:r>
      <w:bookmarkStart w:id="149" w:name="_Toc410144302"/>
      <w:r w:rsidR="00E621B7" w:rsidRPr="0074143F">
        <w:rPr>
          <w:rFonts w:ascii="Courier New" w:hAnsi="Courier New" w:cs="Courier New"/>
          <w:sz w:val="22"/>
          <w:szCs w:val="22"/>
        </w:rPr>
        <w:lastRenderedPageBreak/>
        <w:t>Cemento</w:t>
      </w:r>
      <w:bookmarkEnd w:id="147"/>
      <w:bookmarkEnd w:id="148"/>
      <w:bookmarkEnd w:id="149"/>
    </w:p>
    <w:p w:rsidR="00E621B7" w:rsidRPr="0074143F" w:rsidRDefault="00E621B7" w:rsidP="004D19FE">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Si farà esclusivamente uso dei leganti</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idraulici previsti dalla Legge 26-5-1965 n. 595 e norme armonizzate della serie EN 197. dotati di Attestato di Conformità CE.</w:t>
      </w:r>
    </w:p>
    <w:p w:rsidR="00E621B7" w:rsidRPr="0074143F" w:rsidRDefault="00E621B7" w:rsidP="004D19FE">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 scelta dei tipi di cemento da utilizzare per i diversi tipi di calcestruzzo</w:t>
      </w:r>
      <w:r w:rsidR="00CB224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 xml:space="preserve">verrà effettuata in sede di </w:t>
      </w:r>
      <w:r w:rsidR="00996FB2" w:rsidRPr="0074143F">
        <w:rPr>
          <w:rFonts w:ascii="Courier New" w:hAnsi="Courier New" w:cs="Courier New"/>
          <w:noProof/>
          <w:color w:val="auto"/>
          <w:szCs w:val="22"/>
          <w:lang w:val="it-IT"/>
        </w:rPr>
        <w:t>Progetto</w:t>
      </w:r>
      <w:r w:rsidRPr="0074143F">
        <w:rPr>
          <w:rFonts w:ascii="Courier New" w:hAnsi="Courier New" w:cs="Courier New"/>
          <w:noProof/>
          <w:color w:val="auto"/>
          <w:szCs w:val="22"/>
          <w:lang w:val="it-IT"/>
        </w:rPr>
        <w:t xml:space="preserve">, tenendo presenti, oltre a quanto previsto nella Tabella </w:t>
      </w:r>
      <w:smartTag w:uri="urn:schemas-microsoft-com:office:smarttags" w:element="metricconverter">
        <w:smartTagPr>
          <w:attr w:name="ProductID" w:val="19 G"/>
        </w:smartTagPr>
        <w:r w:rsidRPr="0074143F">
          <w:rPr>
            <w:rFonts w:ascii="Courier New" w:hAnsi="Courier New" w:cs="Courier New"/>
            <w:noProof/>
            <w:color w:val="auto"/>
            <w:szCs w:val="22"/>
            <w:lang w:val="it-IT"/>
          </w:rPr>
          <w:t>1</w:t>
        </w:r>
        <w:r w:rsidR="006202CD" w:rsidRPr="0074143F">
          <w:rPr>
            <w:rFonts w:ascii="Courier New" w:hAnsi="Courier New" w:cs="Courier New"/>
            <w:noProof/>
            <w:color w:val="auto"/>
            <w:szCs w:val="22"/>
            <w:lang w:val="it-IT"/>
          </w:rPr>
          <w:t>9</w:t>
        </w:r>
        <w:r w:rsidRPr="0074143F">
          <w:rPr>
            <w:rFonts w:ascii="Courier New" w:hAnsi="Courier New" w:cs="Courier New"/>
            <w:noProof/>
            <w:color w:val="auto"/>
            <w:szCs w:val="22"/>
            <w:lang w:val="it-IT"/>
          </w:rPr>
          <w:t xml:space="preserve"> G</w:t>
        </w:r>
      </w:smartTag>
      <w:r w:rsidR="006202CD" w:rsidRPr="0074143F">
        <w:rPr>
          <w:rFonts w:ascii="Courier New" w:hAnsi="Courier New" w:cs="Courier New"/>
          <w:noProof/>
          <w:color w:val="auto"/>
          <w:szCs w:val="22"/>
          <w:lang w:val="it-IT"/>
        </w:rPr>
        <w:t xml:space="preserve"> (vedi cap. 19.3)</w:t>
      </w:r>
      <w:r w:rsidRPr="0074143F">
        <w:rPr>
          <w:rFonts w:ascii="Courier New" w:hAnsi="Courier New" w:cs="Courier New"/>
          <w:noProof/>
          <w:color w:val="auto"/>
          <w:szCs w:val="22"/>
          <w:lang w:val="it-IT"/>
        </w:rPr>
        <w:t>, i requisiti di:</w:t>
      </w:r>
    </w:p>
    <w:p w:rsidR="00E621B7" w:rsidRPr="0074143F" w:rsidRDefault="00E621B7" w:rsidP="004D19FE">
      <w:pPr>
        <w:widowControl w:val="0"/>
        <w:tabs>
          <w:tab w:val="left" w:pos="426"/>
        </w:tabs>
        <w:autoSpaceDE w:val="0"/>
        <w:autoSpaceDN w:val="0"/>
        <w:adjustRightInd w:val="0"/>
        <w:spacing w:line="360" w:lineRule="auto"/>
        <w:ind w:left="340" w:hanging="340"/>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 xml:space="preserve">compatibilità chimica con l'ambiente di esercizio previsto, </w:t>
      </w:r>
    </w:p>
    <w:p w:rsidR="00E621B7" w:rsidRPr="0074143F" w:rsidRDefault="00E621B7" w:rsidP="004D19FE">
      <w:pPr>
        <w:widowControl w:val="0"/>
        <w:tabs>
          <w:tab w:val="left" w:pos="426"/>
        </w:tabs>
        <w:autoSpaceDE w:val="0"/>
        <w:autoSpaceDN w:val="0"/>
        <w:adjustRightInd w:val="0"/>
        <w:spacing w:line="360" w:lineRule="auto"/>
        <w:ind w:left="340" w:hanging="340"/>
        <w:rPr>
          <w:rFonts w:ascii="Courier New" w:hAnsi="Courier New" w:cs="Courier New"/>
          <w:noProof/>
          <w:color w:val="auto"/>
          <w:szCs w:val="22"/>
          <w:lang w:val="it-IT"/>
        </w:rPr>
      </w:pPr>
      <w:r w:rsidRPr="0074143F">
        <w:rPr>
          <w:rFonts w:ascii="Courier New" w:hAnsi="Courier New" w:cs="Courier New"/>
          <w:noProof/>
          <w:color w:val="auto"/>
          <w:szCs w:val="22"/>
          <w:lang w:val="it-IT"/>
        </w:rPr>
        <w:t>-</w:t>
      </w:r>
      <w:r w:rsidRPr="0074143F">
        <w:rPr>
          <w:rFonts w:ascii="Courier New" w:hAnsi="Courier New" w:cs="Courier New"/>
          <w:noProof/>
          <w:color w:val="auto"/>
          <w:szCs w:val="22"/>
          <w:lang w:val="it-IT"/>
        </w:rPr>
        <w:tab/>
        <w:t xml:space="preserve">calore di idratazione, per getti il cui spessore minimo sia maggiore di </w:t>
      </w:r>
      <w:smartTag w:uri="urn:schemas-microsoft-com:office:smarttags" w:element="metricconverter">
        <w:smartTagPr>
          <w:attr w:name="ProductID" w:val="50 cm"/>
        </w:smartTagPr>
        <w:r w:rsidRPr="0074143F">
          <w:rPr>
            <w:rFonts w:ascii="Courier New" w:hAnsi="Courier New" w:cs="Courier New"/>
            <w:noProof/>
            <w:color w:val="auto"/>
            <w:szCs w:val="22"/>
            <w:lang w:val="it-IT"/>
          </w:rPr>
          <w:t>50 cm</w:t>
        </w:r>
      </w:smartTag>
      <w:r w:rsidR="008B721A" w:rsidRPr="0074143F">
        <w:rPr>
          <w:rFonts w:ascii="Courier New" w:hAnsi="Courier New" w:cs="Courier New"/>
          <w:noProof/>
          <w:color w:val="auto"/>
          <w:szCs w:val="22"/>
          <w:lang w:val="it-IT"/>
        </w:rPr>
        <w:t>.</w:t>
      </w:r>
    </w:p>
    <w:p w:rsidR="00E621B7" w:rsidRPr="0074143F" w:rsidRDefault="00E621B7" w:rsidP="004D19FE">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Qualora opportuno potranno essere utilizzati cementi speciali, quali: cementi rispondenti alla UNI EN 197-1 e qualificati resistenti ai solfati (secondo UNI 9156), o resistenti al dilavamento (secondo UNI 9606), oppure a basso calore di idratazione contraddistinti dalla sigla LH conformemente alla UNI EN 197-1</w:t>
      </w:r>
    </w:p>
    <w:p w:rsidR="002D1128" w:rsidRPr="0074143F" w:rsidRDefault="002D1128" w:rsidP="004D19FE">
      <w:pPr>
        <w:widowControl w:val="0"/>
        <w:autoSpaceDE w:val="0"/>
        <w:autoSpaceDN w:val="0"/>
        <w:adjustRightInd w:val="0"/>
        <w:spacing w:line="360" w:lineRule="auto"/>
        <w:rPr>
          <w:rFonts w:ascii="Courier New" w:hAnsi="Courier New" w:cs="Courier New"/>
          <w:noProof/>
          <w:color w:val="auto"/>
          <w:szCs w:val="22"/>
          <w:lang w:val="it-IT"/>
        </w:rPr>
      </w:pPr>
    </w:p>
    <w:p w:rsidR="002D1128"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r w:rsidR="00DC32AE" w:rsidRPr="0074143F">
        <w:rPr>
          <w:rFonts w:ascii="Courier New" w:hAnsi="Courier New" w:cs="Courier New"/>
          <w:sz w:val="22"/>
          <w:szCs w:val="22"/>
        </w:rPr>
        <w:lastRenderedPageBreak/>
        <w:t xml:space="preserve"> </w:t>
      </w:r>
      <w:bookmarkStart w:id="150" w:name="_Toc410144303"/>
      <w:r w:rsidR="002D1128" w:rsidRPr="0074143F">
        <w:rPr>
          <w:rFonts w:ascii="Courier New" w:hAnsi="Courier New" w:cs="Courier New"/>
          <w:sz w:val="22"/>
          <w:szCs w:val="22"/>
        </w:rPr>
        <w:t>Aggregati</w:t>
      </w:r>
      <w:r w:rsidR="003075A0" w:rsidRPr="0074143F">
        <w:rPr>
          <w:rFonts w:ascii="Courier New" w:hAnsi="Courier New" w:cs="Courier New"/>
          <w:sz w:val="22"/>
          <w:szCs w:val="22"/>
        </w:rPr>
        <w:t xml:space="preserve"> per c.a.</w:t>
      </w:r>
      <w:bookmarkEnd w:id="150"/>
    </w:p>
    <w:p w:rsidR="002D1128" w:rsidRPr="0074143F" w:rsidRDefault="002D1128" w:rsidP="002D1128">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Saranno impiegati esclusivamente aggregati muniti di Attestato di conformità CE, per i quali il produttore attui un controllo di produzione in fabbrica certificato da un Organismo notificato e dotati di marcatura CE.</w:t>
      </w:r>
      <w:r w:rsidR="006241B4"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Dovranno essere costituiti da elementi resistenti e poco porosi, non gelivi privi di quantità eccedenti i limiti ammessi di parti friabili, polverulente, scistose,piatte o allungate, conchiglie, cloruri, solfati solubili, argilla e sostanze organiche; non dovranno contenere i minerali pericolosi: pirite, marcasite, pirrotina, gesso e quantità nocive di materiali reattivi agli alcali.</w:t>
      </w:r>
    </w:p>
    <w:p w:rsidR="002D1128" w:rsidRPr="0074143F" w:rsidRDefault="002D1128" w:rsidP="002D1128">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Per ciascuna delle cave di provenienza dei materiali dovrà essere accertata, mediante esame mineralogico (UNI EN 932-3) presso un Laboratorio Ufficiale, l'assenza dei minerali indesiderati suddetti e di forme di silice reattiva verso gli alcali contenuti nel calcestruzzo (in particolare: opale, calcedonio, tridimite, cristobalite, quarzo ad estinzione ondulata, selce, vetri vulcanici, ossidiane).</w:t>
      </w:r>
    </w:p>
    <w:p w:rsidR="002D1128" w:rsidRPr="0074143F" w:rsidRDefault="002D1128" w:rsidP="002D1128">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Tale esame verrà ripetuto con la frequenza indicata nella </w:t>
      </w:r>
      <w:r w:rsidR="00C725B0">
        <w:fldChar w:fldCharType="begin"/>
      </w:r>
      <w:r w:rsidR="00C725B0">
        <w:instrText xml:space="preserve"> REF _Ref161872532 \h  \* MERGEFORMAT </w:instrText>
      </w:r>
      <w:r w:rsidR="00C725B0">
        <w:fldChar w:fldCharType="separate"/>
      </w:r>
      <w:r w:rsidR="007B32FF">
        <w:rPr>
          <w:b/>
          <w:bCs/>
          <w:lang w:val="it-IT"/>
        </w:rPr>
        <w:t>Errore. L'origine riferimento non è stata trovata.</w:t>
      </w:r>
      <w:r w:rsidR="00C725B0">
        <w:fldChar w:fldCharType="end"/>
      </w:r>
      <w:r w:rsidRPr="0074143F">
        <w:rPr>
          <w:rFonts w:ascii="Courier New" w:hAnsi="Courier New" w:cs="Courier New"/>
          <w:noProof/>
          <w:color w:val="auto"/>
          <w:szCs w:val="22"/>
          <w:lang w:val="it-IT"/>
        </w:rPr>
        <w:t xml:space="preserve"> e comunque almeno una volta all'anno. Qualora si riscontri la presenza di forme di silice reattiva, il </w:t>
      </w:r>
      <w:r w:rsidR="001D361A" w:rsidRPr="0074143F">
        <w:rPr>
          <w:rFonts w:ascii="Courier New" w:hAnsi="Courier New" w:cs="Courier New"/>
          <w:noProof/>
          <w:color w:val="auto"/>
          <w:szCs w:val="22"/>
          <w:lang w:val="it-IT"/>
        </w:rPr>
        <w:t>P</w:t>
      </w:r>
      <w:r w:rsidRPr="0074143F">
        <w:rPr>
          <w:rFonts w:ascii="Courier New" w:hAnsi="Courier New" w:cs="Courier New"/>
          <w:noProof/>
          <w:color w:val="auto"/>
          <w:szCs w:val="22"/>
          <w:lang w:val="it-IT"/>
        </w:rPr>
        <w:t xml:space="preserve">rogettista dovrà valutare ed attuare il livello di prevenzione appropriato, in base alla classe di esposizione e alla categoria delle opere, con riferimento alla UNI 8981-2 (2007). Nella </w:t>
      </w:r>
      <w:r w:rsidR="00C725B0">
        <w:fldChar w:fldCharType="begin"/>
      </w:r>
      <w:r w:rsidR="00C725B0">
        <w:instrText xml:space="preserve"> REF _Ref161872532 \h  \* MERGEFORMAT </w:instrText>
      </w:r>
      <w:r w:rsidR="00C725B0">
        <w:fldChar w:fldCharType="separate"/>
      </w:r>
      <w:r w:rsidR="007B32FF">
        <w:rPr>
          <w:b/>
          <w:bCs/>
          <w:lang w:val="it-IT"/>
        </w:rPr>
        <w:t>Errore. L'origine riferimento non è stata trovata.</w:t>
      </w:r>
      <w:r w:rsidR="00C725B0">
        <w:fldChar w:fldCharType="end"/>
      </w:r>
      <w:r w:rsidRPr="0074143F">
        <w:rPr>
          <w:rFonts w:ascii="Courier New" w:hAnsi="Courier New" w:cs="Courier New"/>
          <w:noProof/>
          <w:color w:val="auto"/>
          <w:szCs w:val="22"/>
          <w:lang w:val="it-IT"/>
        </w:rPr>
        <w:t xml:space="preserve"> sono riepilogati i principali requisiti degli aggregati e le prove cui devono essere sottoposti, con l'indicazione delle norme di riferimento, delle tolleranze di accettabilità e della frequenza.</w:t>
      </w:r>
    </w:p>
    <w:p w:rsidR="002D1128" w:rsidRPr="0074143F" w:rsidRDefault="002D1128" w:rsidP="002D1128">
      <w:pPr>
        <w:widowControl w:val="0"/>
        <w:autoSpaceDE w:val="0"/>
        <w:autoSpaceDN w:val="0"/>
        <w:adjustRightInd w:val="0"/>
        <w:spacing w:line="360" w:lineRule="auto"/>
        <w:rPr>
          <w:rFonts w:ascii="Courier New" w:hAnsi="Courier New" w:cs="Courier New"/>
          <w:noProof/>
          <w:color w:val="auto"/>
          <w:szCs w:val="22"/>
          <w:lang w:val="it-IT"/>
        </w:rPr>
      </w:pPr>
    </w:p>
    <w:p w:rsidR="002D1128" w:rsidRPr="0074143F" w:rsidRDefault="00033FA4" w:rsidP="00633915">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br w:type="page"/>
      </w:r>
      <w:r w:rsidR="002D1128" w:rsidRPr="0074143F">
        <w:rPr>
          <w:rFonts w:ascii="Courier New" w:hAnsi="Courier New" w:cs="Courier New"/>
          <w:noProof/>
          <w:color w:val="auto"/>
          <w:szCs w:val="22"/>
          <w:lang w:val="it-IT"/>
        </w:rPr>
        <w:lastRenderedPageBreak/>
        <w:t xml:space="preserve">Tabella </w:t>
      </w:r>
      <w:r w:rsidR="00FE300B" w:rsidRPr="0074143F">
        <w:rPr>
          <w:rFonts w:ascii="Courier New" w:hAnsi="Courier New" w:cs="Courier New"/>
          <w:noProof/>
          <w:color w:val="auto"/>
          <w:szCs w:val="22"/>
          <w:lang w:val="it-IT"/>
        </w:rPr>
        <w:t>20</w:t>
      </w:r>
      <w:r w:rsidR="002D1128" w:rsidRPr="0074143F">
        <w:rPr>
          <w:rFonts w:ascii="Courier New" w:hAnsi="Courier New" w:cs="Courier New"/>
          <w:noProof/>
          <w:color w:val="auto"/>
          <w:szCs w:val="22"/>
          <w:lang w:val="it-IT"/>
        </w:rPr>
        <w:t xml:space="preserve"> </w:t>
      </w:r>
      <w:r w:rsidR="007E0102" w:rsidRPr="0074143F">
        <w:rPr>
          <w:rFonts w:ascii="Courier New" w:hAnsi="Courier New" w:cs="Courier New"/>
          <w:noProof/>
          <w:color w:val="auto"/>
          <w:szCs w:val="22"/>
          <w:lang w:val="it-IT"/>
        </w:rPr>
        <w:t>B</w:t>
      </w:r>
      <w:r w:rsidR="002D1128" w:rsidRPr="0074143F">
        <w:rPr>
          <w:rFonts w:ascii="Courier New" w:hAnsi="Courier New" w:cs="Courier New"/>
          <w:noProof/>
          <w:color w:val="auto"/>
          <w:szCs w:val="22"/>
          <w:lang w:val="it-IT"/>
        </w:rPr>
        <w:t xml:space="preserve"> - Caratteristiche degli Aggregati</w:t>
      </w:r>
    </w:p>
    <w:p w:rsidR="002D1128" w:rsidRPr="0074143F" w:rsidRDefault="002D1128" w:rsidP="002D1128">
      <w:pPr>
        <w:rPr>
          <w:rFonts w:ascii="Courier New" w:hAnsi="Courier New" w:cs="Courier New"/>
          <w:noProof/>
          <w:color w:val="auto"/>
          <w:szCs w:val="22"/>
          <w:lang w:val="it-IT"/>
        </w:rPr>
      </w:pPr>
    </w:p>
    <w:p w:rsidR="00081335" w:rsidRPr="0074143F" w:rsidRDefault="00081335" w:rsidP="002D1128">
      <w:pPr>
        <w:rPr>
          <w:rFonts w:ascii="Courier New" w:hAnsi="Courier New" w:cs="Courier New"/>
          <w:noProof/>
          <w:color w:val="auto"/>
          <w:szCs w:val="22"/>
          <w:lang w:val="it-IT"/>
        </w:rPr>
      </w:pPr>
    </w:p>
    <w:tbl>
      <w:tblPr>
        <w:tblW w:w="0" w:type="auto"/>
        <w:jc w:val="center"/>
        <w:tblLayout w:type="fixed"/>
        <w:tblCellMar>
          <w:left w:w="42" w:type="dxa"/>
          <w:right w:w="42" w:type="dxa"/>
        </w:tblCellMar>
        <w:tblLook w:val="0000"/>
      </w:tblPr>
      <w:tblGrid>
        <w:gridCol w:w="2026"/>
        <w:gridCol w:w="1742"/>
        <w:gridCol w:w="1417"/>
        <w:gridCol w:w="1661"/>
      </w:tblGrid>
      <w:tr w:rsidR="00A83CC3" w:rsidRPr="0074143F">
        <w:trPr>
          <w:tblHeader/>
          <w:jc w:val="center"/>
        </w:trPr>
        <w:tc>
          <w:tcPr>
            <w:tcW w:w="2026" w:type="dxa"/>
            <w:tcBorders>
              <w:top w:val="single" w:sz="12"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b/>
                <w:bCs/>
                <w:noProof/>
                <w:szCs w:val="22"/>
                <w:lang w:val="it-IT"/>
              </w:rPr>
            </w:pPr>
            <w:r w:rsidRPr="0074143F">
              <w:rPr>
                <w:rFonts w:ascii="Courier New" w:hAnsi="Courier New" w:cs="Courier New"/>
                <w:b/>
                <w:bCs/>
                <w:noProof/>
                <w:szCs w:val="22"/>
                <w:lang w:val="it-IT"/>
              </w:rPr>
              <w:t>CARATTERISTICHE</w:t>
            </w:r>
          </w:p>
        </w:tc>
        <w:tc>
          <w:tcPr>
            <w:tcW w:w="1742" w:type="dxa"/>
            <w:tcBorders>
              <w:top w:val="single" w:sz="12"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b/>
                <w:bCs/>
                <w:noProof/>
                <w:szCs w:val="22"/>
                <w:lang w:val="it-IT"/>
              </w:rPr>
            </w:pPr>
            <w:r w:rsidRPr="0074143F">
              <w:rPr>
                <w:rFonts w:ascii="Courier New" w:hAnsi="Courier New" w:cs="Courier New"/>
                <w:b/>
                <w:bCs/>
                <w:noProof/>
                <w:szCs w:val="22"/>
                <w:lang w:val="it-IT"/>
              </w:rPr>
              <w:t>PROVE</w:t>
            </w:r>
          </w:p>
        </w:tc>
        <w:tc>
          <w:tcPr>
            <w:tcW w:w="1417" w:type="dxa"/>
            <w:tcBorders>
              <w:top w:val="single" w:sz="12"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b/>
                <w:bCs/>
                <w:noProof/>
                <w:szCs w:val="22"/>
                <w:lang w:val="it-IT"/>
              </w:rPr>
            </w:pPr>
            <w:r w:rsidRPr="0074143F">
              <w:rPr>
                <w:rFonts w:ascii="Courier New" w:hAnsi="Courier New" w:cs="Courier New"/>
                <w:b/>
                <w:bCs/>
                <w:noProof/>
                <w:szCs w:val="22"/>
                <w:lang w:val="it-IT"/>
              </w:rPr>
              <w:t>NORME</w:t>
            </w:r>
          </w:p>
        </w:tc>
        <w:tc>
          <w:tcPr>
            <w:tcW w:w="1661" w:type="dxa"/>
            <w:tcBorders>
              <w:top w:val="single" w:sz="12"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rPr>
                <w:rFonts w:ascii="Courier New" w:hAnsi="Courier New" w:cs="Courier New"/>
                <w:b/>
                <w:bCs/>
                <w:noProof/>
                <w:szCs w:val="22"/>
                <w:lang w:val="it-IT"/>
              </w:rPr>
            </w:pPr>
            <w:r w:rsidRPr="0074143F">
              <w:rPr>
                <w:rFonts w:ascii="Courier New" w:hAnsi="Courier New" w:cs="Courier New"/>
                <w:b/>
                <w:bCs/>
                <w:noProof/>
                <w:szCs w:val="22"/>
                <w:lang w:val="it-IT"/>
              </w:rPr>
              <w:t>LIMITI DI ACCETTABILITÀ</w:t>
            </w:r>
          </w:p>
        </w:tc>
      </w:tr>
      <w:tr w:rsidR="00A83CC3" w:rsidRPr="0074143F">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Gelività degli aggregati</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Gelività</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1367-1</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perdita di mass</w:t>
            </w:r>
            <w:r w:rsidR="00F3429E" w:rsidRPr="0074143F">
              <w:rPr>
                <w:rFonts w:ascii="Courier New" w:hAnsi="Courier New" w:cs="Courier New"/>
                <w:noProof/>
                <w:szCs w:val="22"/>
                <w:lang w:val="it-IT"/>
              </w:rPr>
              <w:t>a &lt;4% dopo 1</w:t>
            </w:r>
            <w:r w:rsidRPr="0074143F">
              <w:rPr>
                <w:rFonts w:ascii="Courier New" w:hAnsi="Courier New" w:cs="Courier New"/>
                <w:noProof/>
                <w:szCs w:val="22"/>
                <w:lang w:val="it-IT"/>
              </w:rPr>
              <w:t>0 cicli (Categoria F4 UNI EN 12620). Cat. F2 per Classe di Esposizione XF1 e XF2; Cat. F1 per C.E. XF3 e XF4</w:t>
            </w:r>
          </w:p>
        </w:tc>
      </w:tr>
      <w:tr w:rsidR="00A83CC3" w:rsidRPr="0074143F">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Assorbimento dell’aggregato grosso</w:t>
            </w:r>
          </w:p>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per classi di esposizione XF</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Assorbimento</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1097-7</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&lt; 1%</w:t>
            </w:r>
          </w:p>
        </w:tc>
      </w:tr>
      <w:tr w:rsidR="00A83CC3" w:rsidRPr="005F7008">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Resistenza alla abrasione</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Los Angeles</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CNR 34 e UNI EN 1097-2</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vertAlign w:val="subscript"/>
                <w:lang w:val="it-IT"/>
              </w:rPr>
            </w:pPr>
            <w:r w:rsidRPr="0074143F">
              <w:rPr>
                <w:rFonts w:ascii="Courier New" w:hAnsi="Courier New" w:cs="Courier New"/>
                <w:noProof/>
                <w:szCs w:val="22"/>
                <w:lang w:val="it-IT"/>
              </w:rPr>
              <w:t>Perdita di massa L.A. 30% Cat. LA</w:t>
            </w:r>
            <w:r w:rsidRPr="0074143F">
              <w:rPr>
                <w:rFonts w:ascii="Courier New" w:hAnsi="Courier New" w:cs="Courier New"/>
                <w:noProof/>
                <w:szCs w:val="22"/>
                <w:vertAlign w:val="subscript"/>
                <w:lang w:val="it-IT"/>
              </w:rPr>
              <w:t>30</w:t>
            </w:r>
          </w:p>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Per Classi di resistenza C60 o superiori si impiegherà la categoria L.A.</w:t>
            </w:r>
            <w:r w:rsidRPr="0074143F">
              <w:rPr>
                <w:rFonts w:ascii="Courier New" w:hAnsi="Courier New" w:cs="Courier New"/>
                <w:noProof/>
                <w:szCs w:val="22"/>
                <w:vertAlign w:val="subscript"/>
                <w:lang w:val="it-IT"/>
              </w:rPr>
              <w:t>20</w:t>
            </w:r>
          </w:p>
        </w:tc>
      </w:tr>
      <w:tr w:rsidR="00A83CC3" w:rsidRPr="005F7008">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Compattezza degli aggregati</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Degradabilità al solfato di magnesio</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1367-2</w:t>
            </w:r>
          </w:p>
        </w:tc>
        <w:tc>
          <w:tcPr>
            <w:tcW w:w="1661" w:type="dxa"/>
            <w:tcBorders>
              <w:top w:val="single" w:sz="6" w:space="0" w:color="auto"/>
              <w:left w:val="single" w:sz="6" w:space="0" w:color="auto"/>
              <w:bottom w:val="single" w:sz="6" w:space="0" w:color="auto"/>
              <w:right w:val="single" w:sz="12" w:space="0" w:color="auto"/>
            </w:tcBorders>
          </w:tcPr>
          <w:p w:rsidR="00081335"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perdita di massa dopo 5 cicli </w:t>
            </w:r>
            <w:r w:rsidRPr="0074143F">
              <w:rPr>
                <w:rFonts w:ascii="Courier New" w:hAnsi="Courier New" w:cs="Courier New"/>
                <w:noProof/>
                <w:szCs w:val="22"/>
                <w:u w:val="single"/>
                <w:lang w:val="it-IT"/>
              </w:rPr>
              <w:t>&lt;</w:t>
            </w:r>
            <w:r w:rsidRPr="0074143F">
              <w:rPr>
                <w:rFonts w:ascii="Courier New" w:hAnsi="Courier New" w:cs="Courier New"/>
                <w:noProof/>
                <w:szCs w:val="22"/>
                <w:lang w:val="it-IT"/>
              </w:rPr>
              <w:t xml:space="preserve">10% </w:t>
            </w:r>
          </w:p>
          <w:p w:rsidR="00081335" w:rsidRPr="0074143F" w:rsidRDefault="00081335" w:rsidP="00EA67A7">
            <w:pPr>
              <w:widowControl w:val="0"/>
              <w:autoSpaceDE w:val="0"/>
              <w:autoSpaceDN w:val="0"/>
              <w:adjustRightInd w:val="0"/>
              <w:spacing w:after="120"/>
              <w:ind w:right="35"/>
              <w:rPr>
                <w:rFonts w:ascii="Courier New" w:hAnsi="Courier New" w:cs="Courier New"/>
                <w:noProof/>
                <w:szCs w:val="22"/>
                <w:lang w:val="it-IT"/>
              </w:rPr>
            </w:pPr>
          </w:p>
        </w:tc>
      </w:tr>
      <w:tr w:rsidR="00A83CC3" w:rsidRPr="0074143F">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Presenza di gesso e solfati solubili</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Analisi chimica degli aggregati</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1744-1</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SO</w:t>
            </w:r>
            <w:r w:rsidRPr="0074143F">
              <w:rPr>
                <w:rFonts w:ascii="Courier New" w:hAnsi="Courier New" w:cs="Courier New"/>
                <w:noProof/>
                <w:position w:val="-6"/>
                <w:szCs w:val="22"/>
                <w:lang w:val="it-IT"/>
              </w:rPr>
              <w:t>3</w:t>
            </w:r>
            <w:r w:rsidRPr="0074143F">
              <w:rPr>
                <w:rFonts w:ascii="Courier New" w:hAnsi="Courier New" w:cs="Courier New"/>
                <w:noProof/>
                <w:szCs w:val="22"/>
                <w:lang w:val="it-IT"/>
              </w:rPr>
              <w:t xml:space="preserve"> </w:t>
            </w:r>
            <w:r w:rsidRPr="0074143F">
              <w:rPr>
                <w:rFonts w:ascii="Courier New" w:hAnsi="Courier New" w:cs="Courier New"/>
                <w:noProof/>
                <w:szCs w:val="22"/>
                <w:u w:val="single"/>
                <w:lang w:val="it-IT"/>
              </w:rPr>
              <w:t>&lt;</w:t>
            </w:r>
            <w:r w:rsidRPr="0074143F">
              <w:rPr>
                <w:rFonts w:ascii="Courier New" w:hAnsi="Courier New" w:cs="Courier New"/>
                <w:noProof/>
                <w:szCs w:val="22"/>
                <w:lang w:val="it-IT"/>
              </w:rPr>
              <w:t xml:space="preserve">  0,1%</w:t>
            </w:r>
          </w:p>
        </w:tc>
      </w:tr>
      <w:tr w:rsidR="00A83CC3" w:rsidRPr="0074143F">
        <w:trPr>
          <w:jc w:val="center"/>
        </w:trPr>
        <w:tc>
          <w:tcPr>
            <w:tcW w:w="2026" w:type="dxa"/>
            <w:vMerge w:val="restart"/>
            <w:tcBorders>
              <w:top w:val="single" w:sz="6" w:space="0" w:color="auto"/>
              <w:left w:val="single" w:sz="12"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Contenuto di polveri</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 xml:space="preserve">Aggr. grosso non frantumato o </w:t>
            </w:r>
            <w:r w:rsidRPr="0074143F">
              <w:rPr>
                <w:rFonts w:ascii="Courier New" w:hAnsi="Courier New" w:cs="Courier New"/>
                <w:noProof/>
                <w:szCs w:val="22"/>
                <w:lang w:val="it-IT"/>
              </w:rPr>
              <w:lastRenderedPageBreak/>
              <w:t>frantumato da depositi alluvionali</w:t>
            </w:r>
          </w:p>
        </w:tc>
        <w:tc>
          <w:tcPr>
            <w:tcW w:w="1417" w:type="dxa"/>
            <w:vMerge w:val="restart"/>
            <w:tcBorders>
              <w:top w:val="single" w:sz="6" w:space="0" w:color="auto"/>
              <w:left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fr-FR"/>
              </w:rPr>
            </w:pPr>
            <w:r w:rsidRPr="0074143F">
              <w:rPr>
                <w:rFonts w:ascii="Courier New" w:hAnsi="Courier New" w:cs="Courier New"/>
                <w:noProof/>
                <w:szCs w:val="22"/>
                <w:lang w:val="fr-FR"/>
              </w:rPr>
              <w:lastRenderedPageBreak/>
              <w:t xml:space="preserve">Passante a </w:t>
            </w:r>
            <w:smartTag w:uri="urn:schemas-microsoft-com:office:smarttags" w:element="metricconverter">
              <w:smartTagPr>
                <w:attr w:name="ProductID" w:val="0,063 mm"/>
              </w:smartTagPr>
              <w:r w:rsidRPr="0074143F">
                <w:rPr>
                  <w:rFonts w:ascii="Courier New" w:hAnsi="Courier New" w:cs="Courier New"/>
                  <w:noProof/>
                  <w:szCs w:val="22"/>
                  <w:lang w:val="fr-FR"/>
                </w:rPr>
                <w:t>0,063 mm</w:t>
              </w:r>
            </w:smartTag>
            <w:r w:rsidRPr="0074143F">
              <w:rPr>
                <w:rFonts w:ascii="Courier New" w:hAnsi="Courier New" w:cs="Courier New"/>
                <w:noProof/>
                <w:szCs w:val="22"/>
                <w:lang w:val="fr-FR"/>
              </w:rPr>
              <w:t xml:space="preserve">, UNI EN </w:t>
            </w:r>
            <w:r w:rsidRPr="0074143F">
              <w:rPr>
                <w:rFonts w:ascii="Courier New" w:hAnsi="Courier New" w:cs="Courier New"/>
                <w:noProof/>
                <w:szCs w:val="22"/>
                <w:lang w:val="fr-FR"/>
              </w:rPr>
              <w:lastRenderedPageBreak/>
              <w:t>933-2</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vertAlign w:val="subscript"/>
                <w:lang w:val="it-IT"/>
              </w:rPr>
            </w:pPr>
            <w:r w:rsidRPr="0074143F">
              <w:rPr>
                <w:rFonts w:ascii="Courier New" w:hAnsi="Courier New" w:cs="Courier New"/>
                <w:noProof/>
                <w:szCs w:val="22"/>
                <w:lang w:val="it-IT"/>
              </w:rPr>
              <w:lastRenderedPageBreak/>
              <w:sym w:font="Symbol" w:char="F0A3"/>
            </w:r>
            <w:r w:rsidRPr="0074143F">
              <w:rPr>
                <w:rFonts w:ascii="Courier New" w:hAnsi="Courier New" w:cs="Courier New"/>
                <w:noProof/>
                <w:szCs w:val="22"/>
                <w:lang w:val="it-IT"/>
              </w:rPr>
              <w:t xml:space="preserve"> f</w:t>
            </w:r>
            <w:r w:rsidRPr="0074143F">
              <w:rPr>
                <w:rFonts w:ascii="Courier New" w:hAnsi="Courier New" w:cs="Courier New"/>
                <w:noProof/>
                <w:szCs w:val="22"/>
                <w:vertAlign w:val="subscript"/>
                <w:lang w:val="it-IT"/>
              </w:rPr>
              <w:t>1,5</w:t>
            </w:r>
          </w:p>
          <w:p w:rsidR="00081335" w:rsidRPr="0074143F" w:rsidRDefault="00081335" w:rsidP="00EA67A7">
            <w:pPr>
              <w:widowControl w:val="0"/>
              <w:autoSpaceDE w:val="0"/>
              <w:autoSpaceDN w:val="0"/>
              <w:adjustRightInd w:val="0"/>
              <w:spacing w:after="120"/>
              <w:ind w:right="35"/>
              <w:rPr>
                <w:rFonts w:ascii="Courier New" w:hAnsi="Courier New" w:cs="Courier New"/>
                <w:noProof/>
                <w:szCs w:val="22"/>
                <w:lang w:val="it-IT"/>
              </w:rPr>
            </w:pPr>
          </w:p>
        </w:tc>
      </w:tr>
      <w:tr w:rsidR="00A83CC3" w:rsidRPr="0074143F">
        <w:trPr>
          <w:jc w:val="center"/>
        </w:trPr>
        <w:tc>
          <w:tcPr>
            <w:tcW w:w="2026" w:type="dxa"/>
            <w:vMerge/>
            <w:tcBorders>
              <w:left w:val="single" w:sz="12"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Aggr. grosso  frantumato da roccia</w:t>
            </w:r>
          </w:p>
        </w:tc>
        <w:tc>
          <w:tcPr>
            <w:tcW w:w="1417" w:type="dxa"/>
            <w:vMerge/>
            <w:tcBorders>
              <w:left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sym w:font="Symbol" w:char="F0A3"/>
            </w:r>
            <w:r w:rsidRPr="0074143F">
              <w:rPr>
                <w:rFonts w:ascii="Courier New" w:hAnsi="Courier New" w:cs="Courier New"/>
                <w:noProof/>
                <w:szCs w:val="22"/>
                <w:lang w:val="it-IT"/>
              </w:rPr>
              <w:t xml:space="preserve"> f</w:t>
            </w:r>
            <w:r w:rsidRPr="0074143F">
              <w:rPr>
                <w:rFonts w:ascii="Courier New" w:hAnsi="Courier New" w:cs="Courier New"/>
                <w:noProof/>
                <w:szCs w:val="22"/>
                <w:vertAlign w:val="subscript"/>
                <w:lang w:val="it-IT"/>
              </w:rPr>
              <w:t>4,0</w:t>
            </w:r>
          </w:p>
        </w:tc>
      </w:tr>
      <w:tr w:rsidR="00A83CC3" w:rsidRPr="0074143F">
        <w:trPr>
          <w:jc w:val="center"/>
        </w:trPr>
        <w:tc>
          <w:tcPr>
            <w:tcW w:w="2026" w:type="dxa"/>
            <w:vMerge/>
            <w:tcBorders>
              <w:left w:val="single" w:sz="12"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742" w:type="dxa"/>
            <w:tcBorders>
              <w:top w:val="single" w:sz="4"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Sabbia non frantumata</w:t>
            </w:r>
          </w:p>
        </w:tc>
        <w:tc>
          <w:tcPr>
            <w:tcW w:w="1417" w:type="dxa"/>
            <w:vMerge/>
            <w:tcBorders>
              <w:left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661" w:type="dxa"/>
            <w:tcBorders>
              <w:top w:val="single" w:sz="4"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u w:val="single"/>
                <w:lang w:val="it-IT"/>
              </w:rPr>
              <w:t xml:space="preserve">&lt; </w:t>
            </w:r>
            <w:r w:rsidRPr="0074143F">
              <w:rPr>
                <w:rFonts w:ascii="Courier New" w:hAnsi="Courier New" w:cs="Courier New"/>
                <w:noProof/>
                <w:szCs w:val="22"/>
                <w:lang w:val="it-IT"/>
              </w:rPr>
              <w:t>f</w:t>
            </w:r>
            <w:r w:rsidRPr="0074143F">
              <w:rPr>
                <w:rFonts w:ascii="Courier New" w:hAnsi="Courier New" w:cs="Courier New"/>
                <w:noProof/>
                <w:szCs w:val="22"/>
                <w:vertAlign w:val="subscript"/>
                <w:lang w:val="it-IT"/>
              </w:rPr>
              <w:t>3,0</w:t>
            </w:r>
          </w:p>
        </w:tc>
      </w:tr>
      <w:tr w:rsidR="00A83CC3" w:rsidRPr="0074143F">
        <w:trPr>
          <w:jc w:val="center"/>
        </w:trPr>
        <w:tc>
          <w:tcPr>
            <w:tcW w:w="2026" w:type="dxa"/>
            <w:vMerge/>
            <w:tcBorders>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Sabbia frantumata</w:t>
            </w:r>
          </w:p>
        </w:tc>
        <w:tc>
          <w:tcPr>
            <w:tcW w:w="1417" w:type="dxa"/>
            <w:vMerge/>
            <w:tcBorders>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u w:val="single"/>
                <w:lang w:val="it-IT"/>
              </w:rPr>
              <w:t xml:space="preserve">&lt; </w:t>
            </w:r>
            <w:r w:rsidRPr="0074143F">
              <w:rPr>
                <w:rFonts w:ascii="Courier New" w:hAnsi="Courier New" w:cs="Courier New"/>
                <w:noProof/>
                <w:szCs w:val="22"/>
                <w:lang w:val="it-IT"/>
              </w:rPr>
              <w:t>f</w:t>
            </w:r>
            <w:r w:rsidRPr="0074143F">
              <w:rPr>
                <w:rFonts w:ascii="Courier New" w:hAnsi="Courier New" w:cs="Courier New"/>
                <w:noProof/>
                <w:szCs w:val="22"/>
                <w:vertAlign w:val="subscript"/>
                <w:lang w:val="it-IT"/>
              </w:rPr>
              <w:t>10</w:t>
            </w:r>
          </w:p>
        </w:tc>
      </w:tr>
      <w:tr w:rsidR="00A83CC3" w:rsidRPr="005F7008">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Equivalente in sabbia e valore di blu</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933-8-9</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ES </w:t>
            </w:r>
            <w:r w:rsidRPr="0074143F">
              <w:rPr>
                <w:rFonts w:ascii="Courier New" w:hAnsi="Courier New" w:cs="Courier New"/>
                <w:noProof/>
                <w:szCs w:val="22"/>
                <w:u w:val="single"/>
                <w:lang w:val="it-IT"/>
              </w:rPr>
              <w:sym w:font="Symbol" w:char="F0B3"/>
            </w:r>
            <w:r w:rsidRPr="0074143F">
              <w:rPr>
                <w:rFonts w:ascii="Courier New" w:hAnsi="Courier New" w:cs="Courier New"/>
                <w:noProof/>
                <w:szCs w:val="22"/>
                <w:lang w:val="it-IT"/>
              </w:rPr>
              <w:t>80</w:t>
            </w:r>
          </w:p>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MB </w:t>
            </w:r>
            <w:r w:rsidRPr="0074143F">
              <w:rPr>
                <w:rFonts w:ascii="Courier New" w:hAnsi="Courier New" w:cs="Courier New"/>
                <w:noProof/>
                <w:szCs w:val="22"/>
                <w:u w:val="single"/>
                <w:lang w:val="it-IT"/>
              </w:rPr>
              <w:sym w:font="Symbol" w:char="F0A3"/>
            </w:r>
            <w:r w:rsidRPr="0074143F">
              <w:rPr>
                <w:rFonts w:ascii="Courier New" w:hAnsi="Courier New" w:cs="Courier New"/>
                <w:noProof/>
                <w:szCs w:val="22"/>
                <w:lang w:val="it-IT"/>
              </w:rPr>
              <w:t xml:space="preserve">  1 g/kg di sabbia</w:t>
            </w:r>
          </w:p>
        </w:tc>
      </w:tr>
      <w:tr w:rsidR="00A83CC3" w:rsidRPr="0074143F">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 xml:space="preserve">Presenza di pirite, marcasite, pirrotina </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Analisi petrografica</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932-3</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assenti </w:t>
            </w:r>
          </w:p>
        </w:tc>
      </w:tr>
      <w:tr w:rsidR="00A83CC3" w:rsidRPr="005F7008">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Presenza di sostanze organiche</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Determinazione colorimetrica</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1744-1</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Per aggregato fine: colore della soluzione più chiaro dello standard di riferimento</w:t>
            </w:r>
          </w:p>
        </w:tc>
      </w:tr>
      <w:tr w:rsidR="00A83CC3" w:rsidRPr="0074143F">
        <w:trPr>
          <w:trHeight w:val="450"/>
          <w:jc w:val="center"/>
        </w:trPr>
        <w:tc>
          <w:tcPr>
            <w:tcW w:w="2026" w:type="dxa"/>
            <w:vMerge w:val="restart"/>
            <w:tcBorders>
              <w:top w:val="single" w:sz="6" w:space="0" w:color="auto"/>
              <w:left w:val="single" w:sz="12"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Presenza di forme di silice reattiva, incluso quarzo ad estinzione ondulata</w:t>
            </w:r>
          </w:p>
        </w:tc>
        <w:tc>
          <w:tcPr>
            <w:tcW w:w="1742" w:type="dxa"/>
            <w:tcBorders>
              <w:top w:val="single" w:sz="6" w:space="0" w:color="auto"/>
              <w:left w:val="single" w:sz="6" w:space="0" w:color="auto"/>
              <w:bottom w:val="single" w:sz="4"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 prova accelerata su provini di malta</w:t>
            </w:r>
          </w:p>
        </w:tc>
        <w:tc>
          <w:tcPr>
            <w:tcW w:w="1417" w:type="dxa"/>
            <w:vMerge w:val="restart"/>
            <w:tcBorders>
              <w:top w:val="single" w:sz="6" w:space="0" w:color="auto"/>
              <w:left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8520-22</w:t>
            </w:r>
          </w:p>
        </w:tc>
        <w:tc>
          <w:tcPr>
            <w:tcW w:w="1661" w:type="dxa"/>
            <w:tcBorders>
              <w:top w:val="single" w:sz="6" w:space="0" w:color="auto"/>
              <w:left w:val="single" w:sz="6" w:space="0" w:color="auto"/>
              <w:bottom w:val="single" w:sz="4"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Espansione &lt; 0,1%</w:t>
            </w:r>
          </w:p>
        </w:tc>
      </w:tr>
      <w:tr w:rsidR="00A83CC3" w:rsidRPr="005F7008">
        <w:trPr>
          <w:trHeight w:val="714"/>
          <w:jc w:val="center"/>
        </w:trPr>
        <w:tc>
          <w:tcPr>
            <w:tcW w:w="2026" w:type="dxa"/>
            <w:vMerge/>
            <w:tcBorders>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742" w:type="dxa"/>
            <w:tcBorders>
              <w:top w:val="single" w:sz="4" w:space="0" w:color="auto"/>
              <w:left w:val="single" w:sz="6" w:space="0" w:color="auto"/>
              <w:bottom w:val="single" w:sz="6" w:space="0" w:color="auto"/>
              <w:right w:val="single" w:sz="6" w:space="0" w:color="auto"/>
            </w:tcBorders>
          </w:tcPr>
          <w:p w:rsidR="00A83CC3" w:rsidRPr="0074143F" w:rsidRDefault="00A83CC3" w:rsidP="00EA67A7">
            <w:pPr>
              <w:widowControl w:val="0"/>
              <w:tabs>
                <w:tab w:val="left" w:pos="360"/>
              </w:tabs>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w:t>
            </w:r>
            <w:r w:rsidRPr="0074143F">
              <w:rPr>
                <w:rFonts w:ascii="Courier New" w:hAnsi="Courier New" w:cs="Courier New"/>
                <w:noProof/>
                <w:szCs w:val="22"/>
                <w:lang w:val="it-IT"/>
              </w:rPr>
              <w:tab/>
              <w:t>metodo del prisma di malta (se è superato il limite per la prova accelerata)</w:t>
            </w:r>
          </w:p>
        </w:tc>
        <w:tc>
          <w:tcPr>
            <w:tcW w:w="1417" w:type="dxa"/>
            <w:vMerge/>
            <w:tcBorders>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p>
        </w:tc>
        <w:tc>
          <w:tcPr>
            <w:tcW w:w="1661" w:type="dxa"/>
            <w:tcBorders>
              <w:top w:val="single" w:sz="4"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Espansione &lt; 0,05% a 3 mesi oppure &lt; 0,1% a 6 mesi</w:t>
            </w:r>
          </w:p>
        </w:tc>
      </w:tr>
      <w:tr w:rsidR="00A83CC3" w:rsidRPr="005F7008">
        <w:trPr>
          <w:trHeight w:val="1059"/>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Presenza di cloruri solubili</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Analisi chimica</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1744-1</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strike/>
                <w:noProof/>
                <w:szCs w:val="22"/>
                <w:lang w:val="it-IT"/>
              </w:rPr>
            </w:pPr>
            <w:r w:rsidRPr="0074143F">
              <w:rPr>
                <w:rFonts w:ascii="Courier New" w:hAnsi="Courier New" w:cs="Courier New"/>
                <w:noProof/>
                <w:szCs w:val="22"/>
                <w:lang w:val="it-IT"/>
              </w:rPr>
              <w:t>Cl</w:t>
            </w:r>
            <w:r w:rsidRPr="0074143F">
              <w:rPr>
                <w:rFonts w:ascii="Courier New" w:hAnsi="Courier New" w:cs="Courier New"/>
                <w:noProof/>
                <w:szCs w:val="22"/>
                <w:vertAlign w:val="superscript"/>
                <w:lang w:val="it-IT"/>
              </w:rPr>
              <w:t>-</w:t>
            </w:r>
            <w:r w:rsidRPr="0074143F">
              <w:rPr>
                <w:rFonts w:ascii="Courier New" w:hAnsi="Courier New" w:cs="Courier New"/>
                <w:noProof/>
                <w:szCs w:val="22"/>
                <w:lang w:val="it-IT"/>
              </w:rPr>
              <w:t xml:space="preserve"> &lt; 0,1 % rispetto al  peso di cemento  per c.a.p. e &lt; 0,2 % per c.a. normale</w:t>
            </w:r>
          </w:p>
        </w:tc>
      </w:tr>
      <w:tr w:rsidR="00A83CC3" w:rsidRPr="005F7008">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lastRenderedPageBreak/>
              <w:t>Coefficiente di forma e di appiattimento</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Determinazione dei coefficienti di forma SI e di appiattimento FI</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933-3</w:t>
            </w:r>
          </w:p>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UNI EN 933-4</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FI e SI </w:t>
            </w:r>
            <w:r w:rsidRPr="0074143F">
              <w:rPr>
                <w:rFonts w:ascii="Courier New" w:hAnsi="Courier New" w:cs="Courier New"/>
                <w:noProof/>
                <w:szCs w:val="22"/>
                <w:u w:val="single"/>
                <w:lang w:val="it-IT"/>
              </w:rPr>
              <w:t xml:space="preserve">&gt; </w:t>
            </w:r>
            <w:r w:rsidRPr="0074143F">
              <w:rPr>
                <w:rFonts w:ascii="Courier New" w:hAnsi="Courier New" w:cs="Courier New"/>
                <w:noProof/>
                <w:szCs w:val="22"/>
                <w:lang w:val="it-IT"/>
              </w:rPr>
              <w:t>0,15 (Dmax=32 mm)</w:t>
            </w:r>
          </w:p>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FI e SI </w:t>
            </w:r>
            <w:r w:rsidRPr="0074143F">
              <w:rPr>
                <w:rFonts w:ascii="Courier New" w:hAnsi="Courier New" w:cs="Courier New"/>
                <w:noProof/>
                <w:szCs w:val="22"/>
                <w:u w:val="single"/>
                <w:lang w:val="it-IT"/>
              </w:rPr>
              <w:t xml:space="preserve">&gt; </w:t>
            </w:r>
            <w:r w:rsidRPr="0074143F">
              <w:rPr>
                <w:rFonts w:ascii="Courier New" w:hAnsi="Courier New" w:cs="Courier New"/>
                <w:noProof/>
                <w:szCs w:val="22"/>
                <w:lang w:val="it-IT"/>
              </w:rPr>
              <w:t>0,12 (Dmax=64 mm)</w:t>
            </w:r>
          </w:p>
        </w:tc>
      </w:tr>
      <w:tr w:rsidR="00A83CC3" w:rsidRPr="0074143F">
        <w:trPr>
          <w:jc w:val="center"/>
        </w:trPr>
        <w:tc>
          <w:tcPr>
            <w:tcW w:w="2026" w:type="dxa"/>
            <w:tcBorders>
              <w:top w:val="single" w:sz="6" w:space="0" w:color="auto"/>
              <w:left w:val="single" w:sz="12"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Dimensioni per il filler</w:t>
            </w:r>
          </w:p>
        </w:tc>
        <w:tc>
          <w:tcPr>
            <w:tcW w:w="1742"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Passante ai vagli</w:t>
            </w:r>
          </w:p>
        </w:tc>
        <w:tc>
          <w:tcPr>
            <w:tcW w:w="1417" w:type="dxa"/>
            <w:tcBorders>
              <w:top w:val="single" w:sz="6" w:space="0" w:color="auto"/>
              <w:left w:val="single" w:sz="6" w:space="0" w:color="auto"/>
              <w:bottom w:val="single" w:sz="6"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EN 933-10</w:t>
            </w:r>
          </w:p>
        </w:tc>
        <w:tc>
          <w:tcPr>
            <w:tcW w:w="1661" w:type="dxa"/>
            <w:tcBorders>
              <w:top w:val="single" w:sz="6" w:space="0" w:color="auto"/>
              <w:left w:val="single" w:sz="6" w:space="0" w:color="auto"/>
              <w:bottom w:val="single" w:sz="6" w:space="0" w:color="auto"/>
              <w:right w:val="single" w:sz="12" w:space="0" w:color="auto"/>
            </w:tcBorders>
          </w:tcPr>
          <w:p w:rsidR="00A83CC3" w:rsidRPr="0074143F" w:rsidRDefault="00A83CC3" w:rsidP="00EA67A7">
            <w:pPr>
              <w:widowControl w:val="0"/>
              <w:autoSpaceDE w:val="0"/>
              <w:autoSpaceDN w:val="0"/>
              <w:adjustRightInd w:val="0"/>
              <w:ind w:right="34"/>
              <w:rPr>
                <w:rFonts w:ascii="Courier New" w:hAnsi="Courier New" w:cs="Courier New"/>
                <w:noProof/>
                <w:szCs w:val="22"/>
                <w:lang w:val="it-IT"/>
              </w:rPr>
            </w:pPr>
            <w:r w:rsidRPr="0074143F">
              <w:rPr>
                <w:rFonts w:ascii="Courier New" w:hAnsi="Courier New" w:cs="Courier New"/>
                <w:noProof/>
                <w:szCs w:val="22"/>
                <w:lang w:val="it-IT"/>
              </w:rPr>
              <w:t xml:space="preserve"> Vaglio 2mm= 100</w:t>
            </w:r>
          </w:p>
          <w:p w:rsidR="00A83CC3" w:rsidRPr="0074143F" w:rsidRDefault="00A83CC3" w:rsidP="00EA67A7">
            <w:pPr>
              <w:widowControl w:val="0"/>
              <w:autoSpaceDE w:val="0"/>
              <w:autoSpaceDN w:val="0"/>
              <w:adjustRightInd w:val="0"/>
              <w:ind w:right="34"/>
              <w:rPr>
                <w:rFonts w:ascii="Courier New" w:hAnsi="Courier New" w:cs="Courier New"/>
                <w:noProof/>
                <w:szCs w:val="22"/>
                <w:lang w:val="it-IT"/>
              </w:rPr>
            </w:pPr>
            <w:r w:rsidRPr="0074143F">
              <w:rPr>
                <w:rFonts w:ascii="Courier New" w:hAnsi="Courier New" w:cs="Courier New"/>
                <w:noProof/>
                <w:szCs w:val="22"/>
                <w:lang w:val="it-IT"/>
              </w:rPr>
              <w:t xml:space="preserve"> </w:t>
            </w:r>
            <w:smartTag w:uri="urn:schemas-microsoft-com:office:smarttags" w:element="metricconverter">
              <w:smartTagPr>
                <w:attr w:name="ProductID" w:val="0,125 mm"/>
              </w:smartTagPr>
              <w:r w:rsidRPr="0074143F">
                <w:rPr>
                  <w:rFonts w:ascii="Courier New" w:hAnsi="Courier New" w:cs="Courier New"/>
                  <w:noProof/>
                  <w:szCs w:val="22"/>
                  <w:lang w:val="it-IT"/>
                </w:rPr>
                <w:t>0,125 mm</w:t>
              </w:r>
            </w:smartTag>
            <w:r w:rsidRPr="0074143F">
              <w:rPr>
                <w:rFonts w:ascii="Courier New" w:hAnsi="Courier New" w:cs="Courier New"/>
                <w:noProof/>
                <w:szCs w:val="22"/>
                <w:lang w:val="it-IT"/>
              </w:rPr>
              <w:t xml:space="preserve"> 85-100 </w:t>
            </w:r>
          </w:p>
          <w:p w:rsidR="00A83CC3" w:rsidRPr="0074143F" w:rsidRDefault="00A83CC3" w:rsidP="00EA67A7">
            <w:pPr>
              <w:widowControl w:val="0"/>
              <w:autoSpaceDE w:val="0"/>
              <w:autoSpaceDN w:val="0"/>
              <w:adjustRightInd w:val="0"/>
              <w:ind w:right="34"/>
              <w:rPr>
                <w:rFonts w:ascii="Courier New" w:hAnsi="Courier New" w:cs="Courier New"/>
                <w:noProof/>
                <w:szCs w:val="22"/>
                <w:lang w:val="it-IT"/>
              </w:rPr>
            </w:pPr>
            <w:r w:rsidRPr="0074143F">
              <w:rPr>
                <w:rFonts w:ascii="Courier New" w:hAnsi="Courier New" w:cs="Courier New"/>
                <w:noProof/>
                <w:szCs w:val="22"/>
                <w:lang w:val="it-IT"/>
              </w:rPr>
              <w:t xml:space="preserve"> </w:t>
            </w:r>
            <w:smartTag w:uri="urn:schemas-microsoft-com:office:smarttags" w:element="metricconverter">
              <w:smartTagPr>
                <w:attr w:name="ProductID" w:val="0,063 m"/>
              </w:smartTagPr>
              <w:r w:rsidRPr="0074143F">
                <w:rPr>
                  <w:rFonts w:ascii="Courier New" w:hAnsi="Courier New" w:cs="Courier New"/>
                  <w:noProof/>
                  <w:szCs w:val="22"/>
                  <w:lang w:val="it-IT"/>
                </w:rPr>
                <w:t>0,063 m</w:t>
              </w:r>
            </w:smartTag>
            <w:r w:rsidRPr="0074143F">
              <w:rPr>
                <w:rFonts w:ascii="Courier New" w:hAnsi="Courier New" w:cs="Courier New"/>
                <w:noProof/>
                <w:szCs w:val="22"/>
                <w:lang w:val="it-IT"/>
              </w:rPr>
              <w:t xml:space="preserve"> 75-100</w:t>
            </w:r>
          </w:p>
        </w:tc>
      </w:tr>
      <w:tr w:rsidR="00A83CC3" w:rsidRPr="005F7008">
        <w:trPr>
          <w:trHeight w:val="516"/>
          <w:jc w:val="center"/>
        </w:trPr>
        <w:tc>
          <w:tcPr>
            <w:tcW w:w="2026" w:type="dxa"/>
            <w:tcBorders>
              <w:top w:val="single" w:sz="6" w:space="0" w:color="auto"/>
              <w:left w:val="single" w:sz="12" w:space="0" w:color="auto"/>
              <w:bottom w:val="single" w:sz="12" w:space="0" w:color="auto"/>
              <w:right w:val="single" w:sz="6" w:space="0" w:color="auto"/>
            </w:tcBorders>
          </w:tcPr>
          <w:p w:rsidR="00A83CC3" w:rsidRPr="0074143F" w:rsidRDefault="00A83CC3" w:rsidP="00EA67A7">
            <w:pPr>
              <w:widowControl w:val="0"/>
              <w:autoSpaceDE w:val="0"/>
              <w:autoSpaceDN w:val="0"/>
              <w:adjustRightInd w:val="0"/>
              <w:spacing w:after="120"/>
              <w:rPr>
                <w:rFonts w:ascii="Courier New" w:hAnsi="Courier New" w:cs="Courier New"/>
                <w:noProof/>
                <w:szCs w:val="22"/>
                <w:lang w:val="it-IT"/>
              </w:rPr>
            </w:pPr>
            <w:r w:rsidRPr="0074143F">
              <w:rPr>
                <w:rFonts w:ascii="Courier New" w:hAnsi="Courier New" w:cs="Courier New"/>
                <w:noProof/>
                <w:szCs w:val="22"/>
                <w:lang w:val="it-IT"/>
              </w:rPr>
              <w:t>Frequenza delle prove</w:t>
            </w:r>
          </w:p>
        </w:tc>
        <w:tc>
          <w:tcPr>
            <w:tcW w:w="4820" w:type="dxa"/>
            <w:gridSpan w:val="3"/>
            <w:tcBorders>
              <w:top w:val="single" w:sz="6" w:space="0" w:color="auto"/>
              <w:left w:val="single" w:sz="6" w:space="0" w:color="auto"/>
              <w:bottom w:val="single" w:sz="12" w:space="0" w:color="auto"/>
              <w:right w:val="single" w:sz="12" w:space="0" w:color="auto"/>
            </w:tcBorders>
          </w:tcPr>
          <w:p w:rsidR="00A83CC3" w:rsidRPr="0074143F" w:rsidRDefault="00A83CC3" w:rsidP="00EA67A7">
            <w:pPr>
              <w:widowControl w:val="0"/>
              <w:autoSpaceDE w:val="0"/>
              <w:autoSpaceDN w:val="0"/>
              <w:adjustRightInd w:val="0"/>
              <w:spacing w:after="120"/>
              <w:ind w:right="35"/>
              <w:rPr>
                <w:rFonts w:ascii="Courier New" w:hAnsi="Courier New" w:cs="Courier New"/>
                <w:noProof/>
                <w:szCs w:val="22"/>
                <w:lang w:val="it-IT"/>
              </w:rPr>
            </w:pPr>
            <w:r w:rsidRPr="0074143F">
              <w:rPr>
                <w:rFonts w:ascii="Courier New" w:hAnsi="Courier New" w:cs="Courier New"/>
                <w:noProof/>
                <w:szCs w:val="22"/>
                <w:lang w:val="it-IT"/>
              </w:rPr>
              <w:t xml:space="preserve">La frequenza sarà definita dalla Direzione Lavori. Dovranno comunque essere eseguite prove: in sede di prequalifica,  per ogni cambiamento di cava o materiali nel corpo di cava; ogni </w:t>
            </w:r>
            <w:smartTag w:uri="urn:schemas-microsoft-com:office:smarttags" w:element="metricconverter">
              <w:smartTagPr>
                <w:attr w:name="ProductID" w:val="8.000 mﾳ"/>
              </w:smartTagPr>
              <w:r w:rsidRPr="0074143F">
                <w:rPr>
                  <w:rFonts w:ascii="Courier New" w:hAnsi="Courier New" w:cs="Courier New"/>
                  <w:noProof/>
                  <w:szCs w:val="22"/>
                  <w:lang w:val="it-IT"/>
                </w:rPr>
                <w:t>8.000 m³</w:t>
              </w:r>
            </w:smartTag>
            <w:r w:rsidRPr="0074143F">
              <w:rPr>
                <w:rFonts w:ascii="Courier New" w:hAnsi="Courier New" w:cs="Courier New"/>
                <w:noProof/>
                <w:szCs w:val="22"/>
                <w:lang w:val="it-IT"/>
              </w:rPr>
              <w:t xml:space="preserve"> di aggregati impiegati.      </w:t>
            </w:r>
          </w:p>
        </w:tc>
      </w:tr>
    </w:tbl>
    <w:p w:rsidR="002D1128" w:rsidRPr="0074143F" w:rsidRDefault="002D1128" w:rsidP="004D19FE">
      <w:pPr>
        <w:widowControl w:val="0"/>
        <w:autoSpaceDE w:val="0"/>
        <w:autoSpaceDN w:val="0"/>
        <w:adjustRightInd w:val="0"/>
        <w:spacing w:line="360" w:lineRule="auto"/>
        <w:rPr>
          <w:rFonts w:ascii="Courier New" w:hAnsi="Courier New" w:cs="Courier New"/>
          <w:noProof/>
          <w:color w:val="auto"/>
          <w:szCs w:val="22"/>
          <w:lang w:val="it-IT"/>
        </w:rPr>
      </w:pPr>
    </w:p>
    <w:p w:rsidR="00E621B7" w:rsidRPr="0074143F" w:rsidRDefault="00E621B7" w:rsidP="005C6ECA">
      <w:pPr>
        <w:pStyle w:val="Titolo2"/>
        <w:rPr>
          <w:rFonts w:ascii="Courier New" w:hAnsi="Courier New" w:cs="Courier New"/>
          <w:sz w:val="22"/>
          <w:szCs w:val="22"/>
        </w:rPr>
      </w:pPr>
      <w:bookmarkStart w:id="151" w:name="_Toc164658485"/>
      <w:bookmarkStart w:id="152" w:name="_Toc175362921"/>
      <w:bookmarkStart w:id="153" w:name="_Toc410144304"/>
      <w:r w:rsidRPr="0074143F">
        <w:rPr>
          <w:rFonts w:ascii="Courier New" w:hAnsi="Courier New" w:cs="Courier New"/>
          <w:sz w:val="22"/>
          <w:szCs w:val="22"/>
        </w:rPr>
        <w:t>Acqua di impasto</w:t>
      </w:r>
      <w:bookmarkEnd w:id="151"/>
      <w:bookmarkEnd w:id="152"/>
      <w:bookmarkEnd w:id="153"/>
    </w:p>
    <w:p w:rsidR="00E96F76" w:rsidRPr="0074143F" w:rsidRDefault="00E621B7" w:rsidP="0057160C">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Proverrà da fonti ben definite che diano acqua di caratteristiche costanti. Sono ammesse come acqua di impasto per i conglomerati cementizi</w:t>
      </w:r>
      <w:r w:rsidR="00E96F76" w:rsidRPr="0074143F">
        <w:rPr>
          <w:rFonts w:ascii="Courier New" w:hAnsi="Courier New" w:cs="Courier New"/>
          <w:noProof/>
          <w:color w:val="auto"/>
          <w:szCs w:val="22"/>
          <w:lang w:val="it-IT"/>
        </w:rPr>
        <w:t>:</w:t>
      </w:r>
    </w:p>
    <w:p w:rsidR="00E96F76" w:rsidRPr="0074143F" w:rsidRDefault="00E621B7" w:rsidP="00697F37">
      <w:pPr>
        <w:widowControl w:val="0"/>
        <w:numPr>
          <w:ilvl w:val="0"/>
          <w:numId w:val="137"/>
        </w:numPr>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l'acqua potabile</w:t>
      </w:r>
      <w:r w:rsidR="00E96F76" w:rsidRPr="0074143F">
        <w:rPr>
          <w:rFonts w:ascii="Courier New" w:hAnsi="Courier New" w:cs="Courier New"/>
          <w:noProof/>
          <w:color w:val="auto"/>
          <w:szCs w:val="22"/>
          <w:lang w:val="it-IT"/>
        </w:rPr>
        <w:t>;</w:t>
      </w:r>
    </w:p>
    <w:p w:rsidR="00E96F76" w:rsidRPr="0074143F" w:rsidRDefault="00E621B7" w:rsidP="00697F37">
      <w:pPr>
        <w:widowControl w:val="0"/>
        <w:numPr>
          <w:ilvl w:val="0"/>
          <w:numId w:val="137"/>
        </w:numPr>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acqua proveniente da depuratori</w:t>
      </w:r>
      <w:r w:rsidR="00E96F76" w:rsidRPr="0074143F">
        <w:rPr>
          <w:rFonts w:ascii="Courier New" w:hAnsi="Courier New" w:cs="Courier New"/>
          <w:noProof/>
          <w:color w:val="auto"/>
          <w:szCs w:val="22"/>
          <w:lang w:val="it-IT"/>
        </w:rPr>
        <w:t xml:space="preserve"> delle acque di aggottamento di cantiere;</w:t>
      </w:r>
    </w:p>
    <w:p w:rsidR="00E96F76" w:rsidRPr="0074143F" w:rsidRDefault="00E621B7" w:rsidP="00697F37">
      <w:pPr>
        <w:widowControl w:val="0"/>
        <w:numPr>
          <w:ilvl w:val="0"/>
          <w:numId w:val="137"/>
        </w:numPr>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l'acqua di riciclo degli impianti di betonaggio</w:t>
      </w:r>
      <w:r w:rsidR="00E96F76" w:rsidRPr="0074143F">
        <w:rPr>
          <w:rFonts w:ascii="Courier New" w:hAnsi="Courier New" w:cs="Courier New"/>
          <w:noProof/>
          <w:color w:val="auto"/>
          <w:szCs w:val="22"/>
          <w:lang w:val="it-IT"/>
        </w:rPr>
        <w:t>;</w:t>
      </w:r>
    </w:p>
    <w:p w:rsidR="00E621B7" w:rsidRPr="0074143F" w:rsidRDefault="00E96F76" w:rsidP="00E96F76">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qualora </w:t>
      </w:r>
      <w:r w:rsidR="00E621B7" w:rsidRPr="0074143F">
        <w:rPr>
          <w:rFonts w:ascii="Courier New" w:hAnsi="Courier New" w:cs="Courier New"/>
          <w:noProof/>
          <w:color w:val="auto"/>
          <w:szCs w:val="22"/>
          <w:lang w:val="it-IT"/>
        </w:rPr>
        <w:t>rispondenti ai requisiti indicati nella UNI EN 1008.</w:t>
      </w:r>
    </w:p>
    <w:p w:rsidR="00E621B7" w:rsidRPr="0074143F" w:rsidRDefault="00E621B7" w:rsidP="0057160C">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Sono escluse le acque provenienti da scarichi (industriali ecc.). </w:t>
      </w:r>
    </w:p>
    <w:p w:rsidR="00E621B7" w:rsidRPr="0074143F" w:rsidRDefault="00E621B7" w:rsidP="0057160C">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L'acqua di impasto dovrà avere un contenuto in sali disciolti inferiore a </w:t>
      </w:r>
      <w:smartTag w:uri="urn:schemas-microsoft-com:office:smarttags" w:element="metricconverter">
        <w:smartTagPr>
          <w:attr w:name="ProductID" w:val="1 g"/>
        </w:smartTagPr>
        <w:r w:rsidRPr="0074143F">
          <w:rPr>
            <w:rFonts w:ascii="Courier New" w:hAnsi="Courier New" w:cs="Courier New"/>
            <w:noProof/>
            <w:color w:val="auto"/>
            <w:szCs w:val="22"/>
            <w:lang w:val="it-IT"/>
          </w:rPr>
          <w:t>1 g</w:t>
        </w:r>
      </w:smartTag>
      <w:r w:rsidRPr="0074143F">
        <w:rPr>
          <w:rFonts w:ascii="Courier New" w:hAnsi="Courier New" w:cs="Courier New"/>
          <w:noProof/>
          <w:color w:val="auto"/>
          <w:szCs w:val="22"/>
          <w:lang w:val="it-IT"/>
        </w:rPr>
        <w:t xml:space="preserve"> per litro. La quantità di materiale inorganico in sospensione dovrà essere inferiore a 2 g/l; la quantità di sostanze organiche (COD) inferiore a 0,1 g/l.</w:t>
      </w:r>
    </w:p>
    <w:p w:rsidR="00E621B7" w:rsidRPr="0074143F" w:rsidRDefault="00E621B7" w:rsidP="0057160C">
      <w:pPr>
        <w:widowControl w:val="0"/>
        <w:autoSpaceDE w:val="0"/>
        <w:autoSpaceDN w:val="0"/>
        <w:adjustRightInd w:val="0"/>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L'acqua dovrà essere aggiunta nella quantità prescritta per ciascuna miscela qualificata in relazione al tipo di conglomerato cementizio, tenendo conto delle condizioni di umidità e dell'assorbimento negli aggregati.</w:t>
      </w:r>
    </w:p>
    <w:p w:rsidR="00E621B7" w:rsidRPr="0074143F" w:rsidRDefault="00E621B7" w:rsidP="009B2641">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633915"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54" w:name="_Toc410144305"/>
      <w:r w:rsidR="00633915" w:rsidRPr="0074143F">
        <w:rPr>
          <w:rFonts w:ascii="Courier New" w:hAnsi="Courier New" w:cs="Courier New"/>
          <w:sz w:val="22"/>
          <w:szCs w:val="22"/>
        </w:rPr>
        <w:lastRenderedPageBreak/>
        <w:t>Acciaio per c.a.</w:t>
      </w:r>
      <w:bookmarkEnd w:id="154"/>
    </w:p>
    <w:p w:rsidR="00633915" w:rsidRPr="0074143F" w:rsidRDefault="00633915" w:rsidP="0063391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E’ ammesso esclusivamente l’impiego di acciai saldabili ad aderenza migliorata qualificati e controllati con le modalità previste dal D.M. in vigore (D.M. 1</w:t>
      </w:r>
      <w:r w:rsidR="00752BDC" w:rsidRPr="0074143F">
        <w:rPr>
          <w:rFonts w:ascii="Courier New" w:hAnsi="Courier New" w:cs="Courier New"/>
          <w:noProof/>
          <w:color w:val="auto"/>
          <w:szCs w:val="22"/>
          <w:lang w:val="it-IT"/>
        </w:rPr>
        <w:t>4</w:t>
      </w:r>
      <w:r w:rsidRPr="0074143F">
        <w:rPr>
          <w:rFonts w:ascii="Courier New" w:hAnsi="Courier New" w:cs="Courier New"/>
          <w:noProof/>
          <w:color w:val="auto"/>
          <w:szCs w:val="22"/>
          <w:lang w:val="it-IT"/>
        </w:rPr>
        <w:t>/01/</w:t>
      </w:r>
      <w:r w:rsidR="00752BDC" w:rsidRPr="0074143F">
        <w:rPr>
          <w:rFonts w:ascii="Courier New" w:hAnsi="Courier New" w:cs="Courier New"/>
          <w:noProof/>
          <w:color w:val="auto"/>
          <w:szCs w:val="22"/>
          <w:lang w:val="it-IT"/>
        </w:rPr>
        <w:t>2008</w:t>
      </w:r>
      <w:r w:rsidRPr="0074143F">
        <w:rPr>
          <w:rFonts w:ascii="Courier New" w:hAnsi="Courier New" w:cs="Courier New"/>
          <w:noProof/>
          <w:color w:val="auto"/>
          <w:szCs w:val="22"/>
          <w:lang w:val="it-IT"/>
        </w:rPr>
        <w:t>)</w:t>
      </w:r>
      <w:r w:rsidR="00677938" w:rsidRPr="0074143F">
        <w:rPr>
          <w:rFonts w:ascii="Courier New" w:hAnsi="Courier New" w:cs="Courier New"/>
          <w:noProof/>
          <w:color w:val="auto"/>
          <w:szCs w:val="22"/>
          <w:lang w:val="it-IT"/>
        </w:rPr>
        <w:t xml:space="preserve"> </w:t>
      </w:r>
      <w:r w:rsidRPr="0074143F">
        <w:rPr>
          <w:rFonts w:ascii="Courier New" w:hAnsi="Courier New" w:cs="Courier New"/>
          <w:noProof/>
          <w:color w:val="auto"/>
          <w:szCs w:val="22"/>
          <w:lang w:val="it-IT"/>
        </w:rPr>
        <w:t>e dalle norme armonizzate per i materiali da costruzione EN 10080.</w:t>
      </w:r>
    </w:p>
    <w:p w:rsidR="00633915" w:rsidRPr="0074143F" w:rsidRDefault="00633915" w:rsidP="0063391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L’acciaio per c.a. laminato a caldo, denominato B450C, dovrà rispettare i requisiti minimi sulle caratteristiche meccaniche previste nella tabella seguente:</w:t>
      </w:r>
    </w:p>
    <w:p w:rsidR="00633915" w:rsidRPr="0074143F" w:rsidRDefault="00633915" w:rsidP="00633915">
      <w:pPr>
        <w:pStyle w:val="Corpotesto"/>
        <w:spacing w:after="0"/>
        <w:rPr>
          <w:rFonts w:ascii="Courier New" w:hAnsi="Courier New" w:cs="Courier New"/>
          <w:noProof/>
          <w:color w:val="auto"/>
          <w:szCs w:val="22"/>
          <w:lang w:val="it-IT"/>
        </w:rPr>
      </w:pPr>
    </w:p>
    <w:tbl>
      <w:tblPr>
        <w:tblW w:w="749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43" w:type="dxa"/>
          <w:right w:w="43" w:type="dxa"/>
        </w:tblCellMar>
        <w:tblLook w:val="0000"/>
      </w:tblPr>
      <w:tblGrid>
        <w:gridCol w:w="2342"/>
        <w:gridCol w:w="2342"/>
        <w:gridCol w:w="1114"/>
        <w:gridCol w:w="1700"/>
      </w:tblGrid>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p>
        </w:tc>
        <w:tc>
          <w:tcPr>
            <w:tcW w:w="1114"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Classe</w:t>
            </w:r>
          </w:p>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C</w:t>
            </w:r>
          </w:p>
        </w:tc>
        <w:tc>
          <w:tcPr>
            <w:tcW w:w="1700"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Requisito o frattile (%)</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snervamento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yk</w:t>
            </w:r>
            <w:r w:rsidRPr="0074143F">
              <w:rPr>
                <w:rFonts w:ascii="Courier New" w:hAnsi="Courier New" w:cs="Courier New"/>
                <w:b/>
                <w:noProof/>
                <w:color w:val="auto"/>
                <w:szCs w:val="22"/>
                <w:lang w:val="it-IT"/>
              </w:rPr>
              <w:t xml:space="preserve"> o f</w:t>
            </w:r>
            <w:r w:rsidRPr="0074143F">
              <w:rPr>
                <w:rFonts w:ascii="Courier New" w:hAnsi="Courier New" w:cs="Courier New"/>
                <w:b/>
                <w:noProof/>
                <w:color w:val="auto"/>
                <w:szCs w:val="22"/>
                <w:vertAlign w:val="subscript"/>
                <w:lang w:val="it-IT"/>
              </w:rPr>
              <w:t>0.2k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450</w:t>
            </w:r>
          </w:p>
        </w:tc>
        <w:tc>
          <w:tcPr>
            <w:tcW w:w="170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rottura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tk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540</w:t>
            </w:r>
          </w:p>
        </w:tc>
        <w:tc>
          <w:tcPr>
            <w:tcW w:w="170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Valore minimo di </w:t>
            </w:r>
            <w:r w:rsidRPr="0074143F">
              <w:rPr>
                <w:rFonts w:ascii="Courier New" w:hAnsi="Courier New" w:cs="Courier New"/>
                <w:b/>
                <w:noProof/>
                <w:color w:val="auto"/>
                <w:szCs w:val="22"/>
                <w:lang w:val="it-IT"/>
              </w:rPr>
              <w:t>k = (f</w:t>
            </w:r>
            <w:r w:rsidRPr="0074143F">
              <w:rPr>
                <w:rFonts w:ascii="Courier New" w:hAnsi="Courier New" w:cs="Courier New"/>
                <w:b/>
                <w:noProof/>
                <w:color w:val="auto"/>
                <w:szCs w:val="22"/>
                <w:vertAlign w:val="subscript"/>
                <w:lang w:val="it-IT"/>
              </w:rPr>
              <w:t>t</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yk</w:t>
            </w:r>
            <w:r w:rsidRPr="0074143F">
              <w:rPr>
                <w:rFonts w:ascii="Courier New" w:hAnsi="Courier New" w:cs="Courier New"/>
                <w:b/>
                <w:noProof/>
                <w:color w:val="auto"/>
                <w:szCs w:val="22"/>
                <w:lang w:val="it-IT"/>
              </w:rPr>
              <w:t>)</w:t>
            </w:r>
            <w:r w:rsidRPr="0074143F">
              <w:rPr>
                <w:rFonts w:ascii="Courier New" w:hAnsi="Courier New" w:cs="Courier New"/>
                <w:noProof/>
                <w:color w:val="auto"/>
                <w:szCs w:val="22"/>
                <w:lang w:val="it-IT"/>
              </w:rPr>
              <w:t xml:space="preserve"> </w:t>
            </w: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p>
        </w:tc>
        <w:tc>
          <w:tcPr>
            <w:tcW w:w="1114" w:type="dxa"/>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 xml:space="preserve"> 1.15</w:t>
            </w: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&lt; 1.35</w:t>
            </w:r>
          </w:p>
        </w:tc>
        <w:tc>
          <w:tcPr>
            <w:tcW w:w="170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10.0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Deformazione caratteristica al carico</w:t>
            </w:r>
          </w:p>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massimo, </w:t>
            </w:r>
            <w:r w:rsidRPr="0074143F">
              <w:rPr>
                <w:rFonts w:ascii="Courier New" w:hAnsi="Courier New" w:cs="Courier New"/>
                <w:b/>
                <w:noProof/>
                <w:color w:val="auto"/>
                <w:szCs w:val="22"/>
                <w:lang w:val="it-IT"/>
              </w:rPr>
              <w:sym w:font="Symbol" w:char="F065"/>
            </w:r>
            <w:r w:rsidRPr="0074143F">
              <w:rPr>
                <w:rFonts w:ascii="Courier New" w:hAnsi="Courier New" w:cs="Courier New"/>
                <w:b/>
                <w:noProof/>
                <w:color w:val="auto"/>
                <w:szCs w:val="22"/>
                <w:vertAlign w:val="subscript"/>
                <w:lang w:val="it-IT"/>
              </w:rPr>
              <w:t>uk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 xml:space="preserve"> 7.5</w:t>
            </w:r>
          </w:p>
        </w:tc>
        <w:tc>
          <w:tcPr>
            <w:tcW w:w="170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10.0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Attitudine al piegamento</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p>
        </w:tc>
        <w:tc>
          <w:tcPr>
            <w:tcW w:w="2814" w:type="dxa"/>
            <w:gridSpan w:val="2"/>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Prova di piegamento/raddrizzamento</w:t>
            </w:r>
          </w:p>
        </w:tc>
      </w:tr>
      <w:tr w:rsidR="00811FD2" w:rsidRPr="0074143F">
        <w:trPr>
          <w:cantSplit/>
          <w:trHeight w:val="260"/>
          <w:jc w:val="center"/>
        </w:trPr>
        <w:tc>
          <w:tcPr>
            <w:tcW w:w="2342" w:type="dxa"/>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Tolleranza massima dalla massa nominale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p>
        </w:tc>
        <w:tc>
          <w:tcPr>
            <w:tcW w:w="2342" w:type="dxa"/>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nominale della barra (mm)</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&lt;</w:t>
            </w:r>
            <w:r w:rsidRPr="0074143F">
              <w:rPr>
                <w:rFonts w:ascii="Courier New" w:hAnsi="Courier New" w:cs="Courier New"/>
                <w:noProof/>
                <w:color w:val="auto"/>
                <w:szCs w:val="22"/>
                <w:lang w:val="it-IT"/>
              </w:rPr>
              <w:t xml:space="preserve"> 8</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&gt; 8</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sym w:font="Symbol" w:char="F0B1"/>
            </w:r>
            <w:r w:rsidRPr="0074143F">
              <w:rPr>
                <w:rFonts w:ascii="Courier New" w:hAnsi="Courier New" w:cs="Courier New"/>
                <w:noProof/>
                <w:color w:val="auto"/>
                <w:szCs w:val="22"/>
                <w:lang w:val="it-IT"/>
              </w:rPr>
              <w:t>6.0</w:t>
            </w: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sym w:font="Symbol" w:char="F0B1"/>
            </w:r>
            <w:r w:rsidRPr="0074143F">
              <w:rPr>
                <w:rFonts w:ascii="Courier New" w:hAnsi="Courier New" w:cs="Courier New"/>
                <w:noProof/>
                <w:color w:val="auto"/>
                <w:szCs w:val="22"/>
                <w:lang w:val="it-IT"/>
              </w:rPr>
              <w:t>4.5</w:t>
            </w:r>
          </w:p>
        </w:tc>
        <w:tc>
          <w:tcPr>
            <w:tcW w:w="170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bl>
    <w:p w:rsidR="00811FD2" w:rsidRPr="0074143F" w:rsidRDefault="00811FD2" w:rsidP="00633915">
      <w:pPr>
        <w:pStyle w:val="Corpotesto"/>
        <w:spacing w:after="0"/>
        <w:rPr>
          <w:rFonts w:ascii="Courier New" w:hAnsi="Courier New" w:cs="Courier New"/>
          <w:noProof/>
          <w:color w:val="auto"/>
          <w:szCs w:val="22"/>
          <w:lang w:val="it-IT"/>
        </w:rPr>
      </w:pPr>
    </w:p>
    <w:p w:rsidR="00633915" w:rsidRPr="0074143F" w:rsidRDefault="00633915" w:rsidP="00633915">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L’acciaio per c.a. trafilato a freddo, denominato B450A, dovrà rispettare i requisiti sulle caratteristiche meccaniche previste nella tabella seguente:</w:t>
      </w:r>
    </w:p>
    <w:p w:rsidR="00633915" w:rsidRPr="0074143F" w:rsidRDefault="00633915" w:rsidP="00633915">
      <w:pPr>
        <w:pStyle w:val="Corpotesto"/>
        <w:spacing w:after="0"/>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43" w:type="dxa"/>
          <w:right w:w="43" w:type="dxa"/>
        </w:tblCellMar>
        <w:tblLook w:val="0000"/>
      </w:tblPr>
      <w:tblGrid>
        <w:gridCol w:w="2342"/>
        <w:gridCol w:w="2342"/>
        <w:gridCol w:w="1114"/>
        <w:gridCol w:w="1638"/>
      </w:tblGrid>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p>
        </w:tc>
        <w:tc>
          <w:tcPr>
            <w:tcW w:w="1114"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Classe</w:t>
            </w:r>
          </w:p>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A</w:t>
            </w:r>
          </w:p>
        </w:tc>
        <w:tc>
          <w:tcPr>
            <w:tcW w:w="1638"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Requisito o frattile (%)</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snervamento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yk</w:t>
            </w:r>
            <w:r w:rsidRPr="0074143F">
              <w:rPr>
                <w:rFonts w:ascii="Courier New" w:hAnsi="Courier New" w:cs="Courier New"/>
                <w:b/>
                <w:noProof/>
                <w:color w:val="auto"/>
                <w:szCs w:val="22"/>
                <w:lang w:val="it-IT"/>
              </w:rPr>
              <w:t xml:space="preserve"> o f</w:t>
            </w:r>
            <w:r w:rsidRPr="0074143F">
              <w:rPr>
                <w:rFonts w:ascii="Courier New" w:hAnsi="Courier New" w:cs="Courier New"/>
                <w:b/>
                <w:noProof/>
                <w:color w:val="auto"/>
                <w:szCs w:val="22"/>
                <w:vertAlign w:val="subscript"/>
                <w:lang w:val="it-IT"/>
              </w:rPr>
              <w:t>0.2k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450</w:t>
            </w:r>
          </w:p>
        </w:tc>
        <w:tc>
          <w:tcPr>
            <w:tcW w:w="1638"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rottura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tk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540</w:t>
            </w:r>
          </w:p>
        </w:tc>
        <w:tc>
          <w:tcPr>
            <w:tcW w:w="1638"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r w:rsidR="00811FD2" w:rsidRPr="0074143F">
        <w:trPr>
          <w:cantSplit/>
          <w:trHeight w:val="260"/>
          <w:jc w:val="center"/>
        </w:trPr>
        <w:tc>
          <w:tcPr>
            <w:tcW w:w="4684" w:type="dxa"/>
            <w:gridSpan w:val="2"/>
            <w:vAlign w:val="center"/>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Valore minimo di </w:t>
            </w:r>
            <w:r w:rsidRPr="0074143F">
              <w:rPr>
                <w:rFonts w:ascii="Courier New" w:hAnsi="Courier New" w:cs="Courier New"/>
                <w:b/>
                <w:noProof/>
                <w:color w:val="auto"/>
                <w:szCs w:val="22"/>
                <w:lang w:val="it-IT"/>
              </w:rPr>
              <w:t>k = (f</w:t>
            </w:r>
            <w:r w:rsidRPr="0074143F">
              <w:rPr>
                <w:rFonts w:ascii="Courier New" w:hAnsi="Courier New" w:cs="Courier New"/>
                <w:b/>
                <w:noProof/>
                <w:color w:val="auto"/>
                <w:szCs w:val="22"/>
                <w:vertAlign w:val="subscript"/>
                <w:lang w:val="it-IT"/>
              </w:rPr>
              <w:t>t</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yk</w:t>
            </w:r>
            <w:r w:rsidRPr="0074143F">
              <w:rPr>
                <w:rFonts w:ascii="Courier New" w:hAnsi="Courier New" w:cs="Courier New"/>
                <w:b/>
                <w:noProof/>
                <w:color w:val="auto"/>
                <w:szCs w:val="22"/>
                <w:lang w:val="it-IT"/>
              </w:rPr>
              <w:t>)</w:t>
            </w:r>
            <w:r w:rsidRPr="0074143F">
              <w:rPr>
                <w:rFonts w:ascii="Courier New" w:hAnsi="Courier New" w:cs="Courier New"/>
                <w:noProof/>
                <w:color w:val="auto"/>
                <w:szCs w:val="22"/>
                <w:lang w:val="it-IT"/>
              </w:rPr>
              <w:t xml:space="preserve">  </w:t>
            </w:r>
            <w:r w:rsidRPr="0074143F">
              <w:rPr>
                <w:rFonts w:ascii="Courier New" w:hAnsi="Courier New" w:cs="Courier New"/>
                <w:b/>
                <w:noProof/>
                <w:color w:val="auto"/>
                <w:szCs w:val="22"/>
                <w:lang w:val="it-IT"/>
              </w:rPr>
              <w:t>(*)</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&gt; 1.05</w:t>
            </w:r>
          </w:p>
        </w:tc>
        <w:tc>
          <w:tcPr>
            <w:tcW w:w="1638"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10.0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Deformazione caratteristica al carico</w:t>
            </w:r>
          </w:p>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massimo, </w:t>
            </w:r>
            <w:r w:rsidRPr="0074143F">
              <w:rPr>
                <w:rFonts w:ascii="Courier New" w:hAnsi="Courier New" w:cs="Courier New"/>
                <w:b/>
                <w:noProof/>
                <w:color w:val="auto"/>
                <w:szCs w:val="22"/>
                <w:lang w:val="it-IT"/>
              </w:rPr>
              <w:sym w:font="Symbol" w:char="F065"/>
            </w:r>
            <w:r w:rsidRPr="0074143F">
              <w:rPr>
                <w:rFonts w:ascii="Courier New" w:hAnsi="Courier New" w:cs="Courier New"/>
                <w:b/>
                <w:noProof/>
                <w:color w:val="auto"/>
                <w:szCs w:val="22"/>
                <w:vertAlign w:val="subscript"/>
                <w:lang w:val="it-IT"/>
              </w:rPr>
              <w:t>uk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 xml:space="preserve">(%)  </w:t>
            </w:r>
            <w:r w:rsidRPr="0074143F">
              <w:rPr>
                <w:rFonts w:ascii="Courier New" w:hAnsi="Courier New" w:cs="Courier New"/>
                <w:b/>
                <w:noProof/>
                <w:color w:val="auto"/>
                <w:szCs w:val="22"/>
                <w:lang w:val="it-IT"/>
              </w:rPr>
              <w:t>(*)</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 xml:space="preserve"> 2.5</w:t>
            </w:r>
          </w:p>
        </w:tc>
        <w:tc>
          <w:tcPr>
            <w:tcW w:w="1638"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10.0</w:t>
            </w:r>
          </w:p>
        </w:tc>
      </w:tr>
      <w:tr w:rsidR="00811FD2" w:rsidRPr="0074143F">
        <w:trPr>
          <w:cantSplit/>
          <w:trHeight w:val="260"/>
          <w:jc w:val="center"/>
        </w:trPr>
        <w:tc>
          <w:tcPr>
            <w:tcW w:w="4684" w:type="dxa"/>
            <w:gridSpan w:val="2"/>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lastRenderedPageBreak/>
              <w:t>Attitudine al piegamento</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p>
        </w:tc>
        <w:tc>
          <w:tcPr>
            <w:tcW w:w="2752" w:type="dxa"/>
            <w:gridSpan w:val="2"/>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Prova di piegamento/raddrizzamento</w:t>
            </w:r>
          </w:p>
        </w:tc>
      </w:tr>
      <w:tr w:rsidR="00811FD2" w:rsidRPr="0074143F">
        <w:trPr>
          <w:cantSplit/>
          <w:trHeight w:val="260"/>
          <w:jc w:val="center"/>
        </w:trPr>
        <w:tc>
          <w:tcPr>
            <w:tcW w:w="2342" w:type="dxa"/>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Tolleranza massima dalla massa nominale (%)</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p>
        </w:tc>
        <w:tc>
          <w:tcPr>
            <w:tcW w:w="2342" w:type="dxa"/>
          </w:tcPr>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Diametro nominale della barra (mm)</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&lt;</w:t>
            </w:r>
            <w:r w:rsidRPr="0074143F">
              <w:rPr>
                <w:rFonts w:ascii="Courier New" w:hAnsi="Courier New" w:cs="Courier New"/>
                <w:noProof/>
                <w:color w:val="auto"/>
                <w:szCs w:val="22"/>
                <w:lang w:val="it-IT"/>
              </w:rPr>
              <w:t xml:space="preserve"> 8</w:t>
            </w:r>
          </w:p>
          <w:p w:rsidR="00811FD2" w:rsidRPr="0074143F" w:rsidRDefault="00811FD2" w:rsidP="00811FD2">
            <w:pPr>
              <w:pStyle w:val="Corpotesto"/>
              <w:spacing w:after="0" w:line="240" w:lineRule="auto"/>
              <w:jc w:val="left"/>
              <w:rPr>
                <w:rFonts w:ascii="Courier New" w:hAnsi="Courier New" w:cs="Courier New"/>
                <w:noProof/>
                <w:color w:val="auto"/>
                <w:szCs w:val="22"/>
                <w:lang w:val="it-IT"/>
              </w:rPr>
            </w:pPr>
            <w:r w:rsidRPr="0074143F">
              <w:rPr>
                <w:rFonts w:ascii="Courier New" w:hAnsi="Courier New" w:cs="Courier New"/>
                <w:noProof/>
                <w:color w:val="auto"/>
                <w:szCs w:val="22"/>
                <w:lang w:val="it-IT"/>
              </w:rPr>
              <w:t>&gt; 8</w:t>
            </w:r>
          </w:p>
        </w:tc>
        <w:tc>
          <w:tcPr>
            <w:tcW w:w="1114"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sym w:font="Symbol" w:char="F0B1"/>
            </w:r>
            <w:r w:rsidRPr="0074143F">
              <w:rPr>
                <w:rFonts w:ascii="Courier New" w:hAnsi="Courier New" w:cs="Courier New"/>
                <w:noProof/>
                <w:color w:val="auto"/>
                <w:szCs w:val="22"/>
                <w:lang w:val="it-IT"/>
              </w:rPr>
              <w:t>6.0</w:t>
            </w:r>
          </w:p>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sym w:font="Symbol" w:char="F0B1"/>
            </w:r>
            <w:r w:rsidRPr="0074143F">
              <w:rPr>
                <w:rFonts w:ascii="Courier New" w:hAnsi="Courier New" w:cs="Courier New"/>
                <w:noProof/>
                <w:color w:val="auto"/>
                <w:szCs w:val="22"/>
                <w:lang w:val="it-IT"/>
              </w:rPr>
              <w:t>4.5</w:t>
            </w:r>
          </w:p>
        </w:tc>
        <w:tc>
          <w:tcPr>
            <w:tcW w:w="1638"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5.0</w:t>
            </w:r>
          </w:p>
        </w:tc>
      </w:tr>
    </w:tbl>
    <w:p w:rsidR="00033FA4" w:rsidRPr="0074143F" w:rsidRDefault="00033FA4" w:rsidP="00033FA4">
      <w:pPr>
        <w:pStyle w:val="Corpotesto"/>
        <w:spacing w:after="0"/>
        <w:rPr>
          <w:rFonts w:ascii="Courier New" w:hAnsi="Courier New" w:cs="Courier New"/>
          <w:noProof/>
          <w:color w:val="auto"/>
          <w:szCs w:val="22"/>
          <w:lang w:val="it-IT"/>
        </w:rPr>
      </w:pPr>
    </w:p>
    <w:p w:rsidR="00C81839"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55" w:name="_Toc410144306"/>
      <w:r w:rsidR="00C81839" w:rsidRPr="0074143F">
        <w:rPr>
          <w:rFonts w:ascii="Courier New" w:hAnsi="Courier New" w:cs="Courier New"/>
          <w:sz w:val="22"/>
          <w:szCs w:val="22"/>
        </w:rPr>
        <w:lastRenderedPageBreak/>
        <w:t>Reti in barre di acciaio elettrosaldate</w:t>
      </w:r>
      <w:bookmarkEnd w:id="155"/>
    </w:p>
    <w:p w:rsidR="00C81839" w:rsidRPr="0074143F" w:rsidRDefault="00C81839" w:rsidP="00C81839">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Le reti saranno realizzate con acciaio in barre ad aderenza migliorata saldabili del tipo previsto per l’acciaio per c.a., di diametro compreso fra 5 e </w:t>
      </w:r>
      <w:smartTag w:uri="urn:schemas-microsoft-com:office:smarttags" w:element="metricconverter">
        <w:smartTagPr>
          <w:attr w:name="ProductID" w:val="12 mm"/>
        </w:smartTagPr>
        <w:r w:rsidRPr="0074143F">
          <w:rPr>
            <w:rFonts w:ascii="Courier New" w:hAnsi="Courier New" w:cs="Courier New"/>
            <w:noProof/>
            <w:color w:val="auto"/>
            <w:szCs w:val="22"/>
            <w:lang w:val="it-IT"/>
          </w:rPr>
          <w:t>12 mm</w:t>
        </w:r>
      </w:smartTag>
      <w:r w:rsidRPr="0074143F">
        <w:rPr>
          <w:rFonts w:ascii="Courier New" w:hAnsi="Courier New" w:cs="Courier New"/>
          <w:noProof/>
          <w:color w:val="auto"/>
          <w:szCs w:val="22"/>
          <w:lang w:val="it-IT"/>
        </w:rPr>
        <w:t xml:space="preserve">, con distanza assiale non superiore a </w:t>
      </w:r>
      <w:smartTag w:uri="urn:schemas-microsoft-com:office:smarttags" w:element="metricconverter">
        <w:smartTagPr>
          <w:attr w:name="ProductID" w:val="330 mm"/>
        </w:smartTagPr>
        <w:r w:rsidRPr="0074143F">
          <w:rPr>
            <w:rFonts w:ascii="Courier New" w:hAnsi="Courier New" w:cs="Courier New"/>
            <w:noProof/>
            <w:color w:val="auto"/>
            <w:szCs w:val="22"/>
            <w:lang w:val="it-IT"/>
          </w:rPr>
          <w:t>330 mm</w:t>
        </w:r>
      </w:smartTag>
      <w:r w:rsidRPr="0074143F">
        <w:rPr>
          <w:rFonts w:ascii="Courier New" w:hAnsi="Courier New" w:cs="Courier New"/>
          <w:noProof/>
          <w:color w:val="auto"/>
          <w:szCs w:val="22"/>
          <w:lang w:val="it-IT"/>
        </w:rPr>
        <w:t>.</w:t>
      </w:r>
    </w:p>
    <w:p w:rsidR="00C81839" w:rsidRPr="0074143F" w:rsidRDefault="00C81839" w:rsidP="00C81839">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I nodi (incroci) delle reti devono resistere ad una forza di distacco determinata in accordo con la UNI EN ISO 15630–2 e pari al 30% della forza di snervamento della barra, da computarsi per quella di diametro maggiore.</w:t>
      </w:r>
    </w:p>
    <w:p w:rsidR="00C81839" w:rsidRPr="0074143F" w:rsidRDefault="00C81839" w:rsidP="00C81839">
      <w:pPr>
        <w:pStyle w:val="Corpotesto"/>
        <w:spacing w:after="0"/>
        <w:rPr>
          <w:rFonts w:ascii="Courier New" w:hAnsi="Courier New" w:cs="Courier New"/>
          <w:noProof/>
          <w:color w:val="auto"/>
          <w:szCs w:val="22"/>
          <w:lang w:val="it-IT"/>
        </w:rPr>
      </w:pPr>
      <w:r w:rsidRPr="0074143F">
        <w:rPr>
          <w:rFonts w:ascii="Courier New" w:hAnsi="Courier New" w:cs="Courier New"/>
          <w:noProof/>
          <w:color w:val="auto"/>
          <w:szCs w:val="22"/>
          <w:lang w:val="it-IT"/>
        </w:rPr>
        <w:t>La qualificazione e la marcatura del prodotto finito dovrà essere conforme a quanto previsto dal D.M. in vigore (D.M. 09/01/96)e dalle norme armonizzate di riferimento (EN 10080).</w:t>
      </w:r>
    </w:p>
    <w:p w:rsidR="00F70BC5" w:rsidRPr="0074143F" w:rsidRDefault="00F70BC5" w:rsidP="00C81839">
      <w:pPr>
        <w:pStyle w:val="Corpotesto"/>
        <w:spacing w:after="0"/>
        <w:rPr>
          <w:rFonts w:ascii="Courier New" w:hAnsi="Courier New" w:cs="Courier New"/>
          <w:noProof/>
          <w:color w:val="auto"/>
          <w:szCs w:val="22"/>
          <w:lang w:val="it-IT"/>
        </w:rPr>
      </w:pPr>
    </w:p>
    <w:p w:rsidR="00C81839" w:rsidRPr="0074143F" w:rsidRDefault="00C81839" w:rsidP="009B2641">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633915"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56" w:name="_Toc410144307"/>
      <w:r w:rsidR="00633915" w:rsidRPr="0074143F">
        <w:rPr>
          <w:rFonts w:ascii="Courier New" w:hAnsi="Courier New" w:cs="Courier New"/>
          <w:sz w:val="22"/>
          <w:szCs w:val="22"/>
        </w:rPr>
        <w:lastRenderedPageBreak/>
        <w:t>Acciaio per c.a.p.</w:t>
      </w:r>
      <w:bookmarkEnd w:id="156"/>
    </w:p>
    <w:p w:rsidR="00633915" w:rsidRPr="0074143F" w:rsidRDefault="00633915" w:rsidP="00633915">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Gli acciai per armature da precompressione devono possedere proprietà meccaniche garantite dal produttore non inferiori a quelle di seguito riportate ed in conformità al D.M. in vigore (</w:t>
      </w:r>
      <w:r w:rsidR="0032368D" w:rsidRPr="0074143F">
        <w:rPr>
          <w:rFonts w:ascii="Courier New" w:hAnsi="Courier New" w:cs="Courier New"/>
          <w:noProof/>
          <w:color w:val="auto"/>
          <w:szCs w:val="22"/>
          <w:lang w:val="it-IT"/>
        </w:rPr>
        <w:t>D.M. 14/01/2008</w:t>
      </w:r>
      <w:r w:rsidRPr="0074143F">
        <w:rPr>
          <w:rFonts w:ascii="Courier New" w:hAnsi="Courier New" w:cs="Courier New"/>
          <w:noProof/>
          <w:color w:val="auto"/>
          <w:szCs w:val="22"/>
          <w:lang w:val="it-IT"/>
        </w:rPr>
        <w:t xml:space="preserve">): </w:t>
      </w:r>
    </w:p>
    <w:p w:rsidR="00811FD2" w:rsidRPr="0074143F" w:rsidRDefault="00811FD2" w:rsidP="00633915">
      <w:pPr>
        <w:spacing w:line="360" w:lineRule="auto"/>
        <w:rPr>
          <w:rFonts w:ascii="Courier New" w:hAnsi="Courier New" w:cs="Courier New"/>
          <w:noProof/>
          <w:color w:val="auto"/>
          <w:szCs w:val="22"/>
          <w:lang w:val="it-IT"/>
        </w:rPr>
      </w:pPr>
    </w:p>
    <w:tbl>
      <w:tblPr>
        <w:tblW w:w="9747"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43" w:type="dxa"/>
          <w:right w:w="43" w:type="dxa"/>
        </w:tblCellMar>
        <w:tblLook w:val="0000"/>
      </w:tblPr>
      <w:tblGrid>
        <w:gridCol w:w="3622"/>
        <w:gridCol w:w="935"/>
        <w:gridCol w:w="867"/>
        <w:gridCol w:w="1010"/>
        <w:gridCol w:w="1762"/>
        <w:gridCol w:w="1551"/>
      </w:tblGrid>
      <w:tr w:rsidR="00811FD2" w:rsidRPr="0074143F">
        <w:trPr>
          <w:cantSplit/>
          <w:trHeight w:val="260"/>
          <w:jc w:val="center"/>
        </w:trPr>
        <w:tc>
          <w:tcPr>
            <w:tcW w:w="3622"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Tipo di acciaio</w:t>
            </w:r>
          </w:p>
        </w:tc>
        <w:tc>
          <w:tcPr>
            <w:tcW w:w="935"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Barre</w:t>
            </w:r>
          </w:p>
        </w:tc>
        <w:tc>
          <w:tcPr>
            <w:tcW w:w="867"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Fili</w:t>
            </w:r>
          </w:p>
        </w:tc>
        <w:tc>
          <w:tcPr>
            <w:tcW w:w="1010"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trefoli</w:t>
            </w:r>
          </w:p>
        </w:tc>
        <w:tc>
          <w:tcPr>
            <w:tcW w:w="1762"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trefoli a fili sagomati</w:t>
            </w:r>
          </w:p>
        </w:tc>
        <w:tc>
          <w:tcPr>
            <w:tcW w:w="1551" w:type="dxa"/>
          </w:tcPr>
          <w:p w:rsidR="00811FD2" w:rsidRPr="0074143F" w:rsidRDefault="00811FD2" w:rsidP="00811FD2">
            <w:pPr>
              <w:pStyle w:val="Corpotesto"/>
              <w:spacing w:after="0" w:line="240" w:lineRule="auto"/>
              <w:jc w:val="center"/>
              <w:rPr>
                <w:rFonts w:ascii="Courier New" w:hAnsi="Courier New" w:cs="Courier New"/>
                <w:b/>
                <w:noProof/>
                <w:color w:val="auto"/>
                <w:szCs w:val="22"/>
                <w:lang w:val="it-IT"/>
              </w:rPr>
            </w:pPr>
            <w:r w:rsidRPr="0074143F">
              <w:rPr>
                <w:rFonts w:ascii="Courier New" w:hAnsi="Courier New" w:cs="Courier New"/>
                <w:b/>
                <w:noProof/>
                <w:color w:val="auto"/>
                <w:szCs w:val="22"/>
                <w:lang w:val="it-IT"/>
              </w:rPr>
              <w:t xml:space="preserve">Trecce </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rottura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ptk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1000</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1570</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1860</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1820</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1900</w:t>
            </w:r>
          </w:p>
        </w:tc>
      </w:tr>
      <w:tr w:rsidR="00811FD2" w:rsidRPr="0074143F">
        <w:trPr>
          <w:cantSplit/>
          <w:trHeight w:val="260"/>
          <w:jc w:val="center"/>
        </w:trPr>
        <w:tc>
          <w:tcPr>
            <w:tcW w:w="3622" w:type="dxa"/>
            <w:vAlign w:val="center"/>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allo 0.1% di deformazione residua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p(0.1)k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1420</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all’1% di deformazione totale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p(1)k</w:t>
            </w:r>
            <w:r w:rsidRPr="0074143F">
              <w:rPr>
                <w:rFonts w:ascii="Courier New" w:hAnsi="Courier New" w:cs="Courier New"/>
                <w:noProof/>
                <w:color w:val="auto"/>
                <w:szCs w:val="22"/>
                <w:lang w:val="it-IT"/>
              </w:rPr>
              <w:t xml:space="preserve"> (MPa)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lang w:val="it-IT"/>
              </w:rPr>
              <w:t>---</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1670</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1620</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1700</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Tensione caratteristica di snervamento </w:t>
            </w:r>
            <w:r w:rsidRPr="0074143F">
              <w:rPr>
                <w:rFonts w:ascii="Courier New" w:hAnsi="Courier New" w:cs="Courier New"/>
                <w:b/>
                <w:noProof/>
                <w:color w:val="auto"/>
                <w:szCs w:val="22"/>
                <w:lang w:val="it-IT"/>
              </w:rPr>
              <w:t>f</w:t>
            </w:r>
            <w:r w:rsidRPr="0074143F">
              <w:rPr>
                <w:rFonts w:ascii="Courier New" w:hAnsi="Courier New" w:cs="Courier New"/>
                <w:b/>
                <w:noProof/>
                <w:color w:val="auto"/>
                <w:szCs w:val="22"/>
                <w:vertAlign w:val="subscript"/>
                <w:lang w:val="it-IT"/>
              </w:rPr>
              <w:t>pyk</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800</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lang w:val="it-IT"/>
              </w:rPr>
              <w:t>---</w:t>
            </w:r>
          </w:p>
        </w:tc>
      </w:tr>
      <w:tr w:rsidR="00811FD2" w:rsidRPr="0074143F">
        <w:trPr>
          <w:cantSplit/>
          <w:trHeight w:val="260"/>
          <w:jc w:val="center"/>
        </w:trPr>
        <w:tc>
          <w:tcPr>
            <w:tcW w:w="3622" w:type="dxa"/>
          </w:tcPr>
          <w:p w:rsidR="00811FD2" w:rsidRPr="0074143F" w:rsidRDefault="00811FD2" w:rsidP="00811FD2">
            <w:pPr>
              <w:pStyle w:val="Corpotesto"/>
              <w:spacing w:after="0" w:line="24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Allungamento sotto carico massimo </w:t>
            </w:r>
            <w:r w:rsidRPr="0074143F">
              <w:rPr>
                <w:rFonts w:ascii="Courier New" w:hAnsi="Courier New" w:cs="Courier New"/>
                <w:b/>
                <w:noProof/>
                <w:color w:val="auto"/>
                <w:szCs w:val="22"/>
                <w:lang w:val="it-IT"/>
              </w:rPr>
              <w:t>A</w:t>
            </w:r>
            <w:r w:rsidRPr="0074143F">
              <w:rPr>
                <w:rFonts w:ascii="Courier New" w:hAnsi="Courier New" w:cs="Courier New"/>
                <w:b/>
                <w:noProof/>
                <w:color w:val="auto"/>
                <w:szCs w:val="22"/>
                <w:vertAlign w:val="subscript"/>
                <w:lang w:val="it-IT"/>
              </w:rPr>
              <w:t>gt</w:t>
            </w:r>
            <w:r w:rsidRPr="0074143F">
              <w:rPr>
                <w:rFonts w:ascii="Courier New" w:hAnsi="Courier New" w:cs="Courier New"/>
                <w:b/>
                <w:noProof/>
                <w:color w:val="auto"/>
                <w:szCs w:val="22"/>
                <w:lang w:val="it-IT"/>
              </w:rPr>
              <w:t xml:space="preserve"> </w:t>
            </w:r>
            <w:r w:rsidRPr="0074143F">
              <w:rPr>
                <w:rFonts w:ascii="Courier New" w:hAnsi="Courier New" w:cs="Courier New"/>
                <w:noProof/>
                <w:color w:val="auto"/>
                <w:szCs w:val="22"/>
                <w:lang w:val="it-IT"/>
              </w:rPr>
              <w:t>(MPa)</w:t>
            </w:r>
          </w:p>
        </w:tc>
        <w:tc>
          <w:tcPr>
            <w:tcW w:w="935"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u w:val="single"/>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867"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010"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762"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c>
          <w:tcPr>
            <w:tcW w:w="1551" w:type="dxa"/>
            <w:vAlign w:val="center"/>
          </w:tcPr>
          <w:p w:rsidR="00811FD2" w:rsidRPr="0074143F" w:rsidRDefault="00811FD2" w:rsidP="00811FD2">
            <w:pPr>
              <w:pStyle w:val="Corpotesto"/>
              <w:spacing w:after="0" w:line="240" w:lineRule="auto"/>
              <w:jc w:val="center"/>
              <w:rPr>
                <w:rFonts w:ascii="Courier New" w:hAnsi="Courier New" w:cs="Courier New"/>
                <w:noProof/>
                <w:color w:val="auto"/>
                <w:szCs w:val="22"/>
                <w:lang w:val="it-IT"/>
              </w:rPr>
            </w:pPr>
            <w:r w:rsidRPr="0074143F">
              <w:rPr>
                <w:rFonts w:ascii="Courier New" w:hAnsi="Courier New" w:cs="Courier New"/>
                <w:noProof/>
                <w:color w:val="auto"/>
                <w:szCs w:val="22"/>
                <w:u w:val="single"/>
                <w:lang w:val="it-IT"/>
              </w:rPr>
              <w:t>&gt;</w:t>
            </w:r>
            <w:r w:rsidRPr="0074143F">
              <w:rPr>
                <w:rFonts w:ascii="Courier New" w:hAnsi="Courier New" w:cs="Courier New"/>
                <w:noProof/>
                <w:color w:val="auto"/>
                <w:szCs w:val="22"/>
                <w:lang w:val="it-IT"/>
              </w:rPr>
              <w:t>3,5</w:t>
            </w:r>
          </w:p>
        </w:tc>
      </w:tr>
    </w:tbl>
    <w:p w:rsidR="00633915" w:rsidRPr="0074143F" w:rsidRDefault="00633915" w:rsidP="009B2641">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633915"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57" w:name="_Toc410144308"/>
      <w:r w:rsidR="00633915" w:rsidRPr="0074143F">
        <w:rPr>
          <w:rFonts w:ascii="Courier New" w:hAnsi="Courier New" w:cs="Courier New"/>
          <w:sz w:val="22"/>
          <w:szCs w:val="22"/>
        </w:rPr>
        <w:lastRenderedPageBreak/>
        <w:t>Acciaio per strutture metalliche</w:t>
      </w:r>
      <w:bookmarkEnd w:id="157"/>
    </w:p>
    <w:p w:rsidR="00633915" w:rsidRPr="0074143F" w:rsidRDefault="00633915" w:rsidP="00633915">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Si riepiloga lo schema sintetico di designazione:</w:t>
      </w:r>
    </w:p>
    <w:p w:rsidR="00633915" w:rsidRPr="0074143F" w:rsidRDefault="00633915" w:rsidP="00697F37">
      <w:pPr>
        <w:numPr>
          <w:ilvl w:val="0"/>
          <w:numId w:val="144"/>
        </w:numPr>
        <w:tabs>
          <w:tab w:val="clear" w:pos="360"/>
          <w:tab w:val="left" w:pos="426"/>
        </w:tabs>
        <w:spacing w:line="360" w:lineRule="auto"/>
        <w:ind w:left="1560" w:hanging="1560"/>
        <w:rPr>
          <w:rFonts w:ascii="Courier New" w:hAnsi="Courier New" w:cs="Courier New"/>
          <w:noProof/>
          <w:color w:val="auto"/>
          <w:szCs w:val="22"/>
          <w:lang w:val="it-IT"/>
        </w:rPr>
      </w:pPr>
      <w:r w:rsidRPr="0074143F">
        <w:rPr>
          <w:rFonts w:ascii="Courier New" w:hAnsi="Courier New" w:cs="Courier New"/>
          <w:noProof/>
          <w:color w:val="auto"/>
          <w:szCs w:val="22"/>
          <w:lang w:val="it-IT"/>
        </w:rPr>
        <w:t>S</w:t>
      </w:r>
      <w:r w:rsidRPr="0074143F">
        <w:rPr>
          <w:rFonts w:ascii="Courier New" w:hAnsi="Courier New" w:cs="Courier New"/>
          <w:noProof/>
          <w:color w:val="auto"/>
          <w:szCs w:val="22"/>
          <w:lang w:val="it-IT"/>
        </w:rPr>
        <w:tab/>
        <w:t>simbolo S: accia</w:t>
      </w:r>
      <w:r w:rsidR="00925C8F" w:rsidRPr="0074143F">
        <w:rPr>
          <w:rFonts w:ascii="Courier New" w:hAnsi="Courier New" w:cs="Courier New"/>
          <w:noProof/>
          <w:color w:val="auto"/>
          <w:szCs w:val="22"/>
          <w:lang w:val="it-IT"/>
        </w:rPr>
        <w:t>i</w:t>
      </w:r>
      <w:r w:rsidRPr="0074143F">
        <w:rPr>
          <w:rFonts w:ascii="Courier New" w:hAnsi="Courier New" w:cs="Courier New"/>
          <w:noProof/>
          <w:color w:val="auto"/>
          <w:szCs w:val="22"/>
          <w:lang w:val="it-IT"/>
        </w:rPr>
        <w:t>o per impiego strutturale;</w:t>
      </w:r>
    </w:p>
    <w:p w:rsidR="00633915" w:rsidRPr="0074143F" w:rsidRDefault="00633915" w:rsidP="00697F37">
      <w:pPr>
        <w:numPr>
          <w:ilvl w:val="0"/>
          <w:numId w:val="144"/>
        </w:numPr>
        <w:tabs>
          <w:tab w:val="clear" w:pos="360"/>
          <w:tab w:val="left" w:pos="426"/>
        </w:tabs>
        <w:spacing w:line="360" w:lineRule="auto"/>
        <w:ind w:left="1560" w:hanging="1560"/>
        <w:rPr>
          <w:rFonts w:ascii="Courier New" w:hAnsi="Courier New" w:cs="Courier New"/>
          <w:noProof/>
          <w:color w:val="auto"/>
          <w:szCs w:val="22"/>
          <w:lang w:val="it-IT"/>
        </w:rPr>
      </w:pPr>
      <w:r w:rsidRPr="0074143F">
        <w:rPr>
          <w:rFonts w:ascii="Courier New" w:hAnsi="Courier New" w:cs="Courier New"/>
          <w:noProof/>
          <w:color w:val="auto"/>
          <w:szCs w:val="22"/>
          <w:lang w:val="it-IT"/>
        </w:rPr>
        <w:t>355</w:t>
      </w:r>
      <w:r w:rsidRPr="0074143F">
        <w:rPr>
          <w:rFonts w:ascii="Courier New" w:hAnsi="Courier New" w:cs="Courier New"/>
          <w:noProof/>
          <w:color w:val="auto"/>
          <w:szCs w:val="22"/>
          <w:lang w:val="it-IT"/>
        </w:rPr>
        <w:tab/>
        <w:t xml:space="preserve">indicazione del carico unitario di snervamento minimo prescritto per spessori ≤ </w:t>
      </w:r>
      <w:smartTag w:uri="urn:schemas-microsoft-com:office:smarttags" w:element="metricconverter">
        <w:smartTagPr>
          <w:attr w:name="ProductID" w:val="16 mm"/>
        </w:smartTagPr>
        <w:r w:rsidRPr="0074143F">
          <w:rPr>
            <w:rFonts w:ascii="Courier New" w:hAnsi="Courier New" w:cs="Courier New"/>
            <w:noProof/>
            <w:color w:val="auto"/>
            <w:szCs w:val="22"/>
            <w:lang w:val="it-IT"/>
          </w:rPr>
          <w:t>16 mm</w:t>
        </w:r>
      </w:smartTag>
      <w:r w:rsidRPr="0074143F">
        <w:rPr>
          <w:rFonts w:ascii="Courier New" w:hAnsi="Courier New" w:cs="Courier New"/>
          <w:noProof/>
          <w:color w:val="auto"/>
          <w:szCs w:val="22"/>
          <w:lang w:val="it-IT"/>
        </w:rPr>
        <w:t>, espresso in N/mm</w:t>
      </w:r>
      <w:r w:rsidRPr="0074143F">
        <w:rPr>
          <w:rFonts w:ascii="Courier New" w:hAnsi="Courier New" w:cs="Courier New"/>
          <w:noProof/>
          <w:color w:val="auto"/>
          <w:szCs w:val="22"/>
          <w:vertAlign w:val="superscript"/>
          <w:lang w:val="it-IT"/>
        </w:rPr>
        <w:t>2</w:t>
      </w:r>
      <w:r w:rsidRPr="0074143F">
        <w:rPr>
          <w:rFonts w:ascii="Courier New" w:hAnsi="Courier New" w:cs="Courier New"/>
          <w:noProof/>
          <w:color w:val="auto"/>
          <w:szCs w:val="22"/>
          <w:lang w:val="it-IT"/>
        </w:rPr>
        <w:t>;</w:t>
      </w:r>
    </w:p>
    <w:p w:rsidR="00633915" w:rsidRPr="0074143F" w:rsidRDefault="00633915" w:rsidP="00697F37">
      <w:pPr>
        <w:numPr>
          <w:ilvl w:val="0"/>
          <w:numId w:val="144"/>
        </w:numPr>
        <w:tabs>
          <w:tab w:val="clear" w:pos="360"/>
          <w:tab w:val="left" w:pos="426"/>
        </w:tabs>
        <w:spacing w:line="360" w:lineRule="auto"/>
        <w:ind w:left="1560" w:hanging="1560"/>
        <w:rPr>
          <w:rFonts w:ascii="Courier New" w:hAnsi="Courier New" w:cs="Courier New"/>
          <w:noProof/>
          <w:color w:val="auto"/>
          <w:szCs w:val="22"/>
          <w:lang w:val="it-IT"/>
        </w:rPr>
      </w:pPr>
      <w:r w:rsidRPr="0074143F">
        <w:rPr>
          <w:rFonts w:ascii="Courier New" w:hAnsi="Courier New" w:cs="Courier New"/>
          <w:noProof/>
          <w:color w:val="auto"/>
          <w:szCs w:val="22"/>
          <w:lang w:val="it-IT"/>
        </w:rPr>
        <w:t>J0, J2, K2</w:t>
      </w:r>
      <w:r w:rsidRPr="0074143F">
        <w:rPr>
          <w:rFonts w:ascii="Courier New" w:hAnsi="Courier New" w:cs="Courier New"/>
          <w:noProof/>
          <w:color w:val="auto"/>
          <w:szCs w:val="22"/>
          <w:lang w:val="it-IT"/>
        </w:rPr>
        <w:tab/>
        <w:t>designazione della qualità relativamente alla saldatura ed ai valori di resilienza prescritti;</w:t>
      </w:r>
    </w:p>
    <w:p w:rsidR="00633915" w:rsidRPr="0074143F" w:rsidRDefault="00633915" w:rsidP="00697F37">
      <w:pPr>
        <w:numPr>
          <w:ilvl w:val="0"/>
          <w:numId w:val="144"/>
        </w:numPr>
        <w:tabs>
          <w:tab w:val="clear" w:pos="360"/>
          <w:tab w:val="left" w:pos="426"/>
        </w:tabs>
        <w:spacing w:line="360" w:lineRule="auto"/>
        <w:ind w:left="1560" w:hanging="1560"/>
        <w:rPr>
          <w:rFonts w:ascii="Courier New" w:hAnsi="Courier New" w:cs="Courier New"/>
          <w:noProof/>
          <w:color w:val="auto"/>
          <w:szCs w:val="22"/>
          <w:lang w:val="it-IT"/>
        </w:rPr>
      </w:pPr>
      <w:r w:rsidRPr="0074143F">
        <w:rPr>
          <w:rFonts w:ascii="Courier New" w:hAnsi="Courier New" w:cs="Courier New"/>
          <w:noProof/>
          <w:color w:val="auto"/>
          <w:szCs w:val="22"/>
          <w:lang w:val="it-IT"/>
        </w:rPr>
        <w:t>W</w:t>
      </w:r>
      <w:r w:rsidRPr="0074143F">
        <w:rPr>
          <w:rFonts w:ascii="Courier New" w:hAnsi="Courier New" w:cs="Courier New"/>
          <w:noProof/>
          <w:color w:val="auto"/>
          <w:szCs w:val="22"/>
          <w:lang w:val="it-IT"/>
        </w:rPr>
        <w:tab/>
        <w:t>indicazione di acciaio CORTEN;</w:t>
      </w:r>
    </w:p>
    <w:p w:rsidR="00633915" w:rsidRPr="0074143F" w:rsidRDefault="00633915" w:rsidP="00697F37">
      <w:pPr>
        <w:numPr>
          <w:ilvl w:val="0"/>
          <w:numId w:val="144"/>
        </w:numPr>
        <w:tabs>
          <w:tab w:val="clear" w:pos="360"/>
          <w:tab w:val="left" w:pos="426"/>
        </w:tabs>
        <w:spacing w:line="360" w:lineRule="auto"/>
        <w:ind w:left="1560" w:hanging="1560"/>
        <w:rPr>
          <w:rFonts w:ascii="Courier New" w:hAnsi="Courier New" w:cs="Courier New"/>
          <w:noProof/>
          <w:color w:val="auto"/>
          <w:szCs w:val="22"/>
          <w:lang w:val="it-IT"/>
        </w:rPr>
      </w:pPr>
      <w:r w:rsidRPr="0074143F">
        <w:rPr>
          <w:rFonts w:ascii="Courier New" w:hAnsi="Courier New" w:cs="Courier New"/>
          <w:noProof/>
          <w:color w:val="auto"/>
          <w:szCs w:val="22"/>
          <w:lang w:val="it-IT"/>
        </w:rPr>
        <w:t>Gx, Gy</w:t>
      </w:r>
      <w:r w:rsidRPr="0074143F">
        <w:rPr>
          <w:rFonts w:ascii="Courier New" w:hAnsi="Courier New" w:cs="Courier New"/>
          <w:noProof/>
          <w:color w:val="auto"/>
          <w:szCs w:val="22"/>
          <w:lang w:val="it-IT"/>
        </w:rPr>
        <w:tab/>
        <w:t>stato di fornitura a discrezione del produttore;</w:t>
      </w:r>
    </w:p>
    <w:p w:rsidR="00633915" w:rsidRPr="0074143F" w:rsidRDefault="00633915" w:rsidP="00633915">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Tutti i materiali impiegati dovranno essere qualificati e marcati CE ai sensi </w:t>
      </w:r>
      <w:r w:rsidR="006D432D" w:rsidRPr="0074143F">
        <w:rPr>
          <w:rFonts w:ascii="Courier New" w:hAnsi="Courier New" w:cs="Courier New"/>
          <w:noProof/>
          <w:color w:val="auto"/>
          <w:szCs w:val="22"/>
          <w:lang w:val="it-IT"/>
        </w:rPr>
        <w:t>del Regolamento UE n°305/2011</w:t>
      </w:r>
      <w:r w:rsidRPr="0074143F">
        <w:rPr>
          <w:rFonts w:ascii="Courier New" w:hAnsi="Courier New" w:cs="Courier New"/>
          <w:noProof/>
          <w:color w:val="auto"/>
          <w:szCs w:val="22"/>
          <w:lang w:val="it-IT"/>
        </w:rPr>
        <w:t>.</w:t>
      </w:r>
    </w:p>
    <w:p w:rsidR="00633915" w:rsidRPr="0074143F" w:rsidRDefault="00633915" w:rsidP="00633915">
      <w:pPr>
        <w:spacing w:line="360"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Sarà ammesso solo l’uso di acciai con caratteristiche meccaniche non inferiori a quelle dell’acciaio S355 secondo quanto previsto dalle norma EN 10025 (è ammesso l’uso di acciai CORTEN).</w:t>
      </w:r>
    </w:p>
    <w:p w:rsidR="00633915" w:rsidRPr="0074143F" w:rsidRDefault="00633915" w:rsidP="009B2641">
      <w:pPr>
        <w:pStyle w:val="Corpotesto"/>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rPr>
          <w:rFonts w:ascii="Courier New" w:hAnsi="Courier New" w:cs="Courier New"/>
          <w:noProof/>
          <w:color w:val="auto"/>
          <w:szCs w:val="22"/>
          <w:lang w:val="it-IT"/>
        </w:rPr>
      </w:pPr>
    </w:p>
    <w:p w:rsidR="006241B4" w:rsidRPr="0074143F" w:rsidRDefault="00033FA4" w:rsidP="005C6ECA">
      <w:pPr>
        <w:pStyle w:val="Titolo2"/>
        <w:rPr>
          <w:rFonts w:ascii="Courier New" w:hAnsi="Courier New" w:cs="Courier New"/>
          <w:sz w:val="22"/>
          <w:szCs w:val="22"/>
        </w:rPr>
      </w:pPr>
      <w:r w:rsidRPr="0074143F">
        <w:rPr>
          <w:rFonts w:ascii="Courier New" w:hAnsi="Courier New" w:cs="Courier New"/>
          <w:sz w:val="22"/>
          <w:szCs w:val="22"/>
        </w:rPr>
        <w:br w:type="page"/>
      </w:r>
      <w:bookmarkStart w:id="158" w:name="_Toc410144309"/>
      <w:r w:rsidR="008E7D8A" w:rsidRPr="0074143F">
        <w:rPr>
          <w:rFonts w:ascii="Courier New" w:hAnsi="Courier New" w:cs="Courier New"/>
          <w:sz w:val="22"/>
          <w:szCs w:val="22"/>
        </w:rPr>
        <w:lastRenderedPageBreak/>
        <w:t>Misto granulare non legato per fondazione</w:t>
      </w:r>
      <w:bookmarkEnd w:id="158"/>
    </w:p>
    <w:p w:rsidR="006241B4" w:rsidRPr="0074143F" w:rsidRDefault="006241B4" w:rsidP="00AF2EB5">
      <w:pPr>
        <w:pStyle w:val="Corpotesto"/>
        <w:spacing w:after="0" w:line="312" w:lineRule="auto"/>
        <w:rPr>
          <w:rFonts w:ascii="Courier New" w:hAnsi="Courier New" w:cs="Courier New"/>
          <w:noProof/>
          <w:color w:val="auto"/>
          <w:szCs w:val="22"/>
          <w:lang w:val="it-IT"/>
        </w:rPr>
      </w:pPr>
      <w:r w:rsidRPr="0074143F">
        <w:rPr>
          <w:rFonts w:ascii="Courier New" w:hAnsi="Courier New" w:cs="Courier New"/>
          <w:noProof/>
          <w:color w:val="auto"/>
          <w:szCs w:val="22"/>
          <w:lang w:val="it-IT"/>
        </w:rPr>
        <w:t>Il materiale in opera, dopo l'eventuale correzione e miscelazione in impianto fisso, risponderà alle caratteristiche seguenti:</w:t>
      </w: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l'aggregato non deve avere né forma appiattita, allungata o lenticolare;</w:t>
      </w: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granulometria compresa nel seguente fuso e avente andamento continuo ed uniforme praticamente concorde a quello delle curve limite:</w:t>
      </w:r>
    </w:p>
    <w:p w:rsidR="008977F0" w:rsidRPr="0074143F" w:rsidRDefault="008977F0" w:rsidP="00AF2EB5">
      <w:pPr>
        <w:pStyle w:val="Corpotesto"/>
        <w:tabs>
          <w:tab w:val="clear" w:pos="284"/>
        </w:tabs>
        <w:spacing w:after="0" w:line="312" w:lineRule="auto"/>
        <w:rPr>
          <w:rFonts w:ascii="Courier New" w:hAnsi="Courier New" w:cs="Courier New"/>
          <w:noProof/>
          <w:color w:val="auto"/>
          <w:szCs w:val="22"/>
          <w:lang w:val="it-IT"/>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left w:w="5" w:type="dxa"/>
          <w:right w:w="5" w:type="dxa"/>
        </w:tblCellMar>
        <w:tblLook w:val="0000"/>
      </w:tblPr>
      <w:tblGrid>
        <w:gridCol w:w="2869"/>
        <w:gridCol w:w="2929"/>
      </w:tblGrid>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Serie UNI EN 933-1</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Passante totale in peso %</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63</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100</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40</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95-100</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31.5</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75-100</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16</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53-80</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8</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36-66</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6.3</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31-61</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2</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16-39</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0.5</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8-23</w:t>
            </w:r>
          </w:p>
        </w:tc>
      </w:tr>
      <w:tr w:rsidR="008977F0" w:rsidRPr="0074143F">
        <w:trPr>
          <w:cantSplit/>
          <w:trHeight w:val="240"/>
          <w:jc w:val="center"/>
        </w:trPr>
        <w:tc>
          <w:tcPr>
            <w:tcW w:w="286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position w:val="-6"/>
                <w:szCs w:val="22"/>
                <w:lang w:val="it-IT"/>
              </w:rPr>
            </w:pPr>
            <w:r w:rsidRPr="0074143F">
              <w:rPr>
                <w:rFonts w:ascii="Courier New" w:hAnsi="Courier New" w:cs="Courier New"/>
                <w:noProof/>
                <w:szCs w:val="22"/>
                <w:lang w:val="it-IT"/>
              </w:rPr>
              <w:t>setaccio 0.063</w:t>
            </w:r>
          </w:p>
        </w:tc>
        <w:tc>
          <w:tcPr>
            <w:tcW w:w="2929" w:type="dxa"/>
            <w:shd w:val="clear" w:color="auto" w:fill="auto"/>
          </w:tcPr>
          <w:p w:rsidR="008977F0" w:rsidRPr="0074143F" w:rsidRDefault="008977F0" w:rsidP="00F73471">
            <w:pPr>
              <w:pStyle w:val="Corpotesto"/>
              <w:tabs>
                <w:tab w:val="clear" w:pos="1134"/>
                <w:tab w:val="left" w:pos="426"/>
              </w:tabs>
              <w:spacing w:after="0" w:line="240" w:lineRule="auto"/>
              <w:ind w:left="567" w:hanging="283"/>
              <w:jc w:val="center"/>
              <w:rPr>
                <w:rFonts w:ascii="Courier New" w:hAnsi="Courier New" w:cs="Courier New"/>
                <w:noProof/>
                <w:szCs w:val="22"/>
                <w:lang w:val="it-IT"/>
              </w:rPr>
            </w:pPr>
            <w:r w:rsidRPr="0074143F">
              <w:rPr>
                <w:rFonts w:ascii="Courier New" w:hAnsi="Courier New" w:cs="Courier New"/>
                <w:noProof/>
                <w:szCs w:val="22"/>
                <w:lang w:val="it-IT"/>
              </w:rPr>
              <w:t>3-10</w:t>
            </w:r>
          </w:p>
        </w:tc>
      </w:tr>
    </w:tbl>
    <w:p w:rsidR="008977F0" w:rsidRPr="0074143F" w:rsidRDefault="008977F0" w:rsidP="00AF2EB5">
      <w:pPr>
        <w:pStyle w:val="Corpotesto"/>
        <w:tabs>
          <w:tab w:val="clear" w:pos="284"/>
        </w:tabs>
        <w:spacing w:after="0" w:line="312" w:lineRule="auto"/>
        <w:rPr>
          <w:rFonts w:ascii="Courier New" w:hAnsi="Courier New" w:cs="Courier New"/>
          <w:noProof/>
          <w:color w:val="auto"/>
          <w:szCs w:val="22"/>
          <w:lang w:val="it-IT"/>
        </w:rPr>
      </w:pP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 xml:space="preserve">rapporto tra il passante al setaccio UNI EN </w:t>
      </w:r>
      <w:smartTag w:uri="urn:schemas-microsoft-com:office:smarttags" w:element="metricconverter">
        <w:smartTagPr>
          <w:attr w:name="ProductID" w:val="0.063 mm"/>
        </w:smartTagPr>
        <w:r w:rsidRPr="0074143F">
          <w:rPr>
            <w:rFonts w:ascii="Courier New" w:hAnsi="Courier New" w:cs="Courier New"/>
            <w:noProof/>
            <w:color w:val="auto"/>
            <w:szCs w:val="22"/>
            <w:lang w:val="it-IT"/>
          </w:rPr>
          <w:t>0.063 mm</w:t>
        </w:r>
      </w:smartTag>
      <w:r w:rsidRPr="0074143F">
        <w:rPr>
          <w:rFonts w:ascii="Courier New" w:hAnsi="Courier New" w:cs="Courier New"/>
          <w:noProof/>
          <w:color w:val="auto"/>
          <w:szCs w:val="22"/>
          <w:lang w:val="it-IT"/>
        </w:rPr>
        <w:t xml:space="preserve"> ed il passante al setaccio UNI EN </w:t>
      </w:r>
      <w:smartTag w:uri="urn:schemas-microsoft-com:office:smarttags" w:element="metricconverter">
        <w:smartTagPr>
          <w:attr w:name="ProductID" w:val="0,5 mm"/>
        </w:smartTagPr>
        <w:r w:rsidRPr="0074143F">
          <w:rPr>
            <w:rFonts w:ascii="Courier New" w:hAnsi="Courier New" w:cs="Courier New"/>
            <w:noProof/>
            <w:color w:val="auto"/>
            <w:szCs w:val="22"/>
            <w:lang w:val="it-IT"/>
          </w:rPr>
          <w:t>0,5 mm</w:t>
        </w:r>
      </w:smartTag>
      <w:r w:rsidRPr="0074143F">
        <w:rPr>
          <w:rFonts w:ascii="Courier New" w:hAnsi="Courier New" w:cs="Courier New"/>
          <w:noProof/>
          <w:color w:val="auto"/>
          <w:szCs w:val="22"/>
          <w:lang w:val="it-IT"/>
        </w:rPr>
        <w:t xml:space="preserve"> inferiore a 2/3.</w:t>
      </w: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perdita in peso alla prova Los Angeles eseguita sulle singole pezzature inferiore al 30% in peso (UNI EN 1097-2/1999).</w:t>
      </w: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equivalente in sabbia misurato sulla frazione passante al setaccio UNI EN 2 mm: compreso tra 25 e 65 (la prova va eseguita con dispositivo di scuotimento meccanico UNI EN 933-8/2000). Tale controllo deve anche essere eseguito sul materiale prelevato dopo costipamento. Il limite superiore dell'equivalente in sabbia “</w:t>
      </w:r>
      <w:smartTag w:uri="urn:schemas-microsoft-com:office:smarttags" w:element="metricconverter">
        <w:smartTagPr>
          <w:attr w:name="ProductID" w:val="65”"/>
        </w:smartTagPr>
        <w:r w:rsidRPr="0074143F">
          <w:rPr>
            <w:rFonts w:ascii="Courier New" w:hAnsi="Courier New" w:cs="Courier New"/>
            <w:noProof/>
            <w:color w:val="auto"/>
            <w:szCs w:val="22"/>
            <w:lang w:val="it-IT"/>
          </w:rPr>
          <w:t>65”</w:t>
        </w:r>
      </w:smartTag>
      <w:r w:rsidRPr="0074143F">
        <w:rPr>
          <w:rFonts w:ascii="Courier New" w:hAnsi="Courier New" w:cs="Courier New"/>
          <w:noProof/>
          <w:color w:val="auto"/>
          <w:szCs w:val="22"/>
          <w:lang w:val="it-IT"/>
        </w:rPr>
        <w:t xml:space="preserve"> potrà essere modificato dalla Direzione Lavori in funzione delle provenienze e delle caratteristiche del materiale. Per tutti i materiali aventi equivalente in sabbia compreso tra 25 e 35 la Direzione Lavori richiederà in ogni caso (anche se la miscela contiene più del 60% in peso d’elementi frantumati) la verifica dell'indice di portanza C.B.R. di cui al successivo comma.</w:t>
      </w:r>
    </w:p>
    <w:p w:rsidR="006241B4" w:rsidRPr="0074143F" w:rsidRDefault="006241B4" w:rsidP="00697F37">
      <w:pPr>
        <w:pStyle w:val="Corpotesto"/>
        <w:numPr>
          <w:ilvl w:val="0"/>
          <w:numId w:val="146"/>
        </w:numPr>
        <w:tabs>
          <w:tab w:val="clear" w:pos="284"/>
          <w:tab w:val="clear" w:pos="1800"/>
          <w:tab w:val="num" w:pos="426"/>
        </w:tabs>
        <w:spacing w:after="0" w:line="312" w:lineRule="auto"/>
        <w:ind w:left="426" w:hanging="426"/>
        <w:rPr>
          <w:rFonts w:ascii="Courier New" w:hAnsi="Courier New" w:cs="Courier New"/>
          <w:noProof/>
          <w:color w:val="auto"/>
          <w:szCs w:val="22"/>
          <w:lang w:val="it-IT"/>
        </w:rPr>
      </w:pPr>
      <w:r w:rsidRPr="0074143F">
        <w:rPr>
          <w:rFonts w:ascii="Courier New" w:hAnsi="Courier New" w:cs="Courier New"/>
          <w:noProof/>
          <w:color w:val="auto"/>
          <w:szCs w:val="22"/>
          <w:lang w:val="it-IT"/>
        </w:rPr>
        <w:t>Indice di portanza C.B.R. (UNI EN 13286-47/2006 – Miscele non legate o legate con leganti idraulici – Parte 4</w:t>
      </w:r>
      <w:r w:rsidR="007E60F9" w:rsidRPr="0074143F">
        <w:rPr>
          <w:rFonts w:ascii="Courier New" w:hAnsi="Courier New" w:cs="Courier New"/>
          <w:noProof/>
          <w:color w:val="auto"/>
          <w:szCs w:val="22"/>
          <w:lang w:val="it-IT"/>
        </w:rPr>
        <w:t>7: Metodo di prova per la deter</w:t>
      </w:r>
      <w:r w:rsidRPr="0074143F">
        <w:rPr>
          <w:rFonts w:ascii="Courier New" w:hAnsi="Courier New" w:cs="Courier New"/>
          <w:noProof/>
          <w:color w:val="auto"/>
          <w:szCs w:val="22"/>
          <w:lang w:val="it-IT"/>
        </w:rPr>
        <w:t xml:space="preserve">minazione dell’indice di portanza CBR, dell’indice di portanza immediata e del rigonfiamento) dopo quattro giorni d’imbibizione in acqua, eseguito sul materiale passante al crivello UNI </w:t>
      </w:r>
      <w:smartTag w:uri="urn:schemas-microsoft-com:office:smarttags" w:element="metricconverter">
        <w:smartTagPr>
          <w:attr w:name="ProductID" w:val="25 mm"/>
        </w:smartTagPr>
        <w:r w:rsidRPr="0074143F">
          <w:rPr>
            <w:rFonts w:ascii="Courier New" w:hAnsi="Courier New" w:cs="Courier New"/>
            <w:noProof/>
            <w:color w:val="auto"/>
            <w:szCs w:val="22"/>
            <w:lang w:val="it-IT"/>
          </w:rPr>
          <w:t>25 mm</w:t>
        </w:r>
      </w:smartTag>
      <w:r w:rsidRPr="0074143F">
        <w:rPr>
          <w:rFonts w:ascii="Courier New" w:hAnsi="Courier New" w:cs="Courier New"/>
          <w:noProof/>
          <w:color w:val="auto"/>
          <w:szCs w:val="22"/>
          <w:lang w:val="it-IT"/>
        </w:rPr>
        <w:t>, non minore di 50. È inoltre richiesto che tale cond</w:t>
      </w:r>
      <w:r w:rsidR="007E60F9" w:rsidRPr="0074143F">
        <w:rPr>
          <w:rFonts w:ascii="Courier New" w:hAnsi="Courier New" w:cs="Courier New"/>
          <w:noProof/>
          <w:color w:val="auto"/>
          <w:szCs w:val="22"/>
          <w:lang w:val="it-IT"/>
        </w:rPr>
        <w:t>izione sia verificata per un in</w:t>
      </w:r>
      <w:r w:rsidRPr="0074143F">
        <w:rPr>
          <w:rFonts w:ascii="Courier New" w:hAnsi="Courier New" w:cs="Courier New"/>
          <w:noProof/>
          <w:color w:val="auto"/>
          <w:szCs w:val="22"/>
          <w:lang w:val="it-IT"/>
        </w:rPr>
        <w:t xml:space="preserve">tervallo di ±2% rispetto all'umidità ottimale di costipamento. Se le miscele contengono oltre il 60% in peso d’elementi frantumati a spigoli vivi, l'accettazione avverrà sulla base delle sole caratteristiche indicate ai precedenti commi a, b, d, </w:t>
      </w:r>
      <w:r w:rsidRPr="0074143F">
        <w:rPr>
          <w:rFonts w:ascii="Courier New" w:hAnsi="Courier New" w:cs="Courier New"/>
          <w:noProof/>
          <w:color w:val="auto"/>
          <w:szCs w:val="22"/>
          <w:lang w:val="it-IT"/>
        </w:rPr>
        <w:lastRenderedPageBreak/>
        <w:t>e, salvo nel caso citato al comma e) in cui la miscela abbia un equivalente in sabbia compreso tra 25 e 35.</w:t>
      </w:r>
    </w:p>
    <w:p w:rsidR="00545B19" w:rsidRPr="0074143F" w:rsidRDefault="00545B19" w:rsidP="00AF2EB5">
      <w:pPr>
        <w:pStyle w:val="Corpotesto"/>
        <w:tabs>
          <w:tab w:val="clear" w:pos="284"/>
        </w:tabs>
        <w:spacing w:after="0" w:line="312" w:lineRule="auto"/>
        <w:rPr>
          <w:rFonts w:ascii="Courier New" w:hAnsi="Courier New" w:cs="Courier New"/>
          <w:noProof/>
          <w:color w:val="auto"/>
          <w:szCs w:val="22"/>
          <w:lang w:val="it-IT"/>
        </w:rPr>
      </w:pPr>
    </w:p>
    <w:p w:rsidR="00545B19" w:rsidRPr="0074143F" w:rsidRDefault="00545B19" w:rsidP="00545B19">
      <w:pPr>
        <w:rPr>
          <w:rFonts w:ascii="Courier New" w:hAnsi="Courier New" w:cs="Courier New"/>
          <w:noProof/>
          <w:szCs w:val="22"/>
          <w:lang w:val="it-IT"/>
        </w:rPr>
      </w:pPr>
    </w:p>
    <w:p w:rsidR="00545B19" w:rsidRPr="0074143F" w:rsidRDefault="00A31424" w:rsidP="005C6ECA">
      <w:pPr>
        <w:pStyle w:val="Titolo2"/>
        <w:rPr>
          <w:rFonts w:ascii="Courier New" w:hAnsi="Courier New" w:cs="Courier New"/>
          <w:sz w:val="22"/>
          <w:szCs w:val="22"/>
        </w:rPr>
      </w:pPr>
      <w:bookmarkStart w:id="159" w:name="_Toc190599474"/>
      <w:bookmarkStart w:id="160" w:name="_Toc190663590"/>
      <w:bookmarkStart w:id="161" w:name="_Toc190739634"/>
      <w:bookmarkStart w:id="162" w:name="_Toc191878719"/>
      <w:bookmarkStart w:id="163" w:name="_Toc191881046"/>
      <w:bookmarkStart w:id="164" w:name="_Toc191882820"/>
      <w:bookmarkStart w:id="165" w:name="_Toc191900100"/>
      <w:bookmarkStart w:id="166" w:name="_Toc193258494"/>
      <w:bookmarkStart w:id="167" w:name="_Toc193607254"/>
      <w:bookmarkStart w:id="168" w:name="_Toc193611291"/>
      <w:bookmarkStart w:id="169" w:name="_Toc193614123"/>
      <w:bookmarkStart w:id="170" w:name="_Toc193616567"/>
      <w:bookmarkStart w:id="171" w:name="_Toc193792137"/>
      <w:bookmarkStart w:id="172" w:name="_Toc193794314"/>
      <w:bookmarkStart w:id="173" w:name="_Toc246498949"/>
      <w:bookmarkStart w:id="174" w:name="_Toc246500118"/>
      <w:bookmarkStart w:id="175" w:name="_Toc246501231"/>
      <w:bookmarkStart w:id="176" w:name="_Toc246502290"/>
      <w:bookmarkStart w:id="177" w:name="_Toc246503297"/>
      <w:bookmarkStart w:id="178" w:name="_Toc248821482"/>
      <w:bookmarkStart w:id="179" w:name="_Toc248822376"/>
      <w:bookmarkStart w:id="180" w:name="_Toc248823216"/>
      <w:bookmarkStart w:id="181" w:name="_Toc248890101"/>
      <w:bookmarkStart w:id="182" w:name="_Toc252182383"/>
      <w:bookmarkStart w:id="183" w:name="_Toc252183161"/>
      <w:bookmarkStart w:id="184" w:name="_Toc252183785"/>
      <w:bookmarkStart w:id="185" w:name="_Toc252184355"/>
      <w:bookmarkStart w:id="186" w:name="_Toc255566584"/>
      <w:bookmarkStart w:id="187" w:name="_Toc255567046"/>
      <w:bookmarkStart w:id="188" w:name="_Toc255567455"/>
      <w:bookmarkStart w:id="189" w:name="_Toc255567808"/>
      <w:bookmarkStart w:id="190" w:name="_Toc190599527"/>
      <w:bookmarkStart w:id="191" w:name="_Toc190663643"/>
      <w:bookmarkStart w:id="192" w:name="_Toc190739687"/>
      <w:bookmarkStart w:id="193" w:name="_Toc191878772"/>
      <w:bookmarkStart w:id="194" w:name="_Toc191881099"/>
      <w:bookmarkStart w:id="195" w:name="_Toc191882873"/>
      <w:bookmarkStart w:id="196" w:name="_Toc191900153"/>
      <w:bookmarkStart w:id="197" w:name="_Toc193258547"/>
      <w:bookmarkStart w:id="198" w:name="_Toc193607307"/>
      <w:bookmarkStart w:id="199" w:name="_Toc193611344"/>
      <w:bookmarkStart w:id="200" w:name="_Toc193614176"/>
      <w:bookmarkStart w:id="201" w:name="_Toc193616620"/>
      <w:bookmarkStart w:id="202" w:name="_Toc193792190"/>
      <w:bookmarkStart w:id="203" w:name="_Toc193794367"/>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74143F">
        <w:rPr>
          <w:rFonts w:ascii="Courier New" w:hAnsi="Courier New" w:cs="Courier New"/>
          <w:sz w:val="22"/>
          <w:szCs w:val="22"/>
        </w:rPr>
        <w:br w:type="page"/>
      </w:r>
      <w:bookmarkStart w:id="204" w:name="_Toc410144310"/>
      <w:r w:rsidR="001A5752" w:rsidRPr="0074143F">
        <w:rPr>
          <w:rFonts w:ascii="Courier New" w:hAnsi="Courier New" w:cs="Courier New"/>
          <w:sz w:val="22"/>
          <w:szCs w:val="22"/>
        </w:rPr>
        <w:lastRenderedPageBreak/>
        <w:t>Conglomerati bituminosi</w:t>
      </w:r>
      <w:bookmarkEnd w:id="204"/>
    </w:p>
    <w:p w:rsidR="00545B19" w:rsidRPr="0074143F" w:rsidRDefault="00545B19" w:rsidP="00545B19">
      <w:pPr>
        <w:pStyle w:val="Corpotesto"/>
        <w:rPr>
          <w:rFonts w:ascii="Courier New" w:hAnsi="Courier New" w:cs="Courier New"/>
          <w:noProof/>
          <w:szCs w:val="22"/>
          <w:lang w:val="it-IT"/>
        </w:rPr>
      </w:pPr>
      <w:r w:rsidRPr="0074143F">
        <w:rPr>
          <w:rFonts w:ascii="Courier New" w:hAnsi="Courier New" w:cs="Courier New"/>
          <w:noProof/>
          <w:szCs w:val="22"/>
          <w:lang w:val="it-IT"/>
        </w:rPr>
        <w:t>I materiali di base da impiegare nei lavori dovranno corrispondere ai requisiti di seguito fissati. Relativamente alle loro miscele e lavorazioni valgono le prescrizioni o le indicazioni prestazionali contenute negli appositi paragrafi</w:t>
      </w:r>
      <w:r w:rsidR="003110A6" w:rsidRPr="0074143F">
        <w:rPr>
          <w:rFonts w:ascii="Courier New" w:hAnsi="Courier New" w:cs="Courier New"/>
          <w:noProof/>
          <w:szCs w:val="22"/>
          <w:lang w:val="it-IT"/>
        </w:rPr>
        <w:t>.</w:t>
      </w:r>
    </w:p>
    <w:p w:rsidR="00545B19" w:rsidRPr="0074143F" w:rsidRDefault="00545B19" w:rsidP="00545B19">
      <w:pPr>
        <w:pStyle w:val="Corpotesto"/>
        <w:rPr>
          <w:rFonts w:ascii="Courier New" w:hAnsi="Courier New" w:cs="Courier New"/>
          <w:noProof/>
          <w:szCs w:val="22"/>
          <w:lang w:val="it-IT"/>
        </w:rPr>
      </w:pPr>
      <w:r w:rsidRPr="0074143F">
        <w:rPr>
          <w:rFonts w:ascii="Courier New" w:hAnsi="Courier New" w:cs="Courier New"/>
          <w:noProof/>
          <w:szCs w:val="22"/>
          <w:lang w:val="it-IT"/>
        </w:rPr>
        <w:t>La scelta di un tipo di materiale nei confronti di un altro o tra diversi tipi dello stesso materiale, sarà fatta, nei casi non definiti inequivocabilmente dalle Norme Tecniche, in base a giudizio della Direzione Lavori.</w:t>
      </w:r>
    </w:p>
    <w:p w:rsidR="00545B19" w:rsidRPr="0074143F" w:rsidRDefault="00545B19" w:rsidP="00545B19">
      <w:pPr>
        <w:pStyle w:val="Corpotesto"/>
        <w:rPr>
          <w:rFonts w:ascii="Courier New" w:hAnsi="Courier New" w:cs="Courier New"/>
          <w:noProof/>
          <w:szCs w:val="22"/>
          <w:lang w:val="it-IT"/>
        </w:rPr>
      </w:pPr>
      <w:r w:rsidRPr="0074143F">
        <w:rPr>
          <w:rFonts w:ascii="Courier New" w:hAnsi="Courier New" w:cs="Courier New"/>
          <w:noProof/>
          <w:szCs w:val="22"/>
          <w:lang w:val="it-IT"/>
        </w:rPr>
        <w:t>I conglomerati bituminosi per essere ritenuti idonei e quindi impiegabili, dovranno essere dotati obbligatoriamente di marcatura CE. I requisiti obbligatori richiesti sono:</w:t>
      </w:r>
    </w:p>
    <w:p w:rsidR="00545B19" w:rsidRPr="0074143F" w:rsidRDefault="00545B19" w:rsidP="00697F37">
      <w:pPr>
        <w:pStyle w:val="Corpotesto"/>
        <w:numPr>
          <w:ilvl w:val="2"/>
          <w:numId w:val="170"/>
        </w:numPr>
        <w:tabs>
          <w:tab w:val="clear" w:pos="3240"/>
        </w:tabs>
        <w:ind w:hanging="3098"/>
        <w:rPr>
          <w:rFonts w:ascii="Courier New" w:hAnsi="Courier New" w:cs="Courier New"/>
          <w:noProof/>
          <w:szCs w:val="22"/>
          <w:lang w:val="it-IT"/>
        </w:rPr>
      </w:pPr>
      <w:r w:rsidRPr="0074143F">
        <w:rPr>
          <w:rFonts w:ascii="Courier New" w:hAnsi="Courier New" w:cs="Courier New"/>
          <w:noProof/>
          <w:szCs w:val="22"/>
          <w:lang w:val="it-IT"/>
        </w:rPr>
        <w:t>Temperatura della miscela alla produzione ed alla consegna (valori di soglia)</w:t>
      </w:r>
    </w:p>
    <w:p w:rsidR="00545B19" w:rsidRPr="0074143F" w:rsidRDefault="00545B19" w:rsidP="00697F37">
      <w:pPr>
        <w:pStyle w:val="Corpotesto"/>
        <w:numPr>
          <w:ilvl w:val="2"/>
          <w:numId w:val="170"/>
        </w:numPr>
        <w:tabs>
          <w:tab w:val="clear" w:pos="3240"/>
        </w:tabs>
        <w:ind w:hanging="3098"/>
        <w:rPr>
          <w:rFonts w:ascii="Courier New" w:hAnsi="Courier New" w:cs="Courier New"/>
          <w:noProof/>
          <w:szCs w:val="22"/>
          <w:lang w:val="it-IT"/>
        </w:rPr>
      </w:pPr>
      <w:r w:rsidRPr="0074143F">
        <w:rPr>
          <w:rFonts w:ascii="Courier New" w:hAnsi="Courier New" w:cs="Courier New"/>
          <w:noProof/>
          <w:szCs w:val="22"/>
          <w:lang w:val="it-IT"/>
        </w:rPr>
        <w:t>Contenuto di legante (categoria e valore reale)</w:t>
      </w:r>
    </w:p>
    <w:p w:rsidR="00545B19" w:rsidRPr="0074143F" w:rsidRDefault="00545B19" w:rsidP="00697F37">
      <w:pPr>
        <w:pStyle w:val="Corpotesto"/>
        <w:numPr>
          <w:ilvl w:val="2"/>
          <w:numId w:val="170"/>
        </w:numPr>
        <w:tabs>
          <w:tab w:val="clear" w:pos="3240"/>
        </w:tabs>
        <w:ind w:hanging="3098"/>
        <w:rPr>
          <w:rFonts w:ascii="Courier New" w:hAnsi="Courier New" w:cs="Courier New"/>
          <w:noProof/>
          <w:szCs w:val="22"/>
          <w:lang w:val="it-IT"/>
        </w:rPr>
      </w:pPr>
      <w:r w:rsidRPr="0074143F">
        <w:rPr>
          <w:rFonts w:ascii="Courier New" w:hAnsi="Courier New" w:cs="Courier New"/>
          <w:noProof/>
          <w:szCs w:val="22"/>
          <w:lang w:val="it-IT"/>
        </w:rPr>
        <w:t>Composizione granulometrica (valore %)</w:t>
      </w:r>
    </w:p>
    <w:p w:rsidR="00545B19" w:rsidRPr="0074143F" w:rsidRDefault="00545B19" w:rsidP="00697F37">
      <w:pPr>
        <w:pStyle w:val="Corpotesto"/>
        <w:numPr>
          <w:ilvl w:val="2"/>
          <w:numId w:val="170"/>
        </w:numPr>
        <w:tabs>
          <w:tab w:val="clear" w:pos="3240"/>
        </w:tabs>
        <w:ind w:hanging="3098"/>
        <w:rPr>
          <w:rFonts w:ascii="Courier New" w:hAnsi="Courier New" w:cs="Courier New"/>
          <w:noProof/>
          <w:szCs w:val="22"/>
          <w:lang w:val="it-IT"/>
        </w:rPr>
      </w:pPr>
      <w:r w:rsidRPr="0074143F">
        <w:rPr>
          <w:rFonts w:ascii="Courier New" w:hAnsi="Courier New" w:cs="Courier New"/>
          <w:noProof/>
          <w:szCs w:val="22"/>
          <w:lang w:val="it-IT"/>
        </w:rPr>
        <w:t>Contenuto dei vuoti a 10 rotazioni (categorie e valore reale)</w:t>
      </w:r>
    </w:p>
    <w:p w:rsidR="00545B19" w:rsidRPr="0074143F" w:rsidRDefault="00545B19" w:rsidP="00545B19">
      <w:pPr>
        <w:pStyle w:val="Corpotesto"/>
        <w:tabs>
          <w:tab w:val="clear" w:pos="284"/>
        </w:tabs>
        <w:spacing w:after="0"/>
        <w:rPr>
          <w:rFonts w:ascii="Courier New" w:hAnsi="Courier New" w:cs="Courier New"/>
          <w:noProof/>
          <w:szCs w:val="22"/>
          <w:lang w:val="it-IT"/>
        </w:rPr>
      </w:pPr>
      <w:r w:rsidRPr="0074143F">
        <w:rPr>
          <w:rFonts w:ascii="Courier New" w:hAnsi="Courier New" w:cs="Courier New"/>
          <w:noProof/>
          <w:szCs w:val="22"/>
          <w:lang w:val="it-IT"/>
        </w:rPr>
        <w:t>Tutte queste grandezze dovranno rientrare nei parametri indicati nel presente Capitolato (oltre alle altre non facenti parte della marcatura CE ma contenute nelle presenti Norme Tecniche.)</w:t>
      </w:r>
    </w:p>
    <w:p w:rsidR="00B3207D" w:rsidRPr="0074143F" w:rsidRDefault="00B3207D" w:rsidP="00545B19">
      <w:pPr>
        <w:pStyle w:val="Corpotesto"/>
        <w:tabs>
          <w:tab w:val="clear" w:pos="284"/>
        </w:tabs>
        <w:spacing w:after="0"/>
        <w:rPr>
          <w:rFonts w:ascii="Courier New" w:hAnsi="Courier New" w:cs="Courier New"/>
          <w:noProof/>
          <w:color w:val="auto"/>
          <w:szCs w:val="22"/>
          <w:lang w:val="it-IT"/>
        </w:rPr>
      </w:pPr>
    </w:p>
    <w:p w:rsidR="00E33193" w:rsidRPr="0074143F" w:rsidRDefault="00E33193" w:rsidP="00E33193">
      <w:pPr>
        <w:pStyle w:val="Titolo2"/>
        <w:tabs>
          <w:tab w:val="clear" w:pos="576"/>
          <w:tab w:val="num" w:pos="851"/>
        </w:tabs>
        <w:ind w:left="851" w:hanging="851"/>
        <w:rPr>
          <w:rFonts w:ascii="Courier New" w:hAnsi="Courier New" w:cs="Courier New"/>
          <w:sz w:val="22"/>
          <w:szCs w:val="22"/>
        </w:rPr>
      </w:pPr>
      <w:bookmarkStart w:id="205" w:name="_Toc410144311"/>
      <w:r w:rsidRPr="0074143F">
        <w:rPr>
          <w:rFonts w:ascii="Courier New" w:hAnsi="Courier New" w:cs="Courier New"/>
          <w:sz w:val="22"/>
          <w:szCs w:val="22"/>
        </w:rPr>
        <w:t>Conglomerati bituminosi fresati</w:t>
      </w:r>
      <w:bookmarkEnd w:id="205"/>
    </w:p>
    <w:p w:rsidR="00E33193" w:rsidRPr="0074143F" w:rsidRDefault="00E33193" w:rsidP="00E33193">
      <w:pPr>
        <w:pStyle w:val="Corpotesto"/>
        <w:rPr>
          <w:rFonts w:ascii="Courier New" w:hAnsi="Courier New" w:cs="Courier New"/>
          <w:noProof/>
          <w:szCs w:val="22"/>
          <w:lang w:val="it-IT"/>
        </w:rPr>
      </w:pPr>
      <w:r w:rsidRPr="0074143F">
        <w:rPr>
          <w:rFonts w:ascii="Courier New" w:hAnsi="Courier New" w:cs="Courier New"/>
          <w:noProof/>
          <w:szCs w:val="22"/>
          <w:lang w:val="it-IT"/>
        </w:rPr>
        <w:t>I conglomerati bituminosi fresati dalle pavimentazion</w:t>
      </w:r>
      <w:r w:rsidR="00B3207D" w:rsidRPr="0074143F">
        <w:rPr>
          <w:rFonts w:ascii="Courier New" w:hAnsi="Courier New" w:cs="Courier New"/>
          <w:noProof/>
          <w:szCs w:val="22"/>
          <w:lang w:val="it-IT"/>
        </w:rPr>
        <w:t>i</w:t>
      </w:r>
      <w:r w:rsidRPr="0074143F">
        <w:rPr>
          <w:rFonts w:ascii="Courier New" w:hAnsi="Courier New" w:cs="Courier New"/>
          <w:noProof/>
          <w:szCs w:val="22"/>
          <w:lang w:val="it-IT"/>
        </w:rPr>
        <w:t xml:space="preserve">, di proprietà della stazione Appaltante o dell'Appaltatore, per brevità chiamati nel seguito “fresati” sono materiali provenienti da fresature dirette, a freddo o a caldo, o da demolizioni a blocchi di pavimentazioni preesistenti, sottoposte a successiva frantumazione. Essi vanno utilizzati o nei conglomerati bituminosi, con altri materiali vergini, come descritto all’art. </w:t>
      </w:r>
      <w:r w:rsidR="00B3207D" w:rsidRPr="0074143F">
        <w:rPr>
          <w:rFonts w:ascii="Courier New" w:hAnsi="Courier New" w:cs="Courier New"/>
          <w:noProof/>
          <w:szCs w:val="22"/>
          <w:lang w:val="it-IT"/>
        </w:rPr>
        <w:t>31</w:t>
      </w:r>
      <w:r w:rsidRPr="0074143F">
        <w:rPr>
          <w:rFonts w:ascii="Courier New" w:hAnsi="Courier New" w:cs="Courier New"/>
          <w:noProof/>
          <w:szCs w:val="22"/>
          <w:lang w:val="it-IT"/>
        </w:rPr>
        <w:t>, oppure per la costruzione di rilevati di qualsiasi tipo</w:t>
      </w:r>
      <w:r w:rsidR="00B3207D" w:rsidRPr="0074143F">
        <w:rPr>
          <w:rFonts w:ascii="Courier New" w:hAnsi="Courier New" w:cs="Courier New"/>
          <w:noProof/>
          <w:szCs w:val="22"/>
          <w:lang w:val="it-IT"/>
        </w:rPr>
        <w:t xml:space="preserve">, come descritto all’art. 3, </w:t>
      </w:r>
      <w:r w:rsidRPr="0074143F">
        <w:rPr>
          <w:rFonts w:ascii="Courier New" w:hAnsi="Courier New" w:cs="Courier New"/>
          <w:noProof/>
          <w:szCs w:val="22"/>
          <w:lang w:val="it-IT"/>
        </w:rPr>
        <w:t>per piazzole disosta, rampe di conversione o d’uscita per usi di servizio o in condizioni di blocco stradale, allargamento di corsie d’emergenza, aree di parcheggio,</w:t>
      </w:r>
      <w:r w:rsidR="00B3207D" w:rsidRPr="0074143F">
        <w:rPr>
          <w:rFonts w:ascii="Courier New" w:hAnsi="Courier New" w:cs="Courier New"/>
          <w:noProof/>
          <w:szCs w:val="22"/>
          <w:lang w:val="it-IT"/>
        </w:rPr>
        <w:t xml:space="preserve"> </w:t>
      </w:r>
      <w:r w:rsidRPr="0074143F">
        <w:rPr>
          <w:rFonts w:ascii="Courier New" w:hAnsi="Courier New" w:cs="Courier New"/>
          <w:noProof/>
          <w:szCs w:val="22"/>
          <w:lang w:val="it-IT"/>
        </w:rPr>
        <w:t>d’atterraggio elicotteri ecc</w:t>
      </w:r>
      <w:r w:rsidR="00B3207D" w:rsidRPr="0074143F">
        <w:rPr>
          <w:rFonts w:ascii="Courier New" w:hAnsi="Courier New" w:cs="Courier New"/>
          <w:noProof/>
          <w:szCs w:val="22"/>
          <w:lang w:val="it-IT"/>
        </w:rPr>
        <w:t>.</w:t>
      </w:r>
      <w:r w:rsidRPr="0074143F">
        <w:rPr>
          <w:rFonts w:ascii="Courier New" w:hAnsi="Courier New" w:cs="Courier New"/>
          <w:noProof/>
          <w:szCs w:val="22"/>
          <w:lang w:val="it-IT"/>
        </w:rPr>
        <w:t xml:space="preserve"> e per tutte le sottofondazioni delle pavimentazioni.Lo stoccaggio definito “messa in riserva” e l’impiego </w:t>
      </w:r>
      <w:r w:rsidRPr="0074143F">
        <w:rPr>
          <w:rFonts w:ascii="Courier New" w:hAnsi="Courier New" w:cs="Courier New"/>
          <w:noProof/>
          <w:szCs w:val="22"/>
          <w:lang w:val="it-IT"/>
        </w:rPr>
        <w:lastRenderedPageBreak/>
        <w:t>definitivo del fresato deve rispondere a quanto prescritto dalla vigente normativa in materia.</w:t>
      </w:r>
    </w:p>
    <w:p w:rsidR="00E33193" w:rsidRPr="0074143F" w:rsidRDefault="00E33193" w:rsidP="00E33193">
      <w:pPr>
        <w:pStyle w:val="Corpotesto"/>
        <w:rPr>
          <w:rFonts w:ascii="Courier New" w:hAnsi="Courier New" w:cs="Courier New"/>
          <w:noProof/>
          <w:szCs w:val="22"/>
          <w:lang w:val="it-IT"/>
        </w:rPr>
      </w:pPr>
      <w:r w:rsidRPr="0074143F">
        <w:rPr>
          <w:rFonts w:ascii="Courier New" w:hAnsi="Courier New" w:cs="Courier New"/>
          <w:noProof/>
          <w:szCs w:val="22"/>
          <w:lang w:val="it-IT"/>
        </w:rPr>
        <w:t>Il fresato posto in riserva deve essere accuratamente stoccato in cumuli separati dagli altri</w:t>
      </w:r>
      <w:r w:rsidR="00165D47" w:rsidRPr="0074143F">
        <w:rPr>
          <w:rFonts w:ascii="Courier New" w:hAnsi="Courier New" w:cs="Courier New"/>
          <w:noProof/>
          <w:szCs w:val="22"/>
          <w:lang w:val="it-IT"/>
        </w:rPr>
        <w:t xml:space="preserve"> </w:t>
      </w:r>
      <w:r w:rsidRPr="0074143F">
        <w:rPr>
          <w:rFonts w:ascii="Courier New" w:hAnsi="Courier New" w:cs="Courier New"/>
          <w:noProof/>
          <w:szCs w:val="22"/>
          <w:lang w:val="it-IT"/>
        </w:rPr>
        <w:t xml:space="preserve">inerti separando il fresato derivante da pavimentazione drenante dal fresato di altra origine. </w:t>
      </w:r>
    </w:p>
    <w:p w:rsidR="00F70BC5" w:rsidRPr="0074143F" w:rsidRDefault="00E33193" w:rsidP="00E33193">
      <w:pPr>
        <w:pStyle w:val="Corpotesto"/>
        <w:rPr>
          <w:rFonts w:ascii="Courier New" w:hAnsi="Courier New" w:cs="Courier New"/>
          <w:noProof/>
          <w:szCs w:val="22"/>
          <w:lang w:val="it-IT"/>
        </w:rPr>
      </w:pPr>
      <w:r w:rsidRPr="0074143F">
        <w:rPr>
          <w:rFonts w:ascii="Courier New" w:hAnsi="Courier New" w:cs="Courier New"/>
          <w:noProof/>
          <w:szCs w:val="22"/>
          <w:lang w:val="it-IT"/>
        </w:rPr>
        <w:t>Sarà compito dell’Impresa provvedere alla vagliatura del materiale in modo da separarlo in</w:t>
      </w:r>
      <w:r w:rsidR="00165D47" w:rsidRPr="0074143F">
        <w:rPr>
          <w:rFonts w:ascii="Courier New" w:hAnsi="Courier New" w:cs="Courier New"/>
          <w:noProof/>
          <w:szCs w:val="22"/>
          <w:lang w:val="it-IT"/>
        </w:rPr>
        <w:t xml:space="preserve"> </w:t>
      </w:r>
      <w:r w:rsidRPr="0074143F">
        <w:rPr>
          <w:rFonts w:ascii="Courier New" w:hAnsi="Courier New" w:cs="Courier New"/>
          <w:noProof/>
          <w:szCs w:val="22"/>
          <w:lang w:val="it-IT"/>
        </w:rPr>
        <w:t>classi granulometriche che ne favoriscano l’ottimale reimpiego.</w:t>
      </w:r>
      <w:bookmarkEnd w:id="37"/>
    </w:p>
    <w:p w:rsidR="00F70BC5" w:rsidRPr="0074143F" w:rsidRDefault="00F70BC5" w:rsidP="00F70BC5">
      <w:pPr>
        <w:pStyle w:val="Titolo2"/>
        <w:tabs>
          <w:tab w:val="clear" w:pos="576"/>
          <w:tab w:val="num" w:pos="851"/>
        </w:tabs>
        <w:ind w:left="851" w:hanging="851"/>
        <w:rPr>
          <w:rFonts w:ascii="Courier New" w:hAnsi="Courier New" w:cs="Courier New"/>
          <w:sz w:val="22"/>
          <w:szCs w:val="22"/>
        </w:rPr>
      </w:pPr>
      <w:bookmarkStart w:id="206" w:name="_Toc410144312"/>
      <w:r w:rsidRPr="0074143F">
        <w:rPr>
          <w:rFonts w:ascii="Courier New" w:hAnsi="Courier New" w:cs="Courier New"/>
          <w:sz w:val="22"/>
          <w:szCs w:val="22"/>
        </w:rPr>
        <w:t>Acciaio Inossidabile</w:t>
      </w:r>
      <w:bookmarkEnd w:id="206"/>
    </w:p>
    <w:p w:rsidR="00F70BC5" w:rsidRPr="0074143F" w:rsidRDefault="00F70BC5" w:rsidP="00F70BC5">
      <w:pPr>
        <w:pStyle w:val="Corpotesto"/>
        <w:tabs>
          <w:tab w:val="clear" w:pos="284"/>
          <w:tab w:val="clear" w:pos="567"/>
          <w:tab w:val="left" w:pos="0"/>
        </w:tabs>
        <w:rPr>
          <w:rFonts w:ascii="Courier New" w:hAnsi="Courier New" w:cs="Courier New"/>
          <w:noProof/>
          <w:szCs w:val="22"/>
          <w:lang w:val="it-IT"/>
        </w:rPr>
      </w:pPr>
      <w:r w:rsidRPr="0074143F">
        <w:rPr>
          <w:rFonts w:ascii="Courier New" w:hAnsi="Courier New" w:cs="Courier New"/>
          <w:noProof/>
          <w:szCs w:val="22"/>
          <w:lang w:val="it-IT"/>
        </w:rPr>
        <w:t>L’acciaio inossidabile: dovrà presentare elevata resistenza alla corrosione ed al calore e rispondere, per composizione chimica, caratteristiche e prescrizioni generali, alla norma UNI 6900-71.</w:t>
      </w:r>
    </w:p>
    <w:p w:rsidR="00F70BC5" w:rsidRPr="0074143F" w:rsidRDefault="00F70BC5" w:rsidP="00F70BC5">
      <w:pPr>
        <w:pStyle w:val="Corpotesto"/>
        <w:tabs>
          <w:tab w:val="clear" w:pos="284"/>
          <w:tab w:val="clear" w:pos="567"/>
          <w:tab w:val="left" w:pos="0"/>
        </w:tabs>
        <w:rPr>
          <w:rFonts w:ascii="Courier New" w:hAnsi="Courier New" w:cs="Courier New"/>
          <w:noProof/>
          <w:szCs w:val="22"/>
          <w:lang w:val="it-IT"/>
        </w:rPr>
      </w:pPr>
      <w:r w:rsidRPr="0074143F">
        <w:rPr>
          <w:rFonts w:ascii="Courier New" w:hAnsi="Courier New" w:cs="Courier New"/>
          <w:noProof/>
          <w:szCs w:val="22"/>
          <w:lang w:val="it-IT"/>
        </w:rPr>
        <w:t>Le lamiere d’acciaio inox saranno laminate a freddo a norma UNI 8317.</w:t>
      </w:r>
    </w:p>
    <w:p w:rsidR="00F70BC5" w:rsidRPr="0074143F" w:rsidRDefault="00F70BC5" w:rsidP="00F70BC5">
      <w:pPr>
        <w:pStyle w:val="Corpotesto"/>
        <w:tabs>
          <w:tab w:val="clear" w:pos="284"/>
          <w:tab w:val="clear" w:pos="567"/>
          <w:tab w:val="left" w:pos="0"/>
        </w:tabs>
        <w:rPr>
          <w:rFonts w:ascii="Courier New" w:hAnsi="Courier New" w:cs="Courier New"/>
          <w:noProof/>
          <w:szCs w:val="22"/>
          <w:lang w:val="it-IT"/>
        </w:rPr>
      </w:pPr>
      <w:r w:rsidRPr="0074143F">
        <w:rPr>
          <w:rFonts w:ascii="Courier New" w:hAnsi="Courier New" w:cs="Courier New"/>
          <w:noProof/>
          <w:szCs w:val="22"/>
          <w:lang w:val="it-IT"/>
        </w:rPr>
        <w:t>La designazione degli acciai è fatta per composizione chimica, dove «x» sta per «acciaio legato», il primo numero indica la percentuale di carbonio moltiplicato per 100 ed i numeri finali indicano i tenori degli elementi di lega in %.</w:t>
      </w:r>
    </w:p>
    <w:p w:rsidR="00F70BC5" w:rsidRPr="0074143F" w:rsidRDefault="00F70BC5" w:rsidP="00F70BC5">
      <w:pPr>
        <w:pStyle w:val="Corpotesto"/>
        <w:tabs>
          <w:tab w:val="clear" w:pos="284"/>
          <w:tab w:val="clear" w:pos="567"/>
          <w:tab w:val="left" w:pos="0"/>
        </w:tabs>
        <w:rPr>
          <w:rFonts w:ascii="Courier New" w:hAnsi="Courier New" w:cs="Courier New"/>
          <w:noProof/>
          <w:szCs w:val="22"/>
          <w:lang w:val="it-IT"/>
        </w:rPr>
      </w:pPr>
      <w:r w:rsidRPr="0074143F">
        <w:rPr>
          <w:rFonts w:ascii="Courier New" w:hAnsi="Courier New" w:cs="Courier New"/>
          <w:noProof/>
          <w:szCs w:val="22"/>
          <w:lang w:val="it-IT"/>
        </w:rPr>
        <w:t>Oltre alla classificazione UNI sarà abitualmente usata anche la classificazione AISI (American Iron and Steel Institute).</w:t>
      </w:r>
    </w:p>
    <w:p w:rsidR="00F70BC5" w:rsidRPr="0074143F" w:rsidRDefault="00F70BC5" w:rsidP="00F70BC5">
      <w:pPr>
        <w:pStyle w:val="Titolo2"/>
        <w:tabs>
          <w:tab w:val="clear" w:pos="576"/>
          <w:tab w:val="num" w:pos="851"/>
        </w:tabs>
        <w:ind w:left="851" w:hanging="851"/>
        <w:rPr>
          <w:rFonts w:ascii="Courier New" w:hAnsi="Courier New" w:cs="Courier New"/>
          <w:sz w:val="22"/>
          <w:szCs w:val="22"/>
        </w:rPr>
      </w:pPr>
      <w:bookmarkStart w:id="207" w:name="_Toc410144313"/>
      <w:r w:rsidRPr="0074143F">
        <w:rPr>
          <w:rFonts w:ascii="Courier New" w:hAnsi="Courier New" w:cs="Courier New"/>
          <w:sz w:val="22"/>
          <w:szCs w:val="22"/>
        </w:rPr>
        <w:t>Acciai zincati</w:t>
      </w:r>
      <w:bookmarkEnd w:id="207"/>
    </w:p>
    <w:p w:rsidR="00F70BC5" w:rsidRPr="0074143F" w:rsidRDefault="00F70BC5" w:rsidP="005A2A76">
      <w:pPr>
        <w:pStyle w:val="Corpotesto"/>
        <w:tabs>
          <w:tab w:val="clear" w:pos="284"/>
        </w:tabs>
        <w:rPr>
          <w:rFonts w:ascii="Courier New" w:hAnsi="Courier New" w:cs="Courier New"/>
          <w:szCs w:val="22"/>
          <w:lang w:val="it-IT"/>
        </w:rPr>
      </w:pPr>
      <w:r w:rsidRPr="0074143F">
        <w:rPr>
          <w:rFonts w:ascii="Courier New" w:hAnsi="Courier New" w:cs="Courier New"/>
          <w:szCs w:val="22"/>
          <w:lang w:val="it-IT"/>
        </w:rPr>
        <w:t>Profilati, lamiere e tubi d’acciaio, di qualsiasi sezione, spessore o diametro, tanto in elementi singoli quanto assemblati in strutture composte, dovranno essere zincati per immersione in zinco fuso, nel rispetto delle prescrizioni della norma d’unificazione UNI E</w:t>
      </w:r>
      <w:r w:rsidR="005A2A76" w:rsidRPr="0074143F">
        <w:rPr>
          <w:rFonts w:ascii="Courier New" w:hAnsi="Courier New" w:cs="Courier New"/>
          <w:szCs w:val="22"/>
          <w:lang w:val="it-IT"/>
        </w:rPr>
        <w:t>N ISO</w:t>
      </w:r>
      <w:r w:rsidRPr="0074143F">
        <w:rPr>
          <w:rFonts w:ascii="Courier New" w:hAnsi="Courier New" w:cs="Courier New"/>
          <w:szCs w:val="22"/>
          <w:lang w:val="it-IT"/>
        </w:rPr>
        <w:t xml:space="preserve"> </w:t>
      </w:r>
      <w:r w:rsidR="005A2A76" w:rsidRPr="0074143F">
        <w:rPr>
          <w:rFonts w:ascii="Courier New" w:hAnsi="Courier New" w:cs="Courier New"/>
          <w:szCs w:val="22"/>
          <w:lang w:val="it-IT"/>
        </w:rPr>
        <w:t>1461: 2009</w:t>
      </w:r>
      <w:r w:rsidRPr="0074143F">
        <w:rPr>
          <w:rFonts w:ascii="Courier New" w:hAnsi="Courier New" w:cs="Courier New"/>
          <w:szCs w:val="22"/>
          <w:lang w:val="it-IT"/>
        </w:rPr>
        <w:t xml:space="preserve"> (</w:t>
      </w:r>
      <w:r w:rsidR="005A2A76" w:rsidRPr="0074143F">
        <w:rPr>
          <w:rFonts w:ascii="Courier New" w:hAnsi="Courier New" w:cs="Courier New"/>
          <w:color w:val="2D2D2D"/>
          <w:szCs w:val="22"/>
          <w:shd w:val="clear" w:color="auto" w:fill="FFFFFF"/>
          <w:lang w:val="it-IT"/>
        </w:rPr>
        <w:t>Rivestimenti di zincatura per immersione a caldo su prodotti finiti ferrosi e articoli di acciaio - Specificazioni e metodi di prova</w:t>
      </w:r>
      <w:r w:rsidRPr="0074143F">
        <w:rPr>
          <w:rFonts w:ascii="Courier New" w:hAnsi="Courier New" w:cs="Courier New"/>
          <w:szCs w:val="22"/>
          <w:lang w:val="it-IT"/>
        </w:rPr>
        <w:t>).</w:t>
      </w:r>
    </w:p>
    <w:p w:rsidR="00F70BC5" w:rsidRPr="0074143F" w:rsidRDefault="00F70BC5" w:rsidP="005A2A76">
      <w:pPr>
        <w:pStyle w:val="Corpotesto"/>
        <w:tabs>
          <w:tab w:val="clear" w:pos="284"/>
        </w:tabs>
        <w:rPr>
          <w:rFonts w:ascii="Courier New" w:hAnsi="Courier New" w:cs="Courier New"/>
          <w:szCs w:val="22"/>
          <w:lang w:val="it-IT"/>
        </w:rPr>
      </w:pPr>
      <w:r w:rsidRPr="0074143F">
        <w:rPr>
          <w:rFonts w:ascii="Courier New" w:hAnsi="Courier New" w:cs="Courier New"/>
          <w:szCs w:val="22"/>
          <w:lang w:val="it-IT"/>
        </w:rPr>
        <w:tab/>
        <w:t>Per tutti i manufatti in lamiera zincata quali coperture, condotti, canali di gronda, converse, scossaline, compluvi, infissi, serrande, serbatoi per acqua e simili, se non altrimenti disposto dovranno essere impiegate lamiere zincate secondo il procedimento Sendzimir.</w:t>
      </w:r>
    </w:p>
    <w:p w:rsidR="00F70BC5" w:rsidRPr="0074143F" w:rsidRDefault="00F70BC5" w:rsidP="005A2A76">
      <w:pPr>
        <w:pStyle w:val="Corpotesto"/>
        <w:tabs>
          <w:tab w:val="clear" w:pos="284"/>
        </w:tabs>
        <w:rPr>
          <w:rFonts w:ascii="Courier New" w:hAnsi="Courier New" w:cs="Courier New"/>
          <w:szCs w:val="22"/>
          <w:lang w:val="it-IT"/>
        </w:rPr>
      </w:pPr>
      <w:r w:rsidRPr="0074143F">
        <w:rPr>
          <w:rFonts w:ascii="Courier New" w:hAnsi="Courier New" w:cs="Courier New"/>
          <w:szCs w:val="22"/>
          <w:lang w:val="it-IT"/>
        </w:rPr>
        <w:tab/>
        <w:t>Lo strato di zincatura, inteso come massa di zinco, espressa in grammi al metro quadrato, presente complessivamente su ciascuna faccia della lamiera, se non diversamente specificato, non dovrà essere inferiore a:</w:t>
      </w:r>
    </w:p>
    <w:p w:rsidR="00F70BC5" w:rsidRPr="0074143F" w:rsidRDefault="00F70BC5" w:rsidP="00F70BC5">
      <w:pPr>
        <w:pStyle w:val="Corpotesto"/>
        <w:ind w:left="284" w:hanging="284"/>
        <w:rPr>
          <w:rFonts w:ascii="Courier New" w:hAnsi="Courier New" w:cs="Courier New"/>
          <w:szCs w:val="22"/>
          <w:lang w:val="it-IT"/>
        </w:rPr>
      </w:pPr>
      <w:r w:rsidRPr="0074143F">
        <w:rPr>
          <w:rFonts w:ascii="Courier New" w:hAnsi="Courier New" w:cs="Courier New"/>
          <w:szCs w:val="22"/>
          <w:lang w:val="it-IT"/>
        </w:rPr>
        <w:t>-</w:t>
      </w:r>
      <w:r w:rsidRPr="0074143F">
        <w:rPr>
          <w:rFonts w:ascii="Courier New" w:hAnsi="Courier New" w:cs="Courier New"/>
          <w:szCs w:val="22"/>
          <w:lang w:val="it-IT"/>
        </w:rPr>
        <w:tab/>
        <w:t>190 g/m² per zincatura normale</w:t>
      </w:r>
    </w:p>
    <w:p w:rsidR="00F70BC5" w:rsidRPr="0074143F" w:rsidRDefault="00F70BC5" w:rsidP="00F70BC5">
      <w:pPr>
        <w:pStyle w:val="Corpotesto"/>
        <w:tabs>
          <w:tab w:val="clear" w:pos="4253"/>
          <w:tab w:val="clear" w:pos="4536"/>
          <w:tab w:val="clear" w:pos="4820"/>
          <w:tab w:val="clear" w:pos="5103"/>
          <w:tab w:val="clear" w:pos="5387"/>
          <w:tab w:val="clear" w:pos="5670"/>
          <w:tab w:val="left" w:pos="7720"/>
        </w:tabs>
        <w:ind w:left="284" w:hanging="284"/>
        <w:rPr>
          <w:rFonts w:ascii="Courier New" w:hAnsi="Courier New" w:cs="Courier New"/>
          <w:szCs w:val="22"/>
          <w:lang w:val="it-IT"/>
        </w:rPr>
      </w:pPr>
      <w:r w:rsidRPr="0074143F">
        <w:rPr>
          <w:rFonts w:ascii="Courier New" w:hAnsi="Courier New" w:cs="Courier New"/>
          <w:szCs w:val="22"/>
          <w:lang w:val="it-IT"/>
        </w:rPr>
        <w:lastRenderedPageBreak/>
        <w:t>-</w:t>
      </w:r>
      <w:r w:rsidRPr="0074143F">
        <w:rPr>
          <w:rFonts w:ascii="Courier New" w:hAnsi="Courier New" w:cs="Courier New"/>
          <w:szCs w:val="22"/>
          <w:lang w:val="it-IT"/>
        </w:rPr>
        <w:tab/>
        <w:t>300 g/m² per zincatura pesante.</w:t>
      </w:r>
      <w:r w:rsidRPr="0074143F">
        <w:rPr>
          <w:rFonts w:ascii="Courier New" w:hAnsi="Courier New" w:cs="Courier New"/>
          <w:szCs w:val="22"/>
          <w:lang w:val="it-IT"/>
        </w:rPr>
        <w:tab/>
      </w:r>
    </w:p>
    <w:sectPr w:rsidR="00F70BC5" w:rsidRPr="0074143F" w:rsidSect="00143AA1">
      <w:headerReference w:type="even" r:id="rId16"/>
      <w:headerReference w:type="default" r:id="rId17"/>
      <w:footerReference w:type="even" r:id="rId18"/>
      <w:footerReference w:type="default" r:id="rId19"/>
      <w:type w:val="continuous"/>
      <w:pgSz w:w="11907" w:h="16839" w:code="9"/>
      <w:pgMar w:top="1417"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C34" w:rsidRDefault="00677C34">
      <w:r>
        <w:separator/>
      </w:r>
    </w:p>
  </w:endnote>
  <w:endnote w:type="continuationSeparator" w:id="0">
    <w:p w:rsidR="00677C34" w:rsidRDefault="00677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1"/>
    <w:family w:val="roman"/>
    <w:notTrueType/>
    <w:pitch w:val="variable"/>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Futura Bk BT">
    <w:altName w:val="Century Gothic"/>
    <w:charset w:val="00"/>
    <w:family w:val="swiss"/>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Default="0074143F" w:rsidP="00DE5674">
    <w:pPr>
      <w:pStyle w:val="Pidipagina"/>
      <w:rPr>
        <w:rStyle w:val="Numeropagina"/>
        <w:rFonts w:cs="Arial"/>
        <w:sz w:val="18"/>
        <w:szCs w:val="18"/>
      </w:rPr>
    </w:pPr>
  </w:p>
  <w:p w:rsidR="0074143F" w:rsidRPr="001C5DCC" w:rsidRDefault="00C725B0" w:rsidP="000E088E">
    <w:pPr>
      <w:pStyle w:val="Pidipagina"/>
      <w:jc w:val="center"/>
      <w:rPr>
        <w:rFonts w:cs="Arial"/>
        <w:sz w:val="18"/>
        <w:szCs w:val="18"/>
      </w:rPr>
    </w:pPr>
    <w:r w:rsidRPr="001C5DCC">
      <w:rPr>
        <w:rStyle w:val="Numeropagina"/>
        <w:rFonts w:cs="Arial"/>
        <w:sz w:val="18"/>
        <w:szCs w:val="18"/>
      </w:rPr>
      <w:fldChar w:fldCharType="begin"/>
    </w:r>
    <w:r w:rsidR="0074143F" w:rsidRPr="001C5DCC">
      <w:rPr>
        <w:rStyle w:val="Numeropagina"/>
        <w:rFonts w:cs="Arial"/>
        <w:sz w:val="18"/>
        <w:szCs w:val="18"/>
      </w:rPr>
      <w:instrText xml:space="preserve"> PAGE </w:instrText>
    </w:r>
    <w:r w:rsidRPr="001C5DCC">
      <w:rPr>
        <w:rStyle w:val="Numeropagina"/>
        <w:rFonts w:cs="Arial"/>
        <w:sz w:val="18"/>
        <w:szCs w:val="18"/>
      </w:rPr>
      <w:fldChar w:fldCharType="separate"/>
    </w:r>
    <w:r w:rsidR="007B32FF">
      <w:rPr>
        <w:rStyle w:val="Numeropagina"/>
        <w:rFonts w:cs="Arial"/>
        <w:noProof/>
        <w:sz w:val="18"/>
        <w:szCs w:val="18"/>
      </w:rPr>
      <w:t>ii</w:t>
    </w:r>
    <w:r w:rsidRPr="001C5DCC">
      <w:rPr>
        <w:rStyle w:val="Numeropagina"/>
        <w:rFonts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Pr="001C5DCC" w:rsidRDefault="00C725B0" w:rsidP="000E088E">
    <w:pPr>
      <w:pStyle w:val="Pidipagina"/>
      <w:jc w:val="center"/>
      <w:rPr>
        <w:rFonts w:cs="Arial"/>
        <w:sz w:val="18"/>
        <w:szCs w:val="18"/>
      </w:rPr>
    </w:pPr>
    <w:r w:rsidRPr="001C5DCC">
      <w:rPr>
        <w:rStyle w:val="Numeropagina"/>
        <w:rFonts w:cs="Arial"/>
        <w:sz w:val="18"/>
        <w:szCs w:val="18"/>
      </w:rPr>
      <w:fldChar w:fldCharType="begin"/>
    </w:r>
    <w:r w:rsidR="0074143F" w:rsidRPr="001C5DCC">
      <w:rPr>
        <w:rStyle w:val="Numeropagina"/>
        <w:rFonts w:cs="Arial"/>
        <w:sz w:val="18"/>
        <w:szCs w:val="18"/>
      </w:rPr>
      <w:instrText xml:space="preserve"> PAGE </w:instrText>
    </w:r>
    <w:r w:rsidRPr="001C5DCC">
      <w:rPr>
        <w:rStyle w:val="Numeropagina"/>
        <w:rFonts w:cs="Arial"/>
        <w:sz w:val="18"/>
        <w:szCs w:val="18"/>
      </w:rPr>
      <w:fldChar w:fldCharType="separate"/>
    </w:r>
    <w:r w:rsidR="007B32FF">
      <w:rPr>
        <w:rStyle w:val="Numeropagina"/>
        <w:rFonts w:cs="Arial"/>
        <w:noProof/>
        <w:sz w:val="18"/>
        <w:szCs w:val="18"/>
      </w:rPr>
      <w:t>i</w:t>
    </w:r>
    <w:r w:rsidRPr="001C5DCC">
      <w:rPr>
        <w:rStyle w:val="Numeropagina"/>
        <w:rFonts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Default="00C725B0" w:rsidP="00C80889">
    <w:pPr>
      <w:pStyle w:val="Pidipagina"/>
      <w:framePr w:wrap="around" w:vAnchor="text" w:hAnchor="page" w:x="1135" w:y="-63"/>
      <w:rPr>
        <w:rStyle w:val="Numeropagina"/>
      </w:rPr>
    </w:pPr>
    <w:r>
      <w:rPr>
        <w:rStyle w:val="Numeropagina"/>
      </w:rPr>
      <w:fldChar w:fldCharType="begin"/>
    </w:r>
    <w:r w:rsidR="0074143F">
      <w:rPr>
        <w:rStyle w:val="Numeropagina"/>
      </w:rPr>
      <w:instrText xml:space="preserve">PAGE  </w:instrText>
    </w:r>
    <w:r>
      <w:rPr>
        <w:rStyle w:val="Numeropagina"/>
      </w:rPr>
      <w:fldChar w:fldCharType="separate"/>
    </w:r>
    <w:r w:rsidR="0074143F">
      <w:rPr>
        <w:rStyle w:val="Numeropagina"/>
        <w:noProof/>
      </w:rPr>
      <w:t>60</w:t>
    </w:r>
    <w:r>
      <w:rPr>
        <w:rStyle w:val="Numeropagina"/>
      </w:rPr>
      <w:fldChar w:fldCharType="end"/>
    </w:r>
  </w:p>
  <w:p w:rsidR="0074143F" w:rsidRDefault="0074143F" w:rsidP="00C80889">
    <w:pPr>
      <w:pStyle w:val="Pidipa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Pr="00731AC0" w:rsidRDefault="00C725B0" w:rsidP="00C80889">
    <w:pPr>
      <w:pStyle w:val="Pidipagina"/>
      <w:framePr w:wrap="around" w:vAnchor="text" w:hAnchor="margin" w:xAlign="right" w:y="1"/>
      <w:rPr>
        <w:rStyle w:val="Numeropagina"/>
        <w:sz w:val="18"/>
        <w:szCs w:val="18"/>
      </w:rPr>
    </w:pPr>
    <w:r w:rsidRPr="00731AC0">
      <w:rPr>
        <w:rStyle w:val="Numeropagina"/>
        <w:sz w:val="18"/>
        <w:szCs w:val="18"/>
      </w:rPr>
      <w:fldChar w:fldCharType="begin"/>
    </w:r>
    <w:r w:rsidR="0074143F" w:rsidRPr="00731AC0">
      <w:rPr>
        <w:rStyle w:val="Numeropagina"/>
        <w:sz w:val="18"/>
        <w:szCs w:val="18"/>
      </w:rPr>
      <w:instrText xml:space="preserve">PAGE  </w:instrText>
    </w:r>
    <w:r w:rsidRPr="00731AC0">
      <w:rPr>
        <w:rStyle w:val="Numeropagina"/>
        <w:sz w:val="18"/>
        <w:szCs w:val="18"/>
      </w:rPr>
      <w:fldChar w:fldCharType="separate"/>
    </w:r>
    <w:r w:rsidR="007B32FF">
      <w:rPr>
        <w:rStyle w:val="Numeropagina"/>
        <w:noProof/>
        <w:sz w:val="18"/>
        <w:szCs w:val="18"/>
      </w:rPr>
      <w:t>52</w:t>
    </w:r>
    <w:r w:rsidRPr="00731AC0">
      <w:rPr>
        <w:rStyle w:val="Numeropagina"/>
        <w:sz w:val="18"/>
        <w:szCs w:val="18"/>
      </w:rPr>
      <w:fldChar w:fldCharType="end"/>
    </w:r>
  </w:p>
  <w:p w:rsidR="0074143F" w:rsidRDefault="0074143F" w:rsidP="00C80889">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C34" w:rsidRDefault="00677C34">
      <w:r>
        <w:separator/>
      </w:r>
    </w:p>
  </w:footnote>
  <w:footnote w:type="continuationSeparator" w:id="0">
    <w:p w:rsidR="00677C34" w:rsidRDefault="00677C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Default="00C725B0">
    <w:pPr>
      <w:pStyle w:val="Intestazione"/>
    </w:pPr>
    <w:r>
      <w:rPr>
        <w:rStyle w:val="Numeropagina"/>
      </w:rPr>
      <w:fldChar w:fldCharType="begin"/>
    </w:r>
    <w:r w:rsidR="0074143F">
      <w:rPr>
        <w:rStyle w:val="Numeropagina"/>
      </w:rPr>
      <w:instrText xml:space="preserve"> NUMPAGES </w:instrText>
    </w:r>
    <w:r>
      <w:rPr>
        <w:rStyle w:val="Numeropagina"/>
      </w:rPr>
      <w:fldChar w:fldCharType="separate"/>
    </w:r>
    <w:r w:rsidR="007B32FF">
      <w:rPr>
        <w:rStyle w:val="Numeropagina"/>
        <w:noProof/>
      </w:rPr>
      <w:t>52</w:t>
    </w:r>
    <w:r>
      <w:rPr>
        <w:rStyle w:val="Numeropagina"/>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Pr="00220EA4" w:rsidRDefault="0074143F" w:rsidP="0074143F">
    <w:pPr>
      <w:pStyle w:val="Intestazione"/>
      <w:rPr>
        <w:rFonts w:cs="Arial"/>
        <w:sz w:val="16"/>
        <w:szCs w:val="16"/>
        <w:lang w:val="it-IT"/>
      </w:rPr>
    </w:pPr>
    <w:r w:rsidRPr="00220EA4">
      <w:rPr>
        <w:rFonts w:cs="Arial"/>
        <w:sz w:val="16"/>
        <w:szCs w:val="16"/>
        <w:lang w:val="it-IT"/>
      </w:rPr>
      <w:t>Autostrade per l’Italia</w:t>
    </w:r>
  </w:p>
  <w:p w:rsidR="0074143F" w:rsidRPr="00220EA4" w:rsidRDefault="0074143F" w:rsidP="0078408C">
    <w:pPr>
      <w:pStyle w:val="Intestazione"/>
      <w:pBdr>
        <w:bottom w:val="single" w:sz="4" w:space="1" w:color="auto"/>
      </w:pBdr>
      <w:rPr>
        <w:rFonts w:cs="Arial"/>
        <w:sz w:val="16"/>
        <w:szCs w:val="16"/>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del w:id="0" w:author="00699631" w:date="2015-05-14T10:38:00Z">
      <w:r w:rsidDel="005F7008">
        <w:rPr>
          <w:rFonts w:cs="Arial"/>
          <w:sz w:val="16"/>
          <w:szCs w:val="16"/>
          <w:lang w:val="it-IT"/>
        </w:rPr>
        <w:delText xml:space="preserve">Gennaio </w:delText>
      </w:r>
    </w:del>
    <w:ins w:id="1" w:author="00699631" w:date="2015-05-14T10:38:00Z">
      <w:r w:rsidR="005F7008">
        <w:rPr>
          <w:rFonts w:cs="Arial"/>
          <w:sz w:val="16"/>
          <w:szCs w:val="16"/>
          <w:lang w:val="it-IT"/>
        </w:rPr>
        <w:t xml:space="preserve"> Maggio </w:t>
      </w:r>
    </w:ins>
    <w:r>
      <w:rPr>
        <w:rFonts w:cs="Arial"/>
        <w:sz w:val="16"/>
        <w:szCs w:val="16"/>
        <w:lang w:val="it-IT"/>
      </w:rPr>
      <w:t>2015</w:t>
    </w:r>
  </w:p>
  <w:p w:rsidR="0074143F" w:rsidRPr="00F153C7" w:rsidRDefault="0074143F" w:rsidP="0078408C">
    <w:pPr>
      <w:pStyle w:val="Intestazione"/>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Pr="00220EA4" w:rsidRDefault="0074143F" w:rsidP="0078408C">
    <w:pPr>
      <w:pStyle w:val="Intestazione"/>
      <w:rPr>
        <w:rFonts w:cs="Arial"/>
        <w:sz w:val="16"/>
        <w:szCs w:val="16"/>
        <w:lang w:val="it-IT"/>
      </w:rPr>
    </w:pPr>
    <w:r w:rsidRPr="00220EA4">
      <w:rPr>
        <w:rFonts w:cs="Arial"/>
        <w:sz w:val="16"/>
        <w:szCs w:val="16"/>
        <w:lang w:val="it-IT"/>
      </w:rPr>
      <w:t>Autostrade per l’Italia</w:t>
    </w:r>
  </w:p>
  <w:p w:rsidR="0074143F" w:rsidRPr="00220EA4" w:rsidRDefault="0074143F" w:rsidP="0078408C">
    <w:pPr>
      <w:pStyle w:val="Intestazione"/>
      <w:pBdr>
        <w:bottom w:val="single" w:sz="4" w:space="1" w:color="auto"/>
      </w:pBdr>
      <w:rPr>
        <w:rFonts w:cs="Arial"/>
        <w:sz w:val="16"/>
        <w:szCs w:val="16"/>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del w:id="2" w:author="00699631" w:date="2015-05-14T10:38:00Z">
      <w:r w:rsidDel="005F7008">
        <w:rPr>
          <w:rFonts w:cs="Arial"/>
          <w:sz w:val="16"/>
          <w:szCs w:val="16"/>
          <w:lang w:val="it-IT"/>
        </w:rPr>
        <w:delText xml:space="preserve">Gennaio </w:delText>
      </w:r>
    </w:del>
    <w:ins w:id="3" w:author="00699631" w:date="2015-05-14T10:38:00Z">
      <w:r w:rsidR="005F7008">
        <w:rPr>
          <w:rFonts w:cs="Arial"/>
          <w:sz w:val="16"/>
          <w:szCs w:val="16"/>
          <w:lang w:val="it-IT"/>
        </w:rPr>
        <w:t xml:space="preserve">Maggio </w:t>
      </w:r>
    </w:ins>
    <w:r>
      <w:rPr>
        <w:rFonts w:cs="Arial"/>
        <w:sz w:val="16"/>
        <w:szCs w:val="16"/>
        <w:lang w:val="it-IT"/>
      </w:rPr>
      <w:t>2015</w:t>
    </w:r>
  </w:p>
  <w:p w:rsidR="0074143F" w:rsidRPr="000B47B2" w:rsidRDefault="0074143F" w:rsidP="0078408C">
    <w:pPr>
      <w:pStyle w:val="Intestazione"/>
      <w:rPr>
        <w:lang w:val="it-IT"/>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43F" w:rsidRPr="00E70824" w:rsidRDefault="0074143F" w:rsidP="00C80889">
    <w:pPr>
      <w:pStyle w:val="Intestazione"/>
    </w:pPr>
    <w:r>
      <w:t>SVE-PCM/510174/125/PE/019</w:t>
    </w:r>
    <w:r w:rsidRPr="00E70824">
      <w:tab/>
    </w:r>
    <w:r w:rsidRPr="00E70824">
      <w:tab/>
    </w:r>
  </w:p>
  <w:p w:rsidR="0074143F" w:rsidRDefault="0074143F">
    <w:pPr>
      <w:pStyle w:val="Intestazion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AC5" w:rsidRPr="00220EA4" w:rsidRDefault="0074143F" w:rsidP="00484AC5">
    <w:pPr>
      <w:pStyle w:val="Intestazione"/>
      <w:rPr>
        <w:rFonts w:cs="Arial"/>
        <w:sz w:val="16"/>
        <w:szCs w:val="16"/>
        <w:lang w:val="it-IT"/>
      </w:rPr>
    </w:pPr>
    <w:r w:rsidRPr="00E70824">
      <w:tab/>
    </w:r>
    <w:r w:rsidRPr="00E70824">
      <w:tab/>
    </w:r>
    <w:r w:rsidR="00484AC5" w:rsidRPr="00220EA4">
      <w:rPr>
        <w:rFonts w:cs="Arial"/>
        <w:sz w:val="16"/>
        <w:szCs w:val="16"/>
        <w:lang w:val="it-IT"/>
      </w:rPr>
      <w:t>Autostrade per l’Italia</w:t>
    </w:r>
  </w:p>
  <w:p w:rsidR="0074143F" w:rsidRPr="00484AC5" w:rsidRDefault="00484AC5" w:rsidP="00484AC5">
    <w:pPr>
      <w:pStyle w:val="Intestazione"/>
      <w:rPr>
        <w:lang w:val="it-IT"/>
      </w:rPr>
    </w:pPr>
    <w:r w:rsidRPr="00220EA4">
      <w:rPr>
        <w:rFonts w:cs="Arial"/>
        <w:sz w:val="16"/>
        <w:szCs w:val="16"/>
        <w:lang w:val="it-IT"/>
      </w:rPr>
      <w:t>Capitolato Speciale d’Appalto – Parte Seconda</w:t>
    </w:r>
    <w:r>
      <w:rPr>
        <w:rFonts w:cs="Arial"/>
        <w:sz w:val="16"/>
        <w:szCs w:val="16"/>
        <w:lang w:val="it-IT"/>
      </w:rPr>
      <w:tab/>
    </w:r>
    <w:r>
      <w:rPr>
        <w:rFonts w:cs="Arial"/>
        <w:sz w:val="16"/>
        <w:szCs w:val="16"/>
        <w:lang w:val="it-IT"/>
      </w:rPr>
      <w:tab/>
      <w:t xml:space="preserve">Funzione Servizi per l’Esercizio-Edizione </w:t>
    </w:r>
    <w:del w:id="208" w:author="00699631" w:date="2015-05-14T10:38:00Z">
      <w:r w:rsidDel="005F7008">
        <w:rPr>
          <w:rFonts w:cs="Arial"/>
          <w:sz w:val="16"/>
          <w:szCs w:val="16"/>
          <w:lang w:val="it-IT"/>
        </w:rPr>
        <w:delText xml:space="preserve">Gennaio </w:delText>
      </w:r>
    </w:del>
    <w:ins w:id="209" w:author="00699631" w:date="2015-05-14T10:38:00Z">
      <w:r w:rsidR="005F7008">
        <w:rPr>
          <w:rFonts w:cs="Arial"/>
          <w:sz w:val="16"/>
          <w:szCs w:val="16"/>
          <w:lang w:val="it-IT"/>
        </w:rPr>
        <w:t xml:space="preserve"> Maggio </w:t>
      </w:r>
    </w:ins>
    <w:r>
      <w:rPr>
        <w:rFonts w:cs="Arial"/>
        <w:sz w:val="16"/>
        <w:szCs w:val="16"/>
        <w:lang w:val="it-IT"/>
      </w:rPr>
      <w:t>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A02205"/>
    <w:multiLevelType w:val="hybridMultilevel"/>
    <w:tmpl w:val="A1C0C7E0"/>
    <w:lvl w:ilvl="0" w:tplc="F146B9EE">
      <w:start w:val="2"/>
      <w:numFmt w:val="bullet"/>
      <w:lvlText w:val="-"/>
      <w:lvlJc w:val="left"/>
      <w:pPr>
        <w:tabs>
          <w:tab w:val="num" w:pos="2880"/>
        </w:tabs>
        <w:ind w:left="288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nsid w:val="00EF08A7"/>
    <w:multiLevelType w:val="hybridMultilevel"/>
    <w:tmpl w:val="5A20E2EA"/>
    <w:lvl w:ilvl="0" w:tplc="FF761B3C">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2F46ADE"/>
    <w:multiLevelType w:val="hybridMultilevel"/>
    <w:tmpl w:val="0FD82074"/>
    <w:lvl w:ilvl="0" w:tplc="F8E4ED5E">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39B060E"/>
    <w:multiLevelType w:val="hybridMultilevel"/>
    <w:tmpl w:val="DE888476"/>
    <w:lvl w:ilvl="0" w:tplc="F8E4ED5E">
      <w:start w:val="1"/>
      <w:numFmt w:val="lowerLetter"/>
      <w:lvlText w:val="%1)"/>
      <w:lvlJc w:val="left"/>
      <w:pPr>
        <w:tabs>
          <w:tab w:val="num" w:pos="1800"/>
        </w:tabs>
        <w:ind w:left="1800" w:hanging="360"/>
      </w:pPr>
      <w:rPr>
        <w:rFonts w:hint="default"/>
        <w:b w:val="0"/>
        <w:i w:val="0"/>
      </w:rPr>
    </w:lvl>
    <w:lvl w:ilvl="1" w:tplc="04100019" w:tentative="1">
      <w:start w:val="1"/>
      <w:numFmt w:val="lowerLetter"/>
      <w:lvlText w:val="%2."/>
      <w:lvlJc w:val="left"/>
      <w:pPr>
        <w:tabs>
          <w:tab w:val="num" w:pos="2880"/>
        </w:tabs>
        <w:ind w:left="2880" w:hanging="360"/>
      </w:pPr>
    </w:lvl>
    <w:lvl w:ilvl="2" w:tplc="0410001B" w:tentative="1">
      <w:start w:val="1"/>
      <w:numFmt w:val="lowerRoman"/>
      <w:lvlText w:val="%3."/>
      <w:lvlJc w:val="right"/>
      <w:pPr>
        <w:tabs>
          <w:tab w:val="num" w:pos="3600"/>
        </w:tabs>
        <w:ind w:left="3600" w:hanging="180"/>
      </w:p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5">
    <w:nsid w:val="04FF6941"/>
    <w:multiLevelType w:val="hybridMultilevel"/>
    <w:tmpl w:val="5CE095E2"/>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52B623B"/>
    <w:multiLevelType w:val="hybridMultilevel"/>
    <w:tmpl w:val="7BC0F9CC"/>
    <w:lvl w:ilvl="0" w:tplc="861EAD32">
      <w:start w:val="1"/>
      <w:numFmt w:val="decimal"/>
      <w:lvlText w:val="%1."/>
      <w:lvlJc w:val="left"/>
      <w:pPr>
        <w:tabs>
          <w:tab w:val="num" w:pos="644"/>
        </w:tabs>
        <w:ind w:left="644"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05536938"/>
    <w:multiLevelType w:val="hybridMultilevel"/>
    <w:tmpl w:val="C79C66C6"/>
    <w:lvl w:ilvl="0" w:tplc="FFFFFFFF">
      <w:start w:val="1"/>
      <w:numFmt w:val="bullet"/>
      <w:lvlText w:val="-"/>
      <w:lvlJc w:val="left"/>
      <w:pPr>
        <w:tabs>
          <w:tab w:val="num" w:pos="0"/>
        </w:tabs>
        <w:ind w:left="283" w:hanging="283"/>
      </w:pPr>
      <w:rPr>
        <w:rFonts w:ascii="Century Gothic" w:hAnsi="Century Gothic" w:hint="default"/>
      </w:rPr>
    </w:lvl>
    <w:lvl w:ilvl="1" w:tplc="6A800F68">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60E74B4"/>
    <w:multiLevelType w:val="hybridMultilevel"/>
    <w:tmpl w:val="BE6CC85E"/>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072424AC"/>
    <w:multiLevelType w:val="hybridMultilevel"/>
    <w:tmpl w:val="165C48C0"/>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0">
    <w:nsid w:val="077E29CB"/>
    <w:multiLevelType w:val="hybridMultilevel"/>
    <w:tmpl w:val="F1A27EB2"/>
    <w:lvl w:ilvl="0" w:tplc="04100005">
      <w:start w:val="1"/>
      <w:numFmt w:val="bullet"/>
      <w:lvlText w:val=""/>
      <w:lvlJc w:val="left"/>
      <w:pPr>
        <w:tabs>
          <w:tab w:val="num" w:pos="360"/>
        </w:tabs>
        <w:ind w:left="360" w:hanging="360"/>
      </w:pPr>
      <w:rPr>
        <w:rFonts w:ascii="Wingdings" w:hAnsi="Wingdings" w:hint="default"/>
      </w:rPr>
    </w:lvl>
    <w:lvl w:ilvl="1" w:tplc="04100005">
      <w:start w:val="1"/>
      <w:numFmt w:val="bullet"/>
      <w:lvlText w:val=""/>
      <w:lvlJc w:val="left"/>
      <w:pPr>
        <w:tabs>
          <w:tab w:val="num" w:pos="540"/>
        </w:tabs>
        <w:ind w:left="540" w:hanging="360"/>
      </w:pPr>
      <w:rPr>
        <w:rFonts w:ascii="Wingdings" w:hAnsi="Wingdings" w:hint="default"/>
      </w:rPr>
    </w:lvl>
    <w:lvl w:ilvl="2" w:tplc="04100005">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1">
    <w:nsid w:val="07C95BF0"/>
    <w:multiLevelType w:val="hybridMultilevel"/>
    <w:tmpl w:val="7D1063E8"/>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nsid w:val="07E04ECA"/>
    <w:multiLevelType w:val="hybridMultilevel"/>
    <w:tmpl w:val="BD1EC7D4"/>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07F43A5B"/>
    <w:multiLevelType w:val="hybridMultilevel"/>
    <w:tmpl w:val="CE9839CE"/>
    <w:lvl w:ilvl="0" w:tplc="FFFFFFFF">
      <w:start w:val="2"/>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4">
    <w:nsid w:val="08793454"/>
    <w:multiLevelType w:val="hybridMultilevel"/>
    <w:tmpl w:val="7BD6526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09650E3D"/>
    <w:multiLevelType w:val="hybridMultilevel"/>
    <w:tmpl w:val="F3B40530"/>
    <w:lvl w:ilvl="0" w:tplc="2A988D84">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097E4E5F"/>
    <w:multiLevelType w:val="hybridMultilevel"/>
    <w:tmpl w:val="C99C0D58"/>
    <w:lvl w:ilvl="0" w:tplc="F8E4ED5E">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7">
    <w:nsid w:val="0A661BBF"/>
    <w:multiLevelType w:val="hybridMultilevel"/>
    <w:tmpl w:val="66CE763A"/>
    <w:lvl w:ilvl="0" w:tplc="7862D74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0B060C8F"/>
    <w:multiLevelType w:val="singleLevel"/>
    <w:tmpl w:val="F88CCF48"/>
    <w:lvl w:ilvl="0">
      <w:start w:val="1"/>
      <w:numFmt w:val="bullet"/>
      <w:lvlText w:val=""/>
      <w:lvlJc w:val="left"/>
      <w:pPr>
        <w:tabs>
          <w:tab w:val="num" w:pos="360"/>
        </w:tabs>
        <w:ind w:left="360" w:hanging="360"/>
      </w:pPr>
      <w:rPr>
        <w:rFonts w:ascii="Symbol" w:hAnsi="Symbol" w:hint="default"/>
      </w:rPr>
    </w:lvl>
  </w:abstractNum>
  <w:abstractNum w:abstractNumId="19">
    <w:nsid w:val="0CC63FDB"/>
    <w:multiLevelType w:val="hybridMultilevel"/>
    <w:tmpl w:val="0D60640E"/>
    <w:lvl w:ilvl="0" w:tplc="F8E4ED5E">
      <w:start w:val="1"/>
      <w:numFmt w:val="bullet"/>
      <w:lvlText w:val=""/>
      <w:lvlJc w:val="left"/>
      <w:pPr>
        <w:tabs>
          <w:tab w:val="num" w:pos="1800"/>
        </w:tabs>
        <w:ind w:left="1800" w:hanging="360"/>
      </w:pPr>
      <w:rPr>
        <w:rFonts w:ascii="Symbol" w:hAnsi="Symbol" w:hint="default"/>
      </w:rPr>
    </w:lvl>
    <w:lvl w:ilvl="1" w:tplc="04100003">
      <w:start w:val="1"/>
      <w:numFmt w:val="lowerLetter"/>
      <w:lvlText w:val="%2)"/>
      <w:lvlJc w:val="left"/>
      <w:pPr>
        <w:tabs>
          <w:tab w:val="num" w:pos="2520"/>
        </w:tabs>
        <w:ind w:left="2520" w:hanging="360"/>
      </w:pPr>
      <w:rPr>
        <w:rFonts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0">
    <w:nsid w:val="0CD453AE"/>
    <w:multiLevelType w:val="hybridMultilevel"/>
    <w:tmpl w:val="DF648E2C"/>
    <w:lvl w:ilvl="0" w:tplc="697C2A84">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0D290467"/>
    <w:multiLevelType w:val="hybridMultilevel"/>
    <w:tmpl w:val="0426650C"/>
    <w:lvl w:ilvl="0" w:tplc="F9EC6490">
      <w:start w:val="1"/>
      <w:numFmt w:val="bullet"/>
      <w:lvlText w:val=""/>
      <w:lvlJc w:val="left"/>
      <w:pPr>
        <w:tabs>
          <w:tab w:val="num" w:pos="360"/>
        </w:tabs>
        <w:ind w:left="360" w:hanging="360"/>
      </w:pPr>
      <w:rPr>
        <w:rFonts w:ascii="Symbol" w:hAnsi="Symbol" w:hint="default"/>
        <w:color w:val="auto"/>
      </w:rPr>
    </w:lvl>
    <w:lvl w:ilvl="1" w:tplc="43D2476A">
      <w:start w:val="4"/>
      <w:numFmt w:val="bullet"/>
      <w:lvlText w:val="-"/>
      <w:lvlJc w:val="left"/>
      <w:pPr>
        <w:tabs>
          <w:tab w:val="num" w:pos="1440"/>
        </w:tabs>
        <w:ind w:left="1440" w:hanging="360"/>
      </w:pPr>
      <w:rPr>
        <w:rFonts w:ascii="Arial" w:eastAsia="Times New Roman" w:hAnsi="Arial" w:hint="default"/>
        <w:color w:val="auto"/>
      </w:rPr>
    </w:lvl>
    <w:lvl w:ilvl="2" w:tplc="0EBA48F0" w:tentative="1">
      <w:start w:val="1"/>
      <w:numFmt w:val="bullet"/>
      <w:lvlText w:val=""/>
      <w:lvlJc w:val="left"/>
      <w:pPr>
        <w:tabs>
          <w:tab w:val="num" w:pos="2160"/>
        </w:tabs>
        <w:ind w:left="2160" w:hanging="360"/>
      </w:pPr>
      <w:rPr>
        <w:rFonts w:ascii="Wingdings" w:hAnsi="Wingdings" w:hint="default"/>
      </w:rPr>
    </w:lvl>
    <w:lvl w:ilvl="3" w:tplc="76C27F4A" w:tentative="1">
      <w:start w:val="1"/>
      <w:numFmt w:val="bullet"/>
      <w:lvlText w:val=""/>
      <w:lvlJc w:val="left"/>
      <w:pPr>
        <w:tabs>
          <w:tab w:val="num" w:pos="2880"/>
        </w:tabs>
        <w:ind w:left="2880" w:hanging="360"/>
      </w:pPr>
      <w:rPr>
        <w:rFonts w:ascii="Symbol" w:hAnsi="Symbol" w:hint="default"/>
      </w:rPr>
    </w:lvl>
    <w:lvl w:ilvl="4" w:tplc="DF78857C" w:tentative="1">
      <w:start w:val="1"/>
      <w:numFmt w:val="bullet"/>
      <w:lvlText w:val="o"/>
      <w:lvlJc w:val="left"/>
      <w:pPr>
        <w:tabs>
          <w:tab w:val="num" w:pos="3600"/>
        </w:tabs>
        <w:ind w:left="3600" w:hanging="360"/>
      </w:pPr>
      <w:rPr>
        <w:rFonts w:ascii="Courier New" w:hAnsi="Courier New" w:cs="Courier New" w:hint="default"/>
      </w:rPr>
    </w:lvl>
    <w:lvl w:ilvl="5" w:tplc="499657F8" w:tentative="1">
      <w:start w:val="1"/>
      <w:numFmt w:val="bullet"/>
      <w:lvlText w:val=""/>
      <w:lvlJc w:val="left"/>
      <w:pPr>
        <w:tabs>
          <w:tab w:val="num" w:pos="4320"/>
        </w:tabs>
        <w:ind w:left="4320" w:hanging="360"/>
      </w:pPr>
      <w:rPr>
        <w:rFonts w:ascii="Wingdings" w:hAnsi="Wingdings" w:hint="default"/>
      </w:rPr>
    </w:lvl>
    <w:lvl w:ilvl="6" w:tplc="44223982" w:tentative="1">
      <w:start w:val="1"/>
      <w:numFmt w:val="bullet"/>
      <w:lvlText w:val=""/>
      <w:lvlJc w:val="left"/>
      <w:pPr>
        <w:tabs>
          <w:tab w:val="num" w:pos="5040"/>
        </w:tabs>
        <w:ind w:left="5040" w:hanging="360"/>
      </w:pPr>
      <w:rPr>
        <w:rFonts w:ascii="Symbol" w:hAnsi="Symbol" w:hint="default"/>
      </w:rPr>
    </w:lvl>
    <w:lvl w:ilvl="7" w:tplc="9E7C8842" w:tentative="1">
      <w:start w:val="1"/>
      <w:numFmt w:val="bullet"/>
      <w:lvlText w:val="o"/>
      <w:lvlJc w:val="left"/>
      <w:pPr>
        <w:tabs>
          <w:tab w:val="num" w:pos="5760"/>
        </w:tabs>
        <w:ind w:left="5760" w:hanging="360"/>
      </w:pPr>
      <w:rPr>
        <w:rFonts w:ascii="Courier New" w:hAnsi="Courier New" w:cs="Courier New" w:hint="default"/>
      </w:rPr>
    </w:lvl>
    <w:lvl w:ilvl="8" w:tplc="DE0C0DD0" w:tentative="1">
      <w:start w:val="1"/>
      <w:numFmt w:val="bullet"/>
      <w:lvlText w:val=""/>
      <w:lvlJc w:val="left"/>
      <w:pPr>
        <w:tabs>
          <w:tab w:val="num" w:pos="6480"/>
        </w:tabs>
        <w:ind w:left="6480" w:hanging="360"/>
      </w:pPr>
      <w:rPr>
        <w:rFonts w:ascii="Wingdings" w:hAnsi="Wingdings" w:hint="default"/>
      </w:rPr>
    </w:lvl>
  </w:abstractNum>
  <w:abstractNum w:abstractNumId="22">
    <w:nsid w:val="0DB45A04"/>
    <w:multiLevelType w:val="hybridMultilevel"/>
    <w:tmpl w:val="1F382338"/>
    <w:lvl w:ilvl="0" w:tplc="04100001">
      <w:start w:val="1"/>
      <w:numFmt w:val="bullet"/>
      <w:lvlText w:val=""/>
      <w:lvlJc w:val="left"/>
      <w:pPr>
        <w:tabs>
          <w:tab w:val="num" w:pos="720"/>
        </w:tabs>
        <w:ind w:left="720" w:hanging="360"/>
      </w:pPr>
      <w:rPr>
        <w:rFonts w:ascii="Symbol" w:hAnsi="Symbol" w:hint="default"/>
      </w:rPr>
    </w:lvl>
    <w:lvl w:ilvl="1" w:tplc="BE88E4EE"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0E9061ED"/>
    <w:multiLevelType w:val="hybridMultilevel"/>
    <w:tmpl w:val="D7126470"/>
    <w:lvl w:ilvl="0" w:tplc="D3445CD0">
      <w:start w:val="2"/>
      <w:numFmt w:val="bullet"/>
      <w:lvlText w:val="-"/>
      <w:lvlJc w:val="left"/>
      <w:pPr>
        <w:tabs>
          <w:tab w:val="num" w:pos="720"/>
        </w:tabs>
        <w:ind w:left="720" w:hanging="360"/>
      </w:pPr>
      <w:rPr>
        <w:rFonts w:ascii="Times New Roman" w:eastAsia="Times New Roman" w:hAnsi="Times New Roman" w:cs="Times New Roman" w:hint="default"/>
      </w:rPr>
    </w:lvl>
    <w:lvl w:ilvl="1" w:tplc="F01C0938">
      <w:start w:val="1"/>
      <w:numFmt w:val="bullet"/>
      <w:lvlText w:val=""/>
      <w:lvlJc w:val="left"/>
      <w:pPr>
        <w:tabs>
          <w:tab w:val="num" w:pos="1440"/>
        </w:tabs>
        <w:ind w:left="1440" w:hanging="360"/>
      </w:pPr>
      <w:rPr>
        <w:rFonts w:ascii="Wingdings" w:eastAsia="Times New Roman" w:hAnsi="Wingdings" w:cs="Times New Roman" w:hint="default"/>
      </w:rPr>
    </w:lvl>
    <w:lvl w:ilvl="2" w:tplc="2528DBBC" w:tentative="1">
      <w:start w:val="1"/>
      <w:numFmt w:val="bullet"/>
      <w:lvlText w:val=""/>
      <w:lvlJc w:val="left"/>
      <w:pPr>
        <w:tabs>
          <w:tab w:val="num" w:pos="2160"/>
        </w:tabs>
        <w:ind w:left="2160" w:hanging="360"/>
      </w:pPr>
      <w:rPr>
        <w:rFonts w:ascii="Wingdings" w:hAnsi="Wingdings" w:hint="default"/>
      </w:rPr>
    </w:lvl>
    <w:lvl w:ilvl="3" w:tplc="7E841448" w:tentative="1">
      <w:start w:val="1"/>
      <w:numFmt w:val="bullet"/>
      <w:lvlText w:val=""/>
      <w:lvlJc w:val="left"/>
      <w:pPr>
        <w:tabs>
          <w:tab w:val="num" w:pos="2880"/>
        </w:tabs>
        <w:ind w:left="2880" w:hanging="360"/>
      </w:pPr>
      <w:rPr>
        <w:rFonts w:ascii="Symbol" w:hAnsi="Symbol" w:hint="default"/>
      </w:rPr>
    </w:lvl>
    <w:lvl w:ilvl="4" w:tplc="6354E3AE" w:tentative="1">
      <w:start w:val="1"/>
      <w:numFmt w:val="bullet"/>
      <w:lvlText w:val="o"/>
      <w:lvlJc w:val="left"/>
      <w:pPr>
        <w:tabs>
          <w:tab w:val="num" w:pos="3600"/>
        </w:tabs>
        <w:ind w:left="3600" w:hanging="360"/>
      </w:pPr>
      <w:rPr>
        <w:rFonts w:ascii="Courier New" w:hAnsi="Courier New" w:cs="Courier New" w:hint="default"/>
      </w:rPr>
    </w:lvl>
    <w:lvl w:ilvl="5" w:tplc="0BBCA8D8" w:tentative="1">
      <w:start w:val="1"/>
      <w:numFmt w:val="bullet"/>
      <w:lvlText w:val=""/>
      <w:lvlJc w:val="left"/>
      <w:pPr>
        <w:tabs>
          <w:tab w:val="num" w:pos="4320"/>
        </w:tabs>
        <w:ind w:left="4320" w:hanging="360"/>
      </w:pPr>
      <w:rPr>
        <w:rFonts w:ascii="Wingdings" w:hAnsi="Wingdings" w:hint="default"/>
      </w:rPr>
    </w:lvl>
    <w:lvl w:ilvl="6" w:tplc="05DA0056" w:tentative="1">
      <w:start w:val="1"/>
      <w:numFmt w:val="bullet"/>
      <w:lvlText w:val=""/>
      <w:lvlJc w:val="left"/>
      <w:pPr>
        <w:tabs>
          <w:tab w:val="num" w:pos="5040"/>
        </w:tabs>
        <w:ind w:left="5040" w:hanging="360"/>
      </w:pPr>
      <w:rPr>
        <w:rFonts w:ascii="Symbol" w:hAnsi="Symbol" w:hint="default"/>
      </w:rPr>
    </w:lvl>
    <w:lvl w:ilvl="7" w:tplc="63B6AAA8" w:tentative="1">
      <w:start w:val="1"/>
      <w:numFmt w:val="bullet"/>
      <w:lvlText w:val="o"/>
      <w:lvlJc w:val="left"/>
      <w:pPr>
        <w:tabs>
          <w:tab w:val="num" w:pos="5760"/>
        </w:tabs>
        <w:ind w:left="5760" w:hanging="360"/>
      </w:pPr>
      <w:rPr>
        <w:rFonts w:ascii="Courier New" w:hAnsi="Courier New" w:cs="Courier New" w:hint="default"/>
      </w:rPr>
    </w:lvl>
    <w:lvl w:ilvl="8" w:tplc="7812CD0A" w:tentative="1">
      <w:start w:val="1"/>
      <w:numFmt w:val="bullet"/>
      <w:lvlText w:val=""/>
      <w:lvlJc w:val="left"/>
      <w:pPr>
        <w:tabs>
          <w:tab w:val="num" w:pos="6480"/>
        </w:tabs>
        <w:ind w:left="6480" w:hanging="360"/>
      </w:pPr>
      <w:rPr>
        <w:rFonts w:ascii="Wingdings" w:hAnsi="Wingdings" w:hint="default"/>
      </w:rPr>
    </w:lvl>
  </w:abstractNum>
  <w:abstractNum w:abstractNumId="24">
    <w:nsid w:val="0EB4521E"/>
    <w:multiLevelType w:val="hybridMultilevel"/>
    <w:tmpl w:val="075C942C"/>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10B75CC9"/>
    <w:multiLevelType w:val="hybridMultilevel"/>
    <w:tmpl w:val="89CE1DFA"/>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nsid w:val="10C03E22"/>
    <w:multiLevelType w:val="hybridMultilevel"/>
    <w:tmpl w:val="CB16B85E"/>
    <w:lvl w:ilvl="0" w:tplc="697C2A84">
      <w:start w:val="4"/>
      <w:numFmt w:val="bullet"/>
      <w:lvlText w:val="-"/>
      <w:lvlJc w:val="left"/>
      <w:pPr>
        <w:tabs>
          <w:tab w:val="num" w:pos="360"/>
        </w:tabs>
        <w:ind w:left="360" w:hanging="360"/>
      </w:pPr>
      <w:rPr>
        <w:rFonts w:ascii="Arial" w:eastAsia="Times New Roman" w:hAnsi="Aria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10E0058D"/>
    <w:multiLevelType w:val="hybridMultilevel"/>
    <w:tmpl w:val="69F43458"/>
    <w:lvl w:ilvl="0" w:tplc="42CE244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8">
    <w:nsid w:val="11871AAB"/>
    <w:multiLevelType w:val="hybridMultilevel"/>
    <w:tmpl w:val="802A61A8"/>
    <w:lvl w:ilvl="0" w:tplc="7CE86436">
      <w:start w:val="1"/>
      <w:numFmt w:val="upperRoman"/>
      <w:lvlText w:val="%1)"/>
      <w:lvlJc w:val="left"/>
      <w:pPr>
        <w:tabs>
          <w:tab w:val="num" w:pos="1080"/>
        </w:tabs>
        <w:ind w:left="1080" w:hanging="720"/>
      </w:pPr>
      <w:rPr>
        <w:rFonts w:hint="default"/>
      </w:rPr>
    </w:lvl>
    <w:lvl w:ilvl="1" w:tplc="097AEF86" w:tentative="1">
      <w:start w:val="1"/>
      <w:numFmt w:val="lowerLetter"/>
      <w:lvlText w:val="%2."/>
      <w:lvlJc w:val="left"/>
      <w:pPr>
        <w:tabs>
          <w:tab w:val="num" w:pos="1440"/>
        </w:tabs>
        <w:ind w:left="1440" w:hanging="360"/>
      </w:pPr>
    </w:lvl>
    <w:lvl w:ilvl="2" w:tplc="A802FEA4" w:tentative="1">
      <w:start w:val="1"/>
      <w:numFmt w:val="lowerRoman"/>
      <w:lvlText w:val="%3."/>
      <w:lvlJc w:val="right"/>
      <w:pPr>
        <w:tabs>
          <w:tab w:val="num" w:pos="2160"/>
        </w:tabs>
        <w:ind w:left="2160" w:hanging="180"/>
      </w:pPr>
    </w:lvl>
    <w:lvl w:ilvl="3" w:tplc="9D66E998" w:tentative="1">
      <w:start w:val="1"/>
      <w:numFmt w:val="decimal"/>
      <w:lvlText w:val="%4."/>
      <w:lvlJc w:val="left"/>
      <w:pPr>
        <w:tabs>
          <w:tab w:val="num" w:pos="2880"/>
        </w:tabs>
        <w:ind w:left="2880" w:hanging="360"/>
      </w:pPr>
    </w:lvl>
    <w:lvl w:ilvl="4" w:tplc="14BCED64" w:tentative="1">
      <w:start w:val="1"/>
      <w:numFmt w:val="lowerLetter"/>
      <w:lvlText w:val="%5."/>
      <w:lvlJc w:val="left"/>
      <w:pPr>
        <w:tabs>
          <w:tab w:val="num" w:pos="3600"/>
        </w:tabs>
        <w:ind w:left="3600" w:hanging="360"/>
      </w:pPr>
    </w:lvl>
    <w:lvl w:ilvl="5" w:tplc="938A8E12" w:tentative="1">
      <w:start w:val="1"/>
      <w:numFmt w:val="lowerRoman"/>
      <w:lvlText w:val="%6."/>
      <w:lvlJc w:val="right"/>
      <w:pPr>
        <w:tabs>
          <w:tab w:val="num" w:pos="4320"/>
        </w:tabs>
        <w:ind w:left="4320" w:hanging="180"/>
      </w:pPr>
    </w:lvl>
    <w:lvl w:ilvl="6" w:tplc="BBDEAA9C" w:tentative="1">
      <w:start w:val="1"/>
      <w:numFmt w:val="decimal"/>
      <w:lvlText w:val="%7."/>
      <w:lvlJc w:val="left"/>
      <w:pPr>
        <w:tabs>
          <w:tab w:val="num" w:pos="5040"/>
        </w:tabs>
        <w:ind w:left="5040" w:hanging="360"/>
      </w:pPr>
    </w:lvl>
    <w:lvl w:ilvl="7" w:tplc="D79C3B96" w:tentative="1">
      <w:start w:val="1"/>
      <w:numFmt w:val="lowerLetter"/>
      <w:lvlText w:val="%8."/>
      <w:lvlJc w:val="left"/>
      <w:pPr>
        <w:tabs>
          <w:tab w:val="num" w:pos="5760"/>
        </w:tabs>
        <w:ind w:left="5760" w:hanging="360"/>
      </w:pPr>
    </w:lvl>
    <w:lvl w:ilvl="8" w:tplc="6116EBC6" w:tentative="1">
      <w:start w:val="1"/>
      <w:numFmt w:val="lowerRoman"/>
      <w:lvlText w:val="%9."/>
      <w:lvlJc w:val="right"/>
      <w:pPr>
        <w:tabs>
          <w:tab w:val="num" w:pos="6480"/>
        </w:tabs>
        <w:ind w:left="6480" w:hanging="180"/>
      </w:pPr>
    </w:lvl>
  </w:abstractNum>
  <w:abstractNum w:abstractNumId="29">
    <w:nsid w:val="11C03909"/>
    <w:multiLevelType w:val="hybridMultilevel"/>
    <w:tmpl w:val="7AFEBFCC"/>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30">
    <w:nsid w:val="125D2DAA"/>
    <w:multiLevelType w:val="hybridMultilevel"/>
    <w:tmpl w:val="0448891C"/>
    <w:lvl w:ilvl="0" w:tplc="CF883E60">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130021AC"/>
    <w:multiLevelType w:val="singleLevel"/>
    <w:tmpl w:val="E9249B6A"/>
    <w:lvl w:ilvl="0">
      <w:start w:val="1"/>
      <w:numFmt w:val="decimal"/>
      <w:lvlText w:val="%1."/>
      <w:legacy w:legacy="1" w:legacySpace="0" w:legacyIndent="360"/>
      <w:lvlJc w:val="left"/>
      <w:rPr>
        <w:rFonts w:ascii="Arial" w:hAnsi="Arial" w:cs="Arial" w:hint="default"/>
      </w:rPr>
    </w:lvl>
  </w:abstractNum>
  <w:abstractNum w:abstractNumId="32">
    <w:nsid w:val="13501EAD"/>
    <w:multiLevelType w:val="hybridMultilevel"/>
    <w:tmpl w:val="A77CB108"/>
    <w:lvl w:ilvl="0" w:tplc="2E36475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137E6E22"/>
    <w:multiLevelType w:val="hybridMultilevel"/>
    <w:tmpl w:val="3CBEC59E"/>
    <w:lvl w:ilvl="0" w:tplc="2A988D8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34">
    <w:nsid w:val="141C22F3"/>
    <w:multiLevelType w:val="hybridMultilevel"/>
    <w:tmpl w:val="060C6EFE"/>
    <w:lvl w:ilvl="0" w:tplc="2E364754">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15080CD8"/>
    <w:multiLevelType w:val="hybridMultilevel"/>
    <w:tmpl w:val="FEF6B084"/>
    <w:lvl w:ilvl="0" w:tplc="E7AE9DC2">
      <w:start w:val="2"/>
      <w:numFmt w:val="bullet"/>
      <w:lvlText w:val="-"/>
      <w:lvlJc w:val="left"/>
      <w:pPr>
        <w:tabs>
          <w:tab w:val="num" w:pos="1800"/>
        </w:tabs>
        <w:ind w:left="1800" w:hanging="360"/>
      </w:pPr>
      <w:rPr>
        <w:rFonts w:ascii="Times New Roman" w:eastAsia="Times New Roman" w:hAnsi="Times New Roman" w:cs="Times New Roman" w:hint="default"/>
      </w:rPr>
    </w:lvl>
    <w:lvl w:ilvl="1" w:tplc="84808EFA" w:tentative="1">
      <w:start w:val="1"/>
      <w:numFmt w:val="bullet"/>
      <w:lvlText w:val="o"/>
      <w:lvlJc w:val="left"/>
      <w:pPr>
        <w:tabs>
          <w:tab w:val="num" w:pos="2520"/>
        </w:tabs>
        <w:ind w:left="2520" w:hanging="360"/>
      </w:pPr>
      <w:rPr>
        <w:rFonts w:ascii="Courier New" w:hAnsi="Courier New" w:cs="Courier New" w:hint="default"/>
      </w:rPr>
    </w:lvl>
    <w:lvl w:ilvl="2" w:tplc="844AA7C6" w:tentative="1">
      <w:start w:val="1"/>
      <w:numFmt w:val="bullet"/>
      <w:lvlText w:val=""/>
      <w:lvlJc w:val="left"/>
      <w:pPr>
        <w:tabs>
          <w:tab w:val="num" w:pos="3240"/>
        </w:tabs>
        <w:ind w:left="3240" w:hanging="360"/>
      </w:pPr>
      <w:rPr>
        <w:rFonts w:ascii="Wingdings" w:hAnsi="Wingdings" w:hint="default"/>
      </w:rPr>
    </w:lvl>
    <w:lvl w:ilvl="3" w:tplc="E5129362" w:tentative="1">
      <w:start w:val="1"/>
      <w:numFmt w:val="bullet"/>
      <w:lvlText w:val=""/>
      <w:lvlJc w:val="left"/>
      <w:pPr>
        <w:tabs>
          <w:tab w:val="num" w:pos="3960"/>
        </w:tabs>
        <w:ind w:left="3960" w:hanging="360"/>
      </w:pPr>
      <w:rPr>
        <w:rFonts w:ascii="Symbol" w:hAnsi="Symbol" w:hint="default"/>
      </w:rPr>
    </w:lvl>
    <w:lvl w:ilvl="4" w:tplc="7D42CCCE" w:tentative="1">
      <w:start w:val="1"/>
      <w:numFmt w:val="bullet"/>
      <w:lvlText w:val="o"/>
      <w:lvlJc w:val="left"/>
      <w:pPr>
        <w:tabs>
          <w:tab w:val="num" w:pos="4680"/>
        </w:tabs>
        <w:ind w:left="4680" w:hanging="360"/>
      </w:pPr>
      <w:rPr>
        <w:rFonts w:ascii="Courier New" w:hAnsi="Courier New" w:cs="Courier New" w:hint="default"/>
      </w:rPr>
    </w:lvl>
    <w:lvl w:ilvl="5" w:tplc="9BD49FB0" w:tentative="1">
      <w:start w:val="1"/>
      <w:numFmt w:val="bullet"/>
      <w:lvlText w:val=""/>
      <w:lvlJc w:val="left"/>
      <w:pPr>
        <w:tabs>
          <w:tab w:val="num" w:pos="5400"/>
        </w:tabs>
        <w:ind w:left="5400" w:hanging="360"/>
      </w:pPr>
      <w:rPr>
        <w:rFonts w:ascii="Wingdings" w:hAnsi="Wingdings" w:hint="default"/>
      </w:rPr>
    </w:lvl>
    <w:lvl w:ilvl="6" w:tplc="9BC68A02" w:tentative="1">
      <w:start w:val="1"/>
      <w:numFmt w:val="bullet"/>
      <w:lvlText w:val=""/>
      <w:lvlJc w:val="left"/>
      <w:pPr>
        <w:tabs>
          <w:tab w:val="num" w:pos="6120"/>
        </w:tabs>
        <w:ind w:left="6120" w:hanging="360"/>
      </w:pPr>
      <w:rPr>
        <w:rFonts w:ascii="Symbol" w:hAnsi="Symbol" w:hint="default"/>
      </w:rPr>
    </w:lvl>
    <w:lvl w:ilvl="7" w:tplc="FDC074D4" w:tentative="1">
      <w:start w:val="1"/>
      <w:numFmt w:val="bullet"/>
      <w:lvlText w:val="o"/>
      <w:lvlJc w:val="left"/>
      <w:pPr>
        <w:tabs>
          <w:tab w:val="num" w:pos="6840"/>
        </w:tabs>
        <w:ind w:left="6840" w:hanging="360"/>
      </w:pPr>
      <w:rPr>
        <w:rFonts w:ascii="Courier New" w:hAnsi="Courier New" w:cs="Courier New" w:hint="default"/>
      </w:rPr>
    </w:lvl>
    <w:lvl w:ilvl="8" w:tplc="5FF6EF90" w:tentative="1">
      <w:start w:val="1"/>
      <w:numFmt w:val="bullet"/>
      <w:lvlText w:val=""/>
      <w:lvlJc w:val="left"/>
      <w:pPr>
        <w:tabs>
          <w:tab w:val="num" w:pos="7560"/>
        </w:tabs>
        <w:ind w:left="7560" w:hanging="360"/>
      </w:pPr>
      <w:rPr>
        <w:rFonts w:ascii="Wingdings" w:hAnsi="Wingdings" w:hint="default"/>
      </w:rPr>
    </w:lvl>
  </w:abstractNum>
  <w:abstractNum w:abstractNumId="36">
    <w:nsid w:val="154E0E8C"/>
    <w:multiLevelType w:val="hybridMultilevel"/>
    <w:tmpl w:val="A422477E"/>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157A2831"/>
    <w:multiLevelType w:val="hybridMultilevel"/>
    <w:tmpl w:val="D2EEA346"/>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16AD2826"/>
    <w:multiLevelType w:val="hybridMultilevel"/>
    <w:tmpl w:val="F7F620FC"/>
    <w:lvl w:ilvl="0" w:tplc="F8E4ED5E">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39">
    <w:nsid w:val="193B14A7"/>
    <w:multiLevelType w:val="hybridMultilevel"/>
    <w:tmpl w:val="FF9221B8"/>
    <w:lvl w:ilvl="0" w:tplc="697C2A84">
      <w:start w:val="1"/>
      <w:numFmt w:val="bullet"/>
      <w:lvlText w:val="▪"/>
      <w:lvlJc w:val="left"/>
      <w:pPr>
        <w:tabs>
          <w:tab w:val="num" w:pos="700"/>
        </w:tabs>
        <w:ind w:left="700" w:hanging="34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1A5A131C"/>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1">
    <w:nsid w:val="1A93232D"/>
    <w:multiLevelType w:val="hybridMultilevel"/>
    <w:tmpl w:val="CB24AE68"/>
    <w:lvl w:ilvl="0" w:tplc="D9D687E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42">
    <w:nsid w:val="1B1D5AB8"/>
    <w:multiLevelType w:val="hybridMultilevel"/>
    <w:tmpl w:val="10ACD3D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1C6921A9"/>
    <w:multiLevelType w:val="hybridMultilevel"/>
    <w:tmpl w:val="4C42DFDE"/>
    <w:lvl w:ilvl="0" w:tplc="D2F80F88">
      <w:start w:val="4"/>
      <w:numFmt w:val="bullet"/>
      <w:lvlText w:val="-"/>
      <w:lvlJc w:val="left"/>
      <w:pPr>
        <w:tabs>
          <w:tab w:val="num" w:pos="360"/>
        </w:tabs>
        <w:ind w:left="360" w:hanging="360"/>
      </w:pPr>
      <w:rPr>
        <w:rFonts w:ascii="Arial" w:eastAsia="Times New Roman" w:hAnsi="Aria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1D4D5603"/>
    <w:multiLevelType w:val="hybridMultilevel"/>
    <w:tmpl w:val="D5CEB65A"/>
    <w:lvl w:ilvl="0" w:tplc="FFFFFFFF">
      <w:start w:val="1"/>
      <w:numFmt w:val="lowerLetter"/>
      <w:lvlText w:val="%1."/>
      <w:lvlJc w:val="left"/>
      <w:pPr>
        <w:tabs>
          <w:tab w:val="num" w:pos="720"/>
        </w:tabs>
        <w:ind w:left="64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1E026AB8"/>
    <w:multiLevelType w:val="hybridMultilevel"/>
    <w:tmpl w:val="DAEC5158"/>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6">
    <w:nsid w:val="1E276346"/>
    <w:multiLevelType w:val="hybridMultilevel"/>
    <w:tmpl w:val="72D4BFAA"/>
    <w:lvl w:ilvl="0" w:tplc="F8E4ED5E">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nsid w:val="1E780D8D"/>
    <w:multiLevelType w:val="hybridMultilevel"/>
    <w:tmpl w:val="E2EE7F98"/>
    <w:lvl w:ilvl="0" w:tplc="2A988D84">
      <w:start w:val="1"/>
      <w:numFmt w:val="lowerLetter"/>
      <w:lvlText w:val="%1)"/>
      <w:lvlJc w:val="left"/>
      <w:pPr>
        <w:tabs>
          <w:tab w:val="num" w:pos="885"/>
        </w:tabs>
        <w:ind w:left="885" w:hanging="375"/>
      </w:pPr>
      <w:rPr>
        <w:rFonts w:cs="Times New Roman" w:hint="default"/>
      </w:rPr>
    </w:lvl>
    <w:lvl w:ilvl="1" w:tplc="04100003">
      <w:start w:val="1"/>
      <w:numFmt w:val="lowerLetter"/>
      <w:lvlText w:val="%2."/>
      <w:lvlJc w:val="left"/>
      <w:pPr>
        <w:tabs>
          <w:tab w:val="num" w:pos="1590"/>
        </w:tabs>
        <w:ind w:left="1590" w:hanging="360"/>
      </w:pPr>
      <w:rPr>
        <w:rFonts w:cs="Times New Roman"/>
      </w:rPr>
    </w:lvl>
    <w:lvl w:ilvl="2" w:tplc="04100005">
      <w:start w:val="1"/>
      <w:numFmt w:val="lowerRoman"/>
      <w:lvlText w:val="%3."/>
      <w:lvlJc w:val="right"/>
      <w:pPr>
        <w:tabs>
          <w:tab w:val="num" w:pos="2310"/>
        </w:tabs>
        <w:ind w:left="2310" w:hanging="180"/>
      </w:pPr>
      <w:rPr>
        <w:rFonts w:cs="Times New Roman"/>
      </w:rPr>
    </w:lvl>
    <w:lvl w:ilvl="3" w:tplc="04100001">
      <w:start w:val="1"/>
      <w:numFmt w:val="decimal"/>
      <w:lvlText w:val="%4."/>
      <w:lvlJc w:val="left"/>
      <w:pPr>
        <w:tabs>
          <w:tab w:val="num" w:pos="3030"/>
        </w:tabs>
        <w:ind w:left="3030" w:hanging="360"/>
      </w:pPr>
      <w:rPr>
        <w:rFonts w:cs="Times New Roman"/>
      </w:rPr>
    </w:lvl>
    <w:lvl w:ilvl="4" w:tplc="04100003">
      <w:start w:val="1"/>
      <w:numFmt w:val="lowerLetter"/>
      <w:lvlText w:val="%5."/>
      <w:lvlJc w:val="left"/>
      <w:pPr>
        <w:tabs>
          <w:tab w:val="num" w:pos="3750"/>
        </w:tabs>
        <w:ind w:left="3750" w:hanging="360"/>
      </w:pPr>
      <w:rPr>
        <w:rFonts w:cs="Times New Roman"/>
      </w:rPr>
    </w:lvl>
    <w:lvl w:ilvl="5" w:tplc="04100005">
      <w:start w:val="1"/>
      <w:numFmt w:val="lowerRoman"/>
      <w:lvlText w:val="%6."/>
      <w:lvlJc w:val="right"/>
      <w:pPr>
        <w:tabs>
          <w:tab w:val="num" w:pos="4470"/>
        </w:tabs>
        <w:ind w:left="4470" w:hanging="180"/>
      </w:pPr>
      <w:rPr>
        <w:rFonts w:cs="Times New Roman"/>
      </w:rPr>
    </w:lvl>
    <w:lvl w:ilvl="6" w:tplc="04100001">
      <w:start w:val="1"/>
      <w:numFmt w:val="decimal"/>
      <w:lvlText w:val="%7."/>
      <w:lvlJc w:val="left"/>
      <w:pPr>
        <w:tabs>
          <w:tab w:val="num" w:pos="5190"/>
        </w:tabs>
        <w:ind w:left="5190" w:hanging="360"/>
      </w:pPr>
      <w:rPr>
        <w:rFonts w:cs="Times New Roman"/>
      </w:rPr>
    </w:lvl>
    <w:lvl w:ilvl="7" w:tplc="04100003">
      <w:start w:val="1"/>
      <w:numFmt w:val="lowerLetter"/>
      <w:lvlText w:val="%8."/>
      <w:lvlJc w:val="left"/>
      <w:pPr>
        <w:tabs>
          <w:tab w:val="num" w:pos="5910"/>
        </w:tabs>
        <w:ind w:left="5910" w:hanging="360"/>
      </w:pPr>
      <w:rPr>
        <w:rFonts w:cs="Times New Roman"/>
      </w:rPr>
    </w:lvl>
    <w:lvl w:ilvl="8" w:tplc="04100005">
      <w:start w:val="1"/>
      <w:numFmt w:val="lowerRoman"/>
      <w:lvlText w:val="%9."/>
      <w:lvlJc w:val="right"/>
      <w:pPr>
        <w:tabs>
          <w:tab w:val="num" w:pos="6630"/>
        </w:tabs>
        <w:ind w:left="6630" w:hanging="180"/>
      </w:pPr>
      <w:rPr>
        <w:rFonts w:cs="Times New Roman"/>
      </w:rPr>
    </w:lvl>
  </w:abstractNum>
  <w:abstractNum w:abstractNumId="48">
    <w:nsid w:val="1ED577C7"/>
    <w:multiLevelType w:val="hybridMultilevel"/>
    <w:tmpl w:val="98B03F5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9">
    <w:nsid w:val="221A025B"/>
    <w:multiLevelType w:val="hybridMultilevel"/>
    <w:tmpl w:val="32126520"/>
    <w:lvl w:ilvl="0" w:tplc="F8E4ED5E">
      <w:start w:val="1"/>
      <w:numFmt w:val="lowerLetter"/>
      <w:lvlText w:val="%1)"/>
      <w:lvlJc w:val="left"/>
      <w:pPr>
        <w:tabs>
          <w:tab w:val="num" w:pos="1800"/>
        </w:tabs>
        <w:ind w:left="180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228D326D"/>
    <w:multiLevelType w:val="hybridMultilevel"/>
    <w:tmpl w:val="9B6C0636"/>
    <w:lvl w:ilvl="0" w:tplc="04100005">
      <w:start w:val="1"/>
      <w:numFmt w:val="decimal"/>
      <w:lvlText w:val="%1."/>
      <w:lvlJc w:val="left"/>
      <w:pPr>
        <w:tabs>
          <w:tab w:val="num" w:pos="754"/>
        </w:tabs>
        <w:ind w:left="754" w:hanging="360"/>
      </w:pPr>
    </w:lvl>
    <w:lvl w:ilvl="1" w:tplc="04100003" w:tentative="1">
      <w:start w:val="1"/>
      <w:numFmt w:val="lowerLetter"/>
      <w:lvlText w:val="%2."/>
      <w:lvlJc w:val="left"/>
      <w:pPr>
        <w:tabs>
          <w:tab w:val="num" w:pos="1474"/>
        </w:tabs>
        <w:ind w:left="1474" w:hanging="360"/>
      </w:pPr>
    </w:lvl>
    <w:lvl w:ilvl="2" w:tplc="04100005" w:tentative="1">
      <w:start w:val="1"/>
      <w:numFmt w:val="lowerRoman"/>
      <w:lvlText w:val="%3."/>
      <w:lvlJc w:val="right"/>
      <w:pPr>
        <w:tabs>
          <w:tab w:val="num" w:pos="2194"/>
        </w:tabs>
        <w:ind w:left="2194" w:hanging="180"/>
      </w:pPr>
    </w:lvl>
    <w:lvl w:ilvl="3" w:tplc="04100001" w:tentative="1">
      <w:start w:val="1"/>
      <w:numFmt w:val="decimal"/>
      <w:lvlText w:val="%4."/>
      <w:lvlJc w:val="left"/>
      <w:pPr>
        <w:tabs>
          <w:tab w:val="num" w:pos="2914"/>
        </w:tabs>
        <w:ind w:left="2914" w:hanging="360"/>
      </w:pPr>
    </w:lvl>
    <w:lvl w:ilvl="4" w:tplc="04100003" w:tentative="1">
      <w:start w:val="1"/>
      <w:numFmt w:val="lowerLetter"/>
      <w:lvlText w:val="%5."/>
      <w:lvlJc w:val="left"/>
      <w:pPr>
        <w:tabs>
          <w:tab w:val="num" w:pos="3634"/>
        </w:tabs>
        <w:ind w:left="3634" w:hanging="360"/>
      </w:pPr>
    </w:lvl>
    <w:lvl w:ilvl="5" w:tplc="04100005" w:tentative="1">
      <w:start w:val="1"/>
      <w:numFmt w:val="lowerRoman"/>
      <w:lvlText w:val="%6."/>
      <w:lvlJc w:val="right"/>
      <w:pPr>
        <w:tabs>
          <w:tab w:val="num" w:pos="4354"/>
        </w:tabs>
        <w:ind w:left="4354" w:hanging="180"/>
      </w:pPr>
    </w:lvl>
    <w:lvl w:ilvl="6" w:tplc="04100001" w:tentative="1">
      <w:start w:val="1"/>
      <w:numFmt w:val="decimal"/>
      <w:lvlText w:val="%7."/>
      <w:lvlJc w:val="left"/>
      <w:pPr>
        <w:tabs>
          <w:tab w:val="num" w:pos="5074"/>
        </w:tabs>
        <w:ind w:left="5074" w:hanging="360"/>
      </w:pPr>
    </w:lvl>
    <w:lvl w:ilvl="7" w:tplc="04100003" w:tentative="1">
      <w:start w:val="1"/>
      <w:numFmt w:val="lowerLetter"/>
      <w:lvlText w:val="%8."/>
      <w:lvlJc w:val="left"/>
      <w:pPr>
        <w:tabs>
          <w:tab w:val="num" w:pos="5794"/>
        </w:tabs>
        <w:ind w:left="5794" w:hanging="360"/>
      </w:pPr>
    </w:lvl>
    <w:lvl w:ilvl="8" w:tplc="04100005" w:tentative="1">
      <w:start w:val="1"/>
      <w:numFmt w:val="lowerRoman"/>
      <w:lvlText w:val="%9."/>
      <w:lvlJc w:val="right"/>
      <w:pPr>
        <w:tabs>
          <w:tab w:val="num" w:pos="6514"/>
        </w:tabs>
        <w:ind w:left="6514" w:hanging="180"/>
      </w:pPr>
    </w:lvl>
  </w:abstractNum>
  <w:abstractNum w:abstractNumId="51">
    <w:nsid w:val="244471D3"/>
    <w:multiLevelType w:val="hybridMultilevel"/>
    <w:tmpl w:val="FD786860"/>
    <w:lvl w:ilvl="0" w:tplc="04100001">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52">
    <w:nsid w:val="24D83912"/>
    <w:multiLevelType w:val="hybridMultilevel"/>
    <w:tmpl w:val="7264D898"/>
    <w:lvl w:ilvl="0" w:tplc="2A988D8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53">
    <w:nsid w:val="25CF26E0"/>
    <w:multiLevelType w:val="hybridMultilevel"/>
    <w:tmpl w:val="1BD060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nsid w:val="26250DB6"/>
    <w:multiLevelType w:val="hybridMultilevel"/>
    <w:tmpl w:val="7B7822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nsid w:val="26DD134E"/>
    <w:multiLevelType w:val="hybridMultilevel"/>
    <w:tmpl w:val="B76EA442"/>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6">
    <w:nsid w:val="277E421B"/>
    <w:multiLevelType w:val="hybridMultilevel"/>
    <w:tmpl w:val="99D29A6A"/>
    <w:lvl w:ilvl="0" w:tplc="398AB4F2">
      <w:numFmt w:val="bullet"/>
      <w:lvlText w:val="-"/>
      <w:lvlJc w:val="left"/>
      <w:pPr>
        <w:tabs>
          <w:tab w:val="num" w:pos="720"/>
        </w:tabs>
        <w:ind w:left="720" w:hanging="360"/>
      </w:pPr>
      <w:rPr>
        <w:rFonts w:ascii="Courier New" w:eastAsia="Times New Roman"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7">
    <w:nsid w:val="27855AF5"/>
    <w:multiLevelType w:val="hybridMultilevel"/>
    <w:tmpl w:val="88C6B26A"/>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nsid w:val="288E00EF"/>
    <w:multiLevelType w:val="hybridMultilevel"/>
    <w:tmpl w:val="F32209B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9">
    <w:nsid w:val="290E3B3F"/>
    <w:multiLevelType w:val="hybridMultilevel"/>
    <w:tmpl w:val="29DE93B2"/>
    <w:lvl w:ilvl="0" w:tplc="35567A80">
      <w:start w:val="1"/>
      <w:numFmt w:val="bullet"/>
      <w:lvlText w:val=""/>
      <w:lvlJc w:val="left"/>
      <w:pPr>
        <w:tabs>
          <w:tab w:val="num" w:pos="720"/>
        </w:tabs>
        <w:ind w:left="720" w:hanging="360"/>
      </w:pPr>
      <w:rPr>
        <w:rFonts w:ascii="Symbol" w:hAnsi="Symbol" w:hint="default"/>
      </w:rPr>
    </w:lvl>
    <w:lvl w:ilvl="1" w:tplc="2E364754"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0">
    <w:nsid w:val="2A471FCC"/>
    <w:multiLevelType w:val="hybridMultilevel"/>
    <w:tmpl w:val="FEA83A64"/>
    <w:lvl w:ilvl="0" w:tplc="04100017">
      <w:start w:val="1"/>
      <w:numFmt w:val="lowerLetter"/>
      <w:lvlText w:val="%1)"/>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1">
    <w:nsid w:val="2A604DFB"/>
    <w:multiLevelType w:val="hybridMultilevel"/>
    <w:tmpl w:val="7F066EC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2">
    <w:nsid w:val="2A7D2FB8"/>
    <w:multiLevelType w:val="hybridMultilevel"/>
    <w:tmpl w:val="04823B3E"/>
    <w:lvl w:ilvl="0" w:tplc="2A988D8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3">
    <w:nsid w:val="2BF214F7"/>
    <w:multiLevelType w:val="hybridMultilevel"/>
    <w:tmpl w:val="CCC42236"/>
    <w:lvl w:ilvl="0" w:tplc="6A800F68">
      <w:start w:val="1"/>
      <w:numFmt w:val="bullet"/>
      <w:lvlText w:val=""/>
      <w:lvlJc w:val="left"/>
      <w:pPr>
        <w:tabs>
          <w:tab w:val="num" w:pos="360"/>
        </w:tabs>
        <w:ind w:left="360" w:hanging="360"/>
      </w:pPr>
      <w:rPr>
        <w:rFonts w:ascii="Symbol" w:hAnsi="Symbol" w:hint="default"/>
        <w:color w:val="auto"/>
      </w:rPr>
    </w:lvl>
    <w:lvl w:ilvl="1" w:tplc="D2F80F88">
      <w:start w:val="4"/>
      <w:numFmt w:val="bullet"/>
      <w:lvlText w:val="-"/>
      <w:lvlJc w:val="left"/>
      <w:pPr>
        <w:tabs>
          <w:tab w:val="num" w:pos="1440"/>
        </w:tabs>
        <w:ind w:left="1440" w:hanging="360"/>
      </w:pPr>
      <w:rPr>
        <w:rFonts w:ascii="Arial" w:eastAsia="Times New Roman" w:hAnsi="Arial" w:hint="default"/>
        <w:color w:val="auto"/>
      </w:rPr>
    </w:lvl>
    <w:lvl w:ilvl="2" w:tplc="553C424A" w:tentative="1">
      <w:start w:val="1"/>
      <w:numFmt w:val="bullet"/>
      <w:lvlText w:val=""/>
      <w:lvlJc w:val="left"/>
      <w:pPr>
        <w:tabs>
          <w:tab w:val="num" w:pos="2160"/>
        </w:tabs>
        <w:ind w:left="2160" w:hanging="360"/>
      </w:pPr>
      <w:rPr>
        <w:rFonts w:ascii="Wingdings" w:hAnsi="Wingdings" w:hint="default"/>
      </w:rPr>
    </w:lvl>
    <w:lvl w:ilvl="3" w:tplc="63D42660" w:tentative="1">
      <w:start w:val="1"/>
      <w:numFmt w:val="bullet"/>
      <w:lvlText w:val=""/>
      <w:lvlJc w:val="left"/>
      <w:pPr>
        <w:tabs>
          <w:tab w:val="num" w:pos="2880"/>
        </w:tabs>
        <w:ind w:left="2880" w:hanging="360"/>
      </w:pPr>
      <w:rPr>
        <w:rFonts w:ascii="Symbol" w:hAnsi="Symbol" w:hint="default"/>
      </w:rPr>
    </w:lvl>
    <w:lvl w:ilvl="4" w:tplc="888AA662" w:tentative="1">
      <w:start w:val="1"/>
      <w:numFmt w:val="bullet"/>
      <w:lvlText w:val="o"/>
      <w:lvlJc w:val="left"/>
      <w:pPr>
        <w:tabs>
          <w:tab w:val="num" w:pos="3600"/>
        </w:tabs>
        <w:ind w:left="3600" w:hanging="360"/>
      </w:pPr>
      <w:rPr>
        <w:rFonts w:ascii="Courier New" w:hAnsi="Courier New" w:cs="Courier New" w:hint="default"/>
      </w:rPr>
    </w:lvl>
    <w:lvl w:ilvl="5" w:tplc="73AE6994" w:tentative="1">
      <w:start w:val="1"/>
      <w:numFmt w:val="bullet"/>
      <w:lvlText w:val=""/>
      <w:lvlJc w:val="left"/>
      <w:pPr>
        <w:tabs>
          <w:tab w:val="num" w:pos="4320"/>
        </w:tabs>
        <w:ind w:left="4320" w:hanging="360"/>
      </w:pPr>
      <w:rPr>
        <w:rFonts w:ascii="Wingdings" w:hAnsi="Wingdings" w:hint="default"/>
      </w:rPr>
    </w:lvl>
    <w:lvl w:ilvl="6" w:tplc="ECE80DD4" w:tentative="1">
      <w:start w:val="1"/>
      <w:numFmt w:val="bullet"/>
      <w:lvlText w:val=""/>
      <w:lvlJc w:val="left"/>
      <w:pPr>
        <w:tabs>
          <w:tab w:val="num" w:pos="5040"/>
        </w:tabs>
        <w:ind w:left="5040" w:hanging="360"/>
      </w:pPr>
      <w:rPr>
        <w:rFonts w:ascii="Symbol" w:hAnsi="Symbol" w:hint="default"/>
      </w:rPr>
    </w:lvl>
    <w:lvl w:ilvl="7" w:tplc="F934FBBA" w:tentative="1">
      <w:start w:val="1"/>
      <w:numFmt w:val="bullet"/>
      <w:lvlText w:val="o"/>
      <w:lvlJc w:val="left"/>
      <w:pPr>
        <w:tabs>
          <w:tab w:val="num" w:pos="5760"/>
        </w:tabs>
        <w:ind w:left="5760" w:hanging="360"/>
      </w:pPr>
      <w:rPr>
        <w:rFonts w:ascii="Courier New" w:hAnsi="Courier New" w:cs="Courier New" w:hint="default"/>
      </w:rPr>
    </w:lvl>
    <w:lvl w:ilvl="8" w:tplc="D4B84C42" w:tentative="1">
      <w:start w:val="1"/>
      <w:numFmt w:val="bullet"/>
      <w:lvlText w:val=""/>
      <w:lvlJc w:val="left"/>
      <w:pPr>
        <w:tabs>
          <w:tab w:val="num" w:pos="6480"/>
        </w:tabs>
        <w:ind w:left="6480" w:hanging="360"/>
      </w:pPr>
      <w:rPr>
        <w:rFonts w:ascii="Wingdings" w:hAnsi="Wingdings" w:hint="default"/>
      </w:rPr>
    </w:lvl>
  </w:abstractNum>
  <w:abstractNum w:abstractNumId="64">
    <w:nsid w:val="2C865E53"/>
    <w:multiLevelType w:val="hybridMultilevel"/>
    <w:tmpl w:val="BCA0F844"/>
    <w:lvl w:ilvl="0" w:tplc="35567A80">
      <w:start w:val="1"/>
      <w:numFmt w:val="lowerLetter"/>
      <w:pStyle w:val="StileTitolo114pt"/>
      <w:lvlText w:val="%1)"/>
      <w:lvlJc w:val="left"/>
      <w:pPr>
        <w:tabs>
          <w:tab w:val="num" w:pos="360"/>
        </w:tabs>
        <w:ind w:left="360" w:hanging="360"/>
      </w:pPr>
      <w:rPr>
        <w:rFonts w:hint="default"/>
        <w:b w:val="0"/>
        <w:i w:val="0"/>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5">
    <w:nsid w:val="2C8F1A51"/>
    <w:multiLevelType w:val="hybridMultilevel"/>
    <w:tmpl w:val="8E0E1296"/>
    <w:lvl w:ilvl="0" w:tplc="F4087D28">
      <w:start w:val="4"/>
      <w:numFmt w:val="bullet"/>
      <w:lvlText w:val="-"/>
      <w:lvlJc w:val="left"/>
      <w:pPr>
        <w:tabs>
          <w:tab w:val="num" w:pos="360"/>
        </w:tabs>
        <w:ind w:left="360" w:hanging="360"/>
      </w:pPr>
      <w:rPr>
        <w:rFonts w:ascii="Arial" w:eastAsia="Times New Roman" w:hAnsi="Arial" w:hint="default"/>
      </w:rPr>
    </w:lvl>
    <w:lvl w:ilvl="1" w:tplc="E14227F6" w:tentative="1">
      <w:start w:val="1"/>
      <w:numFmt w:val="bullet"/>
      <w:lvlText w:val="o"/>
      <w:lvlJc w:val="left"/>
      <w:pPr>
        <w:tabs>
          <w:tab w:val="num" w:pos="1440"/>
        </w:tabs>
        <w:ind w:left="1440" w:hanging="360"/>
      </w:pPr>
      <w:rPr>
        <w:rFonts w:ascii="Courier New" w:hAnsi="Courier New" w:cs="Courier New" w:hint="default"/>
      </w:rPr>
    </w:lvl>
    <w:lvl w:ilvl="2" w:tplc="91281368" w:tentative="1">
      <w:start w:val="1"/>
      <w:numFmt w:val="bullet"/>
      <w:lvlText w:val=""/>
      <w:lvlJc w:val="left"/>
      <w:pPr>
        <w:tabs>
          <w:tab w:val="num" w:pos="2160"/>
        </w:tabs>
        <w:ind w:left="2160" w:hanging="360"/>
      </w:pPr>
      <w:rPr>
        <w:rFonts w:ascii="Wingdings" w:hAnsi="Wingdings" w:hint="default"/>
      </w:rPr>
    </w:lvl>
    <w:lvl w:ilvl="3" w:tplc="DDBE4194" w:tentative="1">
      <w:start w:val="1"/>
      <w:numFmt w:val="bullet"/>
      <w:lvlText w:val=""/>
      <w:lvlJc w:val="left"/>
      <w:pPr>
        <w:tabs>
          <w:tab w:val="num" w:pos="2880"/>
        </w:tabs>
        <w:ind w:left="2880" w:hanging="360"/>
      </w:pPr>
      <w:rPr>
        <w:rFonts w:ascii="Symbol" w:hAnsi="Symbol" w:hint="default"/>
      </w:rPr>
    </w:lvl>
    <w:lvl w:ilvl="4" w:tplc="45ECD4E4" w:tentative="1">
      <w:start w:val="1"/>
      <w:numFmt w:val="bullet"/>
      <w:lvlText w:val="o"/>
      <w:lvlJc w:val="left"/>
      <w:pPr>
        <w:tabs>
          <w:tab w:val="num" w:pos="3600"/>
        </w:tabs>
        <w:ind w:left="3600" w:hanging="360"/>
      </w:pPr>
      <w:rPr>
        <w:rFonts w:ascii="Courier New" w:hAnsi="Courier New" w:cs="Courier New" w:hint="default"/>
      </w:rPr>
    </w:lvl>
    <w:lvl w:ilvl="5" w:tplc="AE825948" w:tentative="1">
      <w:start w:val="1"/>
      <w:numFmt w:val="bullet"/>
      <w:lvlText w:val=""/>
      <w:lvlJc w:val="left"/>
      <w:pPr>
        <w:tabs>
          <w:tab w:val="num" w:pos="4320"/>
        </w:tabs>
        <w:ind w:left="4320" w:hanging="360"/>
      </w:pPr>
      <w:rPr>
        <w:rFonts w:ascii="Wingdings" w:hAnsi="Wingdings" w:hint="default"/>
      </w:rPr>
    </w:lvl>
    <w:lvl w:ilvl="6" w:tplc="986CCC12" w:tentative="1">
      <w:start w:val="1"/>
      <w:numFmt w:val="bullet"/>
      <w:lvlText w:val=""/>
      <w:lvlJc w:val="left"/>
      <w:pPr>
        <w:tabs>
          <w:tab w:val="num" w:pos="5040"/>
        </w:tabs>
        <w:ind w:left="5040" w:hanging="360"/>
      </w:pPr>
      <w:rPr>
        <w:rFonts w:ascii="Symbol" w:hAnsi="Symbol" w:hint="default"/>
      </w:rPr>
    </w:lvl>
    <w:lvl w:ilvl="7" w:tplc="5F2481C0" w:tentative="1">
      <w:start w:val="1"/>
      <w:numFmt w:val="bullet"/>
      <w:lvlText w:val="o"/>
      <w:lvlJc w:val="left"/>
      <w:pPr>
        <w:tabs>
          <w:tab w:val="num" w:pos="5760"/>
        </w:tabs>
        <w:ind w:left="5760" w:hanging="360"/>
      </w:pPr>
      <w:rPr>
        <w:rFonts w:ascii="Courier New" w:hAnsi="Courier New" w:cs="Courier New" w:hint="default"/>
      </w:rPr>
    </w:lvl>
    <w:lvl w:ilvl="8" w:tplc="34621F82" w:tentative="1">
      <w:start w:val="1"/>
      <w:numFmt w:val="bullet"/>
      <w:lvlText w:val=""/>
      <w:lvlJc w:val="left"/>
      <w:pPr>
        <w:tabs>
          <w:tab w:val="num" w:pos="6480"/>
        </w:tabs>
        <w:ind w:left="6480" w:hanging="360"/>
      </w:pPr>
      <w:rPr>
        <w:rFonts w:ascii="Wingdings" w:hAnsi="Wingdings" w:hint="default"/>
      </w:rPr>
    </w:lvl>
  </w:abstractNum>
  <w:abstractNum w:abstractNumId="66">
    <w:nsid w:val="2C9C20FC"/>
    <w:multiLevelType w:val="hybridMultilevel"/>
    <w:tmpl w:val="39D4E4B0"/>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7">
    <w:nsid w:val="2CDC3AD5"/>
    <w:multiLevelType w:val="hybridMultilevel"/>
    <w:tmpl w:val="7702FF5C"/>
    <w:lvl w:ilvl="0" w:tplc="D2F80F8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8">
    <w:nsid w:val="2DCD54EF"/>
    <w:multiLevelType w:val="hybridMultilevel"/>
    <w:tmpl w:val="A11EAE4A"/>
    <w:lvl w:ilvl="0" w:tplc="2A988D8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9">
    <w:nsid w:val="2E7866EE"/>
    <w:multiLevelType w:val="hybridMultilevel"/>
    <w:tmpl w:val="EAD4829A"/>
    <w:lvl w:ilvl="0" w:tplc="0410000F">
      <w:start w:val="4"/>
      <w:numFmt w:val="bullet"/>
      <w:lvlText w:val="-"/>
      <w:lvlJc w:val="left"/>
      <w:pPr>
        <w:tabs>
          <w:tab w:val="num" w:pos="360"/>
        </w:tabs>
        <w:ind w:left="360" w:hanging="360"/>
      </w:pPr>
      <w:rPr>
        <w:rFonts w:ascii="Arial" w:eastAsia="Times New Roman" w:hAnsi="Aria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70">
    <w:nsid w:val="30183259"/>
    <w:multiLevelType w:val="hybridMultilevel"/>
    <w:tmpl w:val="8F8ECCD0"/>
    <w:lvl w:ilvl="0" w:tplc="04100005">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1">
    <w:nsid w:val="30183423"/>
    <w:multiLevelType w:val="hybridMultilevel"/>
    <w:tmpl w:val="9C969BCA"/>
    <w:lvl w:ilvl="0" w:tplc="D2F80F88">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2">
    <w:nsid w:val="30D3574C"/>
    <w:multiLevelType w:val="hybridMultilevel"/>
    <w:tmpl w:val="74402E56"/>
    <w:lvl w:ilvl="0" w:tplc="04100005">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3">
    <w:nsid w:val="326D3BAF"/>
    <w:multiLevelType w:val="hybridMultilevel"/>
    <w:tmpl w:val="F6E2EDA6"/>
    <w:lvl w:ilvl="0" w:tplc="EAA8BA08">
      <w:start w:val="1"/>
      <w:numFmt w:val="bullet"/>
      <w:lvlText w:val="-"/>
      <w:lvlJc w:val="left"/>
      <w:pPr>
        <w:tabs>
          <w:tab w:val="num" w:pos="0"/>
        </w:tabs>
        <w:ind w:left="283" w:hanging="283"/>
      </w:pPr>
      <w:rPr>
        <w:rFonts w:ascii="Century Gothic" w:hAnsi="Century Gothic" w:hint="default"/>
      </w:rPr>
    </w:lvl>
    <w:lvl w:ilvl="1" w:tplc="7226AB72">
      <w:start w:val="1"/>
      <w:numFmt w:val="bullet"/>
      <w:lvlText w:val=""/>
      <w:lvlJc w:val="left"/>
      <w:pPr>
        <w:tabs>
          <w:tab w:val="num" w:pos="1440"/>
        </w:tabs>
        <w:ind w:left="1440" w:hanging="360"/>
      </w:pPr>
      <w:rPr>
        <w:rFonts w:ascii="Symbol" w:hAnsi="Symbol" w:hint="default"/>
        <w:color w:val="auto"/>
      </w:rPr>
    </w:lvl>
    <w:lvl w:ilvl="2" w:tplc="9DEA98EE" w:tentative="1">
      <w:start w:val="1"/>
      <w:numFmt w:val="bullet"/>
      <w:lvlText w:val=""/>
      <w:lvlJc w:val="left"/>
      <w:pPr>
        <w:tabs>
          <w:tab w:val="num" w:pos="2160"/>
        </w:tabs>
        <w:ind w:left="2160" w:hanging="360"/>
      </w:pPr>
      <w:rPr>
        <w:rFonts w:ascii="Wingdings" w:hAnsi="Wingdings" w:hint="default"/>
      </w:rPr>
    </w:lvl>
    <w:lvl w:ilvl="3" w:tplc="5DB8D944" w:tentative="1">
      <w:start w:val="1"/>
      <w:numFmt w:val="bullet"/>
      <w:lvlText w:val=""/>
      <w:lvlJc w:val="left"/>
      <w:pPr>
        <w:tabs>
          <w:tab w:val="num" w:pos="2880"/>
        </w:tabs>
        <w:ind w:left="2880" w:hanging="360"/>
      </w:pPr>
      <w:rPr>
        <w:rFonts w:ascii="Symbol" w:hAnsi="Symbol" w:hint="default"/>
      </w:rPr>
    </w:lvl>
    <w:lvl w:ilvl="4" w:tplc="AEB60222" w:tentative="1">
      <w:start w:val="1"/>
      <w:numFmt w:val="bullet"/>
      <w:lvlText w:val="o"/>
      <w:lvlJc w:val="left"/>
      <w:pPr>
        <w:tabs>
          <w:tab w:val="num" w:pos="3600"/>
        </w:tabs>
        <w:ind w:left="3600" w:hanging="360"/>
      </w:pPr>
      <w:rPr>
        <w:rFonts w:ascii="Courier New" w:hAnsi="Courier New" w:cs="Courier New" w:hint="default"/>
      </w:rPr>
    </w:lvl>
    <w:lvl w:ilvl="5" w:tplc="3880E8C6" w:tentative="1">
      <w:start w:val="1"/>
      <w:numFmt w:val="bullet"/>
      <w:lvlText w:val=""/>
      <w:lvlJc w:val="left"/>
      <w:pPr>
        <w:tabs>
          <w:tab w:val="num" w:pos="4320"/>
        </w:tabs>
        <w:ind w:left="4320" w:hanging="360"/>
      </w:pPr>
      <w:rPr>
        <w:rFonts w:ascii="Wingdings" w:hAnsi="Wingdings" w:hint="default"/>
      </w:rPr>
    </w:lvl>
    <w:lvl w:ilvl="6" w:tplc="A6883854" w:tentative="1">
      <w:start w:val="1"/>
      <w:numFmt w:val="bullet"/>
      <w:lvlText w:val=""/>
      <w:lvlJc w:val="left"/>
      <w:pPr>
        <w:tabs>
          <w:tab w:val="num" w:pos="5040"/>
        </w:tabs>
        <w:ind w:left="5040" w:hanging="360"/>
      </w:pPr>
      <w:rPr>
        <w:rFonts w:ascii="Symbol" w:hAnsi="Symbol" w:hint="default"/>
      </w:rPr>
    </w:lvl>
    <w:lvl w:ilvl="7" w:tplc="35F46388" w:tentative="1">
      <w:start w:val="1"/>
      <w:numFmt w:val="bullet"/>
      <w:lvlText w:val="o"/>
      <w:lvlJc w:val="left"/>
      <w:pPr>
        <w:tabs>
          <w:tab w:val="num" w:pos="5760"/>
        </w:tabs>
        <w:ind w:left="5760" w:hanging="360"/>
      </w:pPr>
      <w:rPr>
        <w:rFonts w:ascii="Courier New" w:hAnsi="Courier New" w:cs="Courier New" w:hint="default"/>
      </w:rPr>
    </w:lvl>
    <w:lvl w:ilvl="8" w:tplc="B03694D6" w:tentative="1">
      <w:start w:val="1"/>
      <w:numFmt w:val="bullet"/>
      <w:lvlText w:val=""/>
      <w:lvlJc w:val="left"/>
      <w:pPr>
        <w:tabs>
          <w:tab w:val="num" w:pos="6480"/>
        </w:tabs>
        <w:ind w:left="6480" w:hanging="360"/>
      </w:pPr>
      <w:rPr>
        <w:rFonts w:ascii="Wingdings" w:hAnsi="Wingdings" w:hint="default"/>
      </w:rPr>
    </w:lvl>
  </w:abstractNum>
  <w:abstractNum w:abstractNumId="74">
    <w:nsid w:val="329E2406"/>
    <w:multiLevelType w:val="hybridMultilevel"/>
    <w:tmpl w:val="75188F4A"/>
    <w:lvl w:ilvl="0" w:tplc="04100017">
      <w:start w:val="1"/>
      <w:numFmt w:val="lowerLetter"/>
      <w:lvlText w:val="%1)"/>
      <w:lvlJc w:val="left"/>
      <w:pPr>
        <w:tabs>
          <w:tab w:val="num" w:pos="786"/>
        </w:tabs>
        <w:ind w:left="786" w:hanging="360"/>
      </w:pPr>
      <w:rPr>
        <w:rFonts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75">
    <w:nsid w:val="33365C7F"/>
    <w:multiLevelType w:val="hybridMultilevel"/>
    <w:tmpl w:val="759C7B98"/>
    <w:lvl w:ilvl="0" w:tplc="D2F80F88">
      <w:start w:val="1"/>
      <w:numFmt w:val="decimal"/>
      <w:lvlText w:val="%1."/>
      <w:lvlJc w:val="left"/>
      <w:pPr>
        <w:tabs>
          <w:tab w:val="num" w:pos="720"/>
        </w:tabs>
        <w:ind w:left="720" w:hanging="360"/>
      </w:p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76">
    <w:nsid w:val="33BA1D91"/>
    <w:multiLevelType w:val="hybridMultilevel"/>
    <w:tmpl w:val="D13EEBFA"/>
    <w:lvl w:ilvl="0" w:tplc="93A0F91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77">
    <w:nsid w:val="342E1923"/>
    <w:multiLevelType w:val="hybridMultilevel"/>
    <w:tmpl w:val="1616A3CE"/>
    <w:lvl w:ilvl="0" w:tplc="D2F80F8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8">
    <w:nsid w:val="349B61E5"/>
    <w:multiLevelType w:val="hybridMultilevel"/>
    <w:tmpl w:val="A90CA1EE"/>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9">
    <w:nsid w:val="34C075CA"/>
    <w:multiLevelType w:val="hybridMultilevel"/>
    <w:tmpl w:val="BC1609C8"/>
    <w:lvl w:ilvl="0" w:tplc="6A800F68">
      <w:start w:val="1"/>
      <w:numFmt w:val="decimal"/>
      <w:lvlText w:val="%1."/>
      <w:lvlJc w:val="left"/>
      <w:pPr>
        <w:tabs>
          <w:tab w:val="num" w:pos="720"/>
        </w:tabs>
        <w:ind w:left="720" w:hanging="360"/>
      </w:pPr>
    </w:lvl>
    <w:lvl w:ilvl="1" w:tplc="04100003">
      <w:start w:val="1"/>
      <w:numFmt w:val="bullet"/>
      <w:lvlText w:val=""/>
      <w:lvlJc w:val="left"/>
      <w:pPr>
        <w:tabs>
          <w:tab w:val="num" w:pos="1440"/>
        </w:tabs>
        <w:ind w:left="1440" w:hanging="360"/>
      </w:pPr>
      <w:rPr>
        <w:rFonts w:ascii="Symbol" w:hAnsi="Symbol" w:hint="default"/>
        <w:color w:val="auto"/>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0">
    <w:nsid w:val="35194BDF"/>
    <w:multiLevelType w:val="hybridMultilevel"/>
    <w:tmpl w:val="EFAA0FA2"/>
    <w:lvl w:ilvl="0" w:tplc="0410000F">
      <w:start w:val="1"/>
      <w:numFmt w:val="bullet"/>
      <w:lvlText w:val="-"/>
      <w:lvlJc w:val="left"/>
      <w:pPr>
        <w:tabs>
          <w:tab w:val="num" w:pos="360"/>
        </w:tabs>
        <w:ind w:left="360" w:hanging="360"/>
      </w:pPr>
      <w:rPr>
        <w:rFonts w:ascii="Courier New" w:hAnsi="Courier New" w:hint="default"/>
      </w:rPr>
    </w:lvl>
    <w:lvl w:ilvl="1" w:tplc="6A800F68" w:tentative="1">
      <w:start w:val="1"/>
      <w:numFmt w:val="bullet"/>
      <w:lvlText w:val="o"/>
      <w:lvlJc w:val="left"/>
      <w:pPr>
        <w:tabs>
          <w:tab w:val="num" w:pos="720"/>
        </w:tabs>
        <w:ind w:left="720" w:hanging="360"/>
      </w:pPr>
      <w:rPr>
        <w:rFonts w:ascii="Courier New" w:hAnsi="Courier New" w:cs="Courier New" w:hint="default"/>
      </w:rPr>
    </w:lvl>
    <w:lvl w:ilvl="2" w:tplc="0410001B" w:tentative="1">
      <w:start w:val="1"/>
      <w:numFmt w:val="bullet"/>
      <w:lvlText w:val=""/>
      <w:lvlJc w:val="left"/>
      <w:pPr>
        <w:tabs>
          <w:tab w:val="num" w:pos="1440"/>
        </w:tabs>
        <w:ind w:left="1440" w:hanging="360"/>
      </w:pPr>
      <w:rPr>
        <w:rFonts w:ascii="Wingdings" w:hAnsi="Wingdings" w:hint="default"/>
      </w:rPr>
    </w:lvl>
    <w:lvl w:ilvl="3" w:tplc="0410000F" w:tentative="1">
      <w:start w:val="1"/>
      <w:numFmt w:val="bullet"/>
      <w:lvlText w:val=""/>
      <w:lvlJc w:val="left"/>
      <w:pPr>
        <w:tabs>
          <w:tab w:val="num" w:pos="2160"/>
        </w:tabs>
        <w:ind w:left="2160" w:hanging="360"/>
      </w:pPr>
      <w:rPr>
        <w:rFonts w:ascii="Symbol" w:hAnsi="Symbol" w:hint="default"/>
      </w:rPr>
    </w:lvl>
    <w:lvl w:ilvl="4" w:tplc="04100019" w:tentative="1">
      <w:start w:val="1"/>
      <w:numFmt w:val="bullet"/>
      <w:lvlText w:val="o"/>
      <w:lvlJc w:val="left"/>
      <w:pPr>
        <w:tabs>
          <w:tab w:val="num" w:pos="2880"/>
        </w:tabs>
        <w:ind w:left="2880" w:hanging="360"/>
      </w:pPr>
      <w:rPr>
        <w:rFonts w:ascii="Courier New" w:hAnsi="Courier New" w:cs="Courier New" w:hint="default"/>
      </w:rPr>
    </w:lvl>
    <w:lvl w:ilvl="5" w:tplc="0410001B" w:tentative="1">
      <w:start w:val="1"/>
      <w:numFmt w:val="bullet"/>
      <w:lvlText w:val=""/>
      <w:lvlJc w:val="left"/>
      <w:pPr>
        <w:tabs>
          <w:tab w:val="num" w:pos="3600"/>
        </w:tabs>
        <w:ind w:left="3600" w:hanging="360"/>
      </w:pPr>
      <w:rPr>
        <w:rFonts w:ascii="Wingdings" w:hAnsi="Wingdings" w:hint="default"/>
      </w:rPr>
    </w:lvl>
    <w:lvl w:ilvl="6" w:tplc="0410000F" w:tentative="1">
      <w:start w:val="1"/>
      <w:numFmt w:val="bullet"/>
      <w:lvlText w:val=""/>
      <w:lvlJc w:val="left"/>
      <w:pPr>
        <w:tabs>
          <w:tab w:val="num" w:pos="4320"/>
        </w:tabs>
        <w:ind w:left="4320" w:hanging="360"/>
      </w:pPr>
      <w:rPr>
        <w:rFonts w:ascii="Symbol" w:hAnsi="Symbol" w:hint="default"/>
      </w:rPr>
    </w:lvl>
    <w:lvl w:ilvl="7" w:tplc="04100019" w:tentative="1">
      <w:start w:val="1"/>
      <w:numFmt w:val="bullet"/>
      <w:lvlText w:val="o"/>
      <w:lvlJc w:val="left"/>
      <w:pPr>
        <w:tabs>
          <w:tab w:val="num" w:pos="5040"/>
        </w:tabs>
        <w:ind w:left="5040" w:hanging="360"/>
      </w:pPr>
      <w:rPr>
        <w:rFonts w:ascii="Courier New" w:hAnsi="Courier New" w:cs="Courier New" w:hint="default"/>
      </w:rPr>
    </w:lvl>
    <w:lvl w:ilvl="8" w:tplc="0410001B" w:tentative="1">
      <w:start w:val="1"/>
      <w:numFmt w:val="bullet"/>
      <w:lvlText w:val=""/>
      <w:lvlJc w:val="left"/>
      <w:pPr>
        <w:tabs>
          <w:tab w:val="num" w:pos="5760"/>
        </w:tabs>
        <w:ind w:left="5760" w:hanging="360"/>
      </w:pPr>
      <w:rPr>
        <w:rFonts w:ascii="Wingdings" w:hAnsi="Wingdings" w:hint="default"/>
      </w:rPr>
    </w:lvl>
  </w:abstractNum>
  <w:abstractNum w:abstractNumId="81">
    <w:nsid w:val="3540062E"/>
    <w:multiLevelType w:val="hybridMultilevel"/>
    <w:tmpl w:val="92E02856"/>
    <w:lvl w:ilvl="0" w:tplc="6E1EE06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2">
    <w:nsid w:val="35495F39"/>
    <w:multiLevelType w:val="hybridMultilevel"/>
    <w:tmpl w:val="8F5053D0"/>
    <w:lvl w:ilvl="0" w:tplc="6ACEC736">
      <w:start w:val="1"/>
      <w:numFmt w:val="lowerLetter"/>
      <w:lvlText w:val="%1)"/>
      <w:lvlJc w:val="left"/>
      <w:pPr>
        <w:tabs>
          <w:tab w:val="num" w:pos="360"/>
        </w:tabs>
        <w:ind w:left="36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3">
    <w:nsid w:val="359E271B"/>
    <w:multiLevelType w:val="hybridMultilevel"/>
    <w:tmpl w:val="BF48CBB0"/>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84">
    <w:nsid w:val="36B4673F"/>
    <w:multiLevelType w:val="hybridMultilevel"/>
    <w:tmpl w:val="52A4ADDE"/>
    <w:lvl w:ilvl="0" w:tplc="C108014E">
      <w:start w:val="1"/>
      <w:numFmt w:val="bullet"/>
      <w:lvlText w:val=""/>
      <w:lvlJc w:val="left"/>
      <w:pPr>
        <w:tabs>
          <w:tab w:val="num" w:pos="360"/>
        </w:tabs>
        <w:ind w:left="360" w:hanging="360"/>
      </w:pPr>
      <w:rPr>
        <w:rFonts w:ascii="Symbol" w:hAnsi="Symbol" w:hint="default"/>
        <w:color w:val="auto"/>
      </w:rPr>
    </w:lvl>
    <w:lvl w:ilvl="1" w:tplc="871EF456" w:tentative="1">
      <w:start w:val="1"/>
      <w:numFmt w:val="bullet"/>
      <w:lvlText w:val="o"/>
      <w:lvlJc w:val="left"/>
      <w:pPr>
        <w:tabs>
          <w:tab w:val="num" w:pos="1440"/>
        </w:tabs>
        <w:ind w:left="1440" w:hanging="360"/>
      </w:pPr>
      <w:rPr>
        <w:rFonts w:ascii="Courier New" w:hAnsi="Courier New" w:cs="Courier New" w:hint="default"/>
      </w:rPr>
    </w:lvl>
    <w:lvl w:ilvl="2" w:tplc="0B10BEB6" w:tentative="1">
      <w:start w:val="1"/>
      <w:numFmt w:val="bullet"/>
      <w:lvlText w:val=""/>
      <w:lvlJc w:val="left"/>
      <w:pPr>
        <w:tabs>
          <w:tab w:val="num" w:pos="2160"/>
        </w:tabs>
        <w:ind w:left="2160" w:hanging="360"/>
      </w:pPr>
      <w:rPr>
        <w:rFonts w:ascii="Wingdings" w:hAnsi="Wingdings" w:hint="default"/>
      </w:rPr>
    </w:lvl>
    <w:lvl w:ilvl="3" w:tplc="D7184556" w:tentative="1">
      <w:start w:val="1"/>
      <w:numFmt w:val="bullet"/>
      <w:lvlText w:val=""/>
      <w:lvlJc w:val="left"/>
      <w:pPr>
        <w:tabs>
          <w:tab w:val="num" w:pos="2880"/>
        </w:tabs>
        <w:ind w:left="2880" w:hanging="360"/>
      </w:pPr>
      <w:rPr>
        <w:rFonts w:ascii="Symbol" w:hAnsi="Symbol" w:hint="default"/>
      </w:rPr>
    </w:lvl>
    <w:lvl w:ilvl="4" w:tplc="7472D9EA" w:tentative="1">
      <w:start w:val="1"/>
      <w:numFmt w:val="bullet"/>
      <w:lvlText w:val="o"/>
      <w:lvlJc w:val="left"/>
      <w:pPr>
        <w:tabs>
          <w:tab w:val="num" w:pos="3600"/>
        </w:tabs>
        <w:ind w:left="3600" w:hanging="360"/>
      </w:pPr>
      <w:rPr>
        <w:rFonts w:ascii="Courier New" w:hAnsi="Courier New" w:cs="Courier New" w:hint="default"/>
      </w:rPr>
    </w:lvl>
    <w:lvl w:ilvl="5" w:tplc="87CC0B9C" w:tentative="1">
      <w:start w:val="1"/>
      <w:numFmt w:val="bullet"/>
      <w:lvlText w:val=""/>
      <w:lvlJc w:val="left"/>
      <w:pPr>
        <w:tabs>
          <w:tab w:val="num" w:pos="4320"/>
        </w:tabs>
        <w:ind w:left="4320" w:hanging="360"/>
      </w:pPr>
      <w:rPr>
        <w:rFonts w:ascii="Wingdings" w:hAnsi="Wingdings" w:hint="default"/>
      </w:rPr>
    </w:lvl>
    <w:lvl w:ilvl="6" w:tplc="A7084EA6" w:tentative="1">
      <w:start w:val="1"/>
      <w:numFmt w:val="bullet"/>
      <w:lvlText w:val=""/>
      <w:lvlJc w:val="left"/>
      <w:pPr>
        <w:tabs>
          <w:tab w:val="num" w:pos="5040"/>
        </w:tabs>
        <w:ind w:left="5040" w:hanging="360"/>
      </w:pPr>
      <w:rPr>
        <w:rFonts w:ascii="Symbol" w:hAnsi="Symbol" w:hint="default"/>
      </w:rPr>
    </w:lvl>
    <w:lvl w:ilvl="7" w:tplc="A1B8ACF2" w:tentative="1">
      <w:start w:val="1"/>
      <w:numFmt w:val="bullet"/>
      <w:lvlText w:val="o"/>
      <w:lvlJc w:val="left"/>
      <w:pPr>
        <w:tabs>
          <w:tab w:val="num" w:pos="5760"/>
        </w:tabs>
        <w:ind w:left="5760" w:hanging="360"/>
      </w:pPr>
      <w:rPr>
        <w:rFonts w:ascii="Courier New" w:hAnsi="Courier New" w:cs="Courier New" w:hint="default"/>
      </w:rPr>
    </w:lvl>
    <w:lvl w:ilvl="8" w:tplc="411AD758" w:tentative="1">
      <w:start w:val="1"/>
      <w:numFmt w:val="bullet"/>
      <w:lvlText w:val=""/>
      <w:lvlJc w:val="left"/>
      <w:pPr>
        <w:tabs>
          <w:tab w:val="num" w:pos="6480"/>
        </w:tabs>
        <w:ind w:left="6480" w:hanging="360"/>
      </w:pPr>
      <w:rPr>
        <w:rFonts w:ascii="Wingdings" w:hAnsi="Wingdings" w:hint="default"/>
      </w:rPr>
    </w:lvl>
  </w:abstractNum>
  <w:abstractNum w:abstractNumId="85">
    <w:nsid w:val="37A45C3E"/>
    <w:multiLevelType w:val="hybridMultilevel"/>
    <w:tmpl w:val="0DF27EE4"/>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6">
    <w:nsid w:val="37F3267D"/>
    <w:multiLevelType w:val="hybridMultilevel"/>
    <w:tmpl w:val="6CE4C78A"/>
    <w:lvl w:ilvl="0" w:tplc="EC6EDFF2">
      <w:start w:val="1"/>
      <w:numFmt w:val="bullet"/>
      <w:lvlText w:val=""/>
      <w:lvlJc w:val="left"/>
      <w:pPr>
        <w:tabs>
          <w:tab w:val="num" w:pos="360"/>
        </w:tabs>
        <w:ind w:left="360" w:hanging="360"/>
      </w:pPr>
      <w:rPr>
        <w:rFonts w:ascii="Symbol" w:hAnsi="Symbol" w:hint="default"/>
        <w:color w:val="auto"/>
      </w:rPr>
    </w:lvl>
    <w:lvl w:ilvl="1" w:tplc="C902F6A4" w:tentative="1">
      <w:start w:val="1"/>
      <w:numFmt w:val="bullet"/>
      <w:lvlText w:val="o"/>
      <w:lvlJc w:val="left"/>
      <w:pPr>
        <w:tabs>
          <w:tab w:val="num" w:pos="1440"/>
        </w:tabs>
        <w:ind w:left="1440" w:hanging="360"/>
      </w:pPr>
      <w:rPr>
        <w:rFonts w:ascii="Courier New" w:hAnsi="Courier New" w:cs="Courier New" w:hint="default"/>
      </w:rPr>
    </w:lvl>
    <w:lvl w:ilvl="2" w:tplc="B6AA1146" w:tentative="1">
      <w:start w:val="1"/>
      <w:numFmt w:val="bullet"/>
      <w:lvlText w:val=""/>
      <w:lvlJc w:val="left"/>
      <w:pPr>
        <w:tabs>
          <w:tab w:val="num" w:pos="2160"/>
        </w:tabs>
        <w:ind w:left="2160" w:hanging="360"/>
      </w:pPr>
      <w:rPr>
        <w:rFonts w:ascii="Wingdings" w:hAnsi="Wingdings" w:hint="default"/>
      </w:rPr>
    </w:lvl>
    <w:lvl w:ilvl="3" w:tplc="0B285D16" w:tentative="1">
      <w:start w:val="1"/>
      <w:numFmt w:val="bullet"/>
      <w:lvlText w:val=""/>
      <w:lvlJc w:val="left"/>
      <w:pPr>
        <w:tabs>
          <w:tab w:val="num" w:pos="2880"/>
        </w:tabs>
        <w:ind w:left="2880" w:hanging="360"/>
      </w:pPr>
      <w:rPr>
        <w:rFonts w:ascii="Symbol" w:hAnsi="Symbol" w:hint="default"/>
      </w:rPr>
    </w:lvl>
    <w:lvl w:ilvl="4" w:tplc="8688B07E" w:tentative="1">
      <w:start w:val="1"/>
      <w:numFmt w:val="bullet"/>
      <w:lvlText w:val="o"/>
      <w:lvlJc w:val="left"/>
      <w:pPr>
        <w:tabs>
          <w:tab w:val="num" w:pos="3600"/>
        </w:tabs>
        <w:ind w:left="3600" w:hanging="360"/>
      </w:pPr>
      <w:rPr>
        <w:rFonts w:ascii="Courier New" w:hAnsi="Courier New" w:cs="Courier New" w:hint="default"/>
      </w:rPr>
    </w:lvl>
    <w:lvl w:ilvl="5" w:tplc="3E408220" w:tentative="1">
      <w:start w:val="1"/>
      <w:numFmt w:val="bullet"/>
      <w:lvlText w:val=""/>
      <w:lvlJc w:val="left"/>
      <w:pPr>
        <w:tabs>
          <w:tab w:val="num" w:pos="4320"/>
        </w:tabs>
        <w:ind w:left="4320" w:hanging="360"/>
      </w:pPr>
      <w:rPr>
        <w:rFonts w:ascii="Wingdings" w:hAnsi="Wingdings" w:hint="default"/>
      </w:rPr>
    </w:lvl>
    <w:lvl w:ilvl="6" w:tplc="9C40ABCA" w:tentative="1">
      <w:start w:val="1"/>
      <w:numFmt w:val="bullet"/>
      <w:lvlText w:val=""/>
      <w:lvlJc w:val="left"/>
      <w:pPr>
        <w:tabs>
          <w:tab w:val="num" w:pos="5040"/>
        </w:tabs>
        <w:ind w:left="5040" w:hanging="360"/>
      </w:pPr>
      <w:rPr>
        <w:rFonts w:ascii="Symbol" w:hAnsi="Symbol" w:hint="default"/>
      </w:rPr>
    </w:lvl>
    <w:lvl w:ilvl="7" w:tplc="F516D38E" w:tentative="1">
      <w:start w:val="1"/>
      <w:numFmt w:val="bullet"/>
      <w:lvlText w:val="o"/>
      <w:lvlJc w:val="left"/>
      <w:pPr>
        <w:tabs>
          <w:tab w:val="num" w:pos="5760"/>
        </w:tabs>
        <w:ind w:left="5760" w:hanging="360"/>
      </w:pPr>
      <w:rPr>
        <w:rFonts w:ascii="Courier New" w:hAnsi="Courier New" w:cs="Courier New" w:hint="default"/>
      </w:rPr>
    </w:lvl>
    <w:lvl w:ilvl="8" w:tplc="9C5E5018" w:tentative="1">
      <w:start w:val="1"/>
      <w:numFmt w:val="bullet"/>
      <w:lvlText w:val=""/>
      <w:lvlJc w:val="left"/>
      <w:pPr>
        <w:tabs>
          <w:tab w:val="num" w:pos="6480"/>
        </w:tabs>
        <w:ind w:left="6480" w:hanging="360"/>
      </w:pPr>
      <w:rPr>
        <w:rFonts w:ascii="Wingdings" w:hAnsi="Wingdings" w:hint="default"/>
      </w:rPr>
    </w:lvl>
  </w:abstractNum>
  <w:abstractNum w:abstractNumId="87">
    <w:nsid w:val="38030EB9"/>
    <w:multiLevelType w:val="hybridMultilevel"/>
    <w:tmpl w:val="0A9A1E5C"/>
    <w:lvl w:ilvl="0" w:tplc="6A800F6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8">
    <w:nsid w:val="380562EA"/>
    <w:multiLevelType w:val="hybridMultilevel"/>
    <w:tmpl w:val="0B344402"/>
    <w:lvl w:ilvl="0" w:tplc="B1C20414">
      <w:start w:val="4"/>
      <w:numFmt w:val="bullet"/>
      <w:lvlText w:val="-"/>
      <w:lvlJc w:val="left"/>
      <w:pPr>
        <w:tabs>
          <w:tab w:val="num" w:pos="360"/>
        </w:tabs>
        <w:ind w:left="360" w:hanging="360"/>
      </w:pPr>
      <w:rPr>
        <w:rFonts w:ascii="Arial" w:eastAsia="Times New Roman" w:hAnsi="Arial" w:hint="default"/>
      </w:rPr>
    </w:lvl>
    <w:lvl w:ilvl="1" w:tplc="F32ED2EE" w:tentative="1">
      <w:start w:val="1"/>
      <w:numFmt w:val="bullet"/>
      <w:lvlText w:val="o"/>
      <w:lvlJc w:val="left"/>
      <w:pPr>
        <w:tabs>
          <w:tab w:val="num" w:pos="1440"/>
        </w:tabs>
        <w:ind w:left="1440" w:hanging="360"/>
      </w:pPr>
      <w:rPr>
        <w:rFonts w:ascii="Courier New" w:hAnsi="Courier New" w:cs="Courier New" w:hint="default"/>
      </w:rPr>
    </w:lvl>
    <w:lvl w:ilvl="2" w:tplc="9CD2B628" w:tentative="1">
      <w:start w:val="1"/>
      <w:numFmt w:val="bullet"/>
      <w:lvlText w:val=""/>
      <w:lvlJc w:val="left"/>
      <w:pPr>
        <w:tabs>
          <w:tab w:val="num" w:pos="2160"/>
        </w:tabs>
        <w:ind w:left="2160" w:hanging="360"/>
      </w:pPr>
      <w:rPr>
        <w:rFonts w:ascii="Wingdings" w:hAnsi="Wingdings" w:hint="default"/>
      </w:rPr>
    </w:lvl>
    <w:lvl w:ilvl="3" w:tplc="9524184A" w:tentative="1">
      <w:start w:val="1"/>
      <w:numFmt w:val="bullet"/>
      <w:lvlText w:val=""/>
      <w:lvlJc w:val="left"/>
      <w:pPr>
        <w:tabs>
          <w:tab w:val="num" w:pos="2880"/>
        </w:tabs>
        <w:ind w:left="2880" w:hanging="360"/>
      </w:pPr>
      <w:rPr>
        <w:rFonts w:ascii="Symbol" w:hAnsi="Symbol" w:hint="default"/>
      </w:rPr>
    </w:lvl>
    <w:lvl w:ilvl="4" w:tplc="4976B3D0" w:tentative="1">
      <w:start w:val="1"/>
      <w:numFmt w:val="bullet"/>
      <w:lvlText w:val="o"/>
      <w:lvlJc w:val="left"/>
      <w:pPr>
        <w:tabs>
          <w:tab w:val="num" w:pos="3600"/>
        </w:tabs>
        <w:ind w:left="3600" w:hanging="360"/>
      </w:pPr>
      <w:rPr>
        <w:rFonts w:ascii="Courier New" w:hAnsi="Courier New" w:cs="Courier New" w:hint="default"/>
      </w:rPr>
    </w:lvl>
    <w:lvl w:ilvl="5" w:tplc="BD40FADA" w:tentative="1">
      <w:start w:val="1"/>
      <w:numFmt w:val="bullet"/>
      <w:lvlText w:val=""/>
      <w:lvlJc w:val="left"/>
      <w:pPr>
        <w:tabs>
          <w:tab w:val="num" w:pos="4320"/>
        </w:tabs>
        <w:ind w:left="4320" w:hanging="360"/>
      </w:pPr>
      <w:rPr>
        <w:rFonts w:ascii="Wingdings" w:hAnsi="Wingdings" w:hint="default"/>
      </w:rPr>
    </w:lvl>
    <w:lvl w:ilvl="6" w:tplc="28BC3476" w:tentative="1">
      <w:start w:val="1"/>
      <w:numFmt w:val="bullet"/>
      <w:lvlText w:val=""/>
      <w:lvlJc w:val="left"/>
      <w:pPr>
        <w:tabs>
          <w:tab w:val="num" w:pos="5040"/>
        </w:tabs>
        <w:ind w:left="5040" w:hanging="360"/>
      </w:pPr>
      <w:rPr>
        <w:rFonts w:ascii="Symbol" w:hAnsi="Symbol" w:hint="default"/>
      </w:rPr>
    </w:lvl>
    <w:lvl w:ilvl="7" w:tplc="053AD0D8" w:tentative="1">
      <w:start w:val="1"/>
      <w:numFmt w:val="bullet"/>
      <w:lvlText w:val="o"/>
      <w:lvlJc w:val="left"/>
      <w:pPr>
        <w:tabs>
          <w:tab w:val="num" w:pos="5760"/>
        </w:tabs>
        <w:ind w:left="5760" w:hanging="360"/>
      </w:pPr>
      <w:rPr>
        <w:rFonts w:ascii="Courier New" w:hAnsi="Courier New" w:cs="Courier New" w:hint="default"/>
      </w:rPr>
    </w:lvl>
    <w:lvl w:ilvl="8" w:tplc="9DD80C28" w:tentative="1">
      <w:start w:val="1"/>
      <w:numFmt w:val="bullet"/>
      <w:lvlText w:val=""/>
      <w:lvlJc w:val="left"/>
      <w:pPr>
        <w:tabs>
          <w:tab w:val="num" w:pos="6480"/>
        </w:tabs>
        <w:ind w:left="6480" w:hanging="360"/>
      </w:pPr>
      <w:rPr>
        <w:rFonts w:ascii="Wingdings" w:hAnsi="Wingdings" w:hint="default"/>
      </w:rPr>
    </w:lvl>
  </w:abstractNum>
  <w:abstractNum w:abstractNumId="89">
    <w:nsid w:val="39C92631"/>
    <w:multiLevelType w:val="hybridMultilevel"/>
    <w:tmpl w:val="AFDE7B68"/>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90">
    <w:nsid w:val="39F11718"/>
    <w:multiLevelType w:val="hybridMultilevel"/>
    <w:tmpl w:val="2E42107A"/>
    <w:lvl w:ilvl="0" w:tplc="04100001">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91">
    <w:nsid w:val="39FE7C16"/>
    <w:multiLevelType w:val="hybridMultilevel"/>
    <w:tmpl w:val="36D61786"/>
    <w:lvl w:ilvl="0" w:tplc="FF761B3C">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2">
    <w:nsid w:val="3A022AC7"/>
    <w:multiLevelType w:val="hybridMultilevel"/>
    <w:tmpl w:val="78AA6F9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3">
    <w:nsid w:val="3AC14A78"/>
    <w:multiLevelType w:val="hybridMultilevel"/>
    <w:tmpl w:val="283834CE"/>
    <w:lvl w:ilvl="0" w:tplc="6A800F68">
      <w:start w:val="4"/>
      <w:numFmt w:val="bullet"/>
      <w:lvlText w:val="-"/>
      <w:lvlJc w:val="left"/>
      <w:pPr>
        <w:tabs>
          <w:tab w:val="num" w:pos="360"/>
        </w:tabs>
        <w:ind w:left="360" w:hanging="360"/>
      </w:pPr>
      <w:rPr>
        <w:rFonts w:ascii="Arial" w:eastAsia="Times New Roman" w:hAnsi="Aria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94">
    <w:nsid w:val="3BA43847"/>
    <w:multiLevelType w:val="hybridMultilevel"/>
    <w:tmpl w:val="64521874"/>
    <w:lvl w:ilvl="0" w:tplc="D2F80F88">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5">
    <w:nsid w:val="3C3279FE"/>
    <w:multiLevelType w:val="hybridMultilevel"/>
    <w:tmpl w:val="AC105B38"/>
    <w:lvl w:ilvl="0" w:tplc="04100001">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6">
    <w:nsid w:val="3C8868FA"/>
    <w:multiLevelType w:val="hybridMultilevel"/>
    <w:tmpl w:val="14A8D8BC"/>
    <w:lvl w:ilvl="0" w:tplc="FFFFFFFF">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7">
    <w:nsid w:val="3CE96D5C"/>
    <w:multiLevelType w:val="hybridMultilevel"/>
    <w:tmpl w:val="2B2A489A"/>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8">
    <w:nsid w:val="3D0075CC"/>
    <w:multiLevelType w:val="hybridMultilevel"/>
    <w:tmpl w:val="AA9A664C"/>
    <w:lvl w:ilvl="0" w:tplc="35567A80">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9">
    <w:nsid w:val="3E0E6AF6"/>
    <w:multiLevelType w:val="hybridMultilevel"/>
    <w:tmpl w:val="7E6C68E2"/>
    <w:lvl w:ilvl="0" w:tplc="5B4CD34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0">
    <w:nsid w:val="3F415672"/>
    <w:multiLevelType w:val="hybridMultilevel"/>
    <w:tmpl w:val="490CC184"/>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1">
    <w:nsid w:val="40456740"/>
    <w:multiLevelType w:val="hybridMultilevel"/>
    <w:tmpl w:val="13C8316C"/>
    <w:lvl w:ilvl="0" w:tplc="D2F80F8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start w:val="1"/>
      <w:numFmt w:val="bullet"/>
      <w:lvlText w:val=""/>
      <w:lvlJc w:val="left"/>
      <w:pPr>
        <w:tabs>
          <w:tab w:val="num" w:pos="2520"/>
        </w:tabs>
        <w:ind w:left="2520" w:hanging="360"/>
      </w:pPr>
      <w:rPr>
        <w:rFonts w:ascii="Symbol" w:hAnsi="Symbol"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02">
    <w:nsid w:val="40C21547"/>
    <w:multiLevelType w:val="hybridMultilevel"/>
    <w:tmpl w:val="E02A304A"/>
    <w:lvl w:ilvl="0" w:tplc="04100005">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03">
    <w:nsid w:val="413F3F9F"/>
    <w:multiLevelType w:val="hybridMultilevel"/>
    <w:tmpl w:val="E8300336"/>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04">
    <w:nsid w:val="41B50629"/>
    <w:multiLevelType w:val="hybridMultilevel"/>
    <w:tmpl w:val="0DE2FB5E"/>
    <w:lvl w:ilvl="0" w:tplc="04100001">
      <w:start w:val="1"/>
      <w:numFmt w:val="decimal"/>
      <w:lvlText w:val="%1."/>
      <w:lvlJc w:val="left"/>
      <w:pPr>
        <w:tabs>
          <w:tab w:val="num" w:pos="720"/>
        </w:tabs>
        <w:ind w:left="720" w:hanging="360"/>
      </w:p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05">
    <w:nsid w:val="424E5F86"/>
    <w:multiLevelType w:val="hybridMultilevel"/>
    <w:tmpl w:val="9EC2F6A0"/>
    <w:lvl w:ilvl="0" w:tplc="87B8241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06">
    <w:nsid w:val="42AB5CB1"/>
    <w:multiLevelType w:val="hybridMultilevel"/>
    <w:tmpl w:val="91F62314"/>
    <w:lvl w:ilvl="0" w:tplc="04100005">
      <w:start w:val="1"/>
      <w:numFmt w:val="bullet"/>
      <w:lvlText w:val="-"/>
      <w:lvlJc w:val="left"/>
      <w:pPr>
        <w:tabs>
          <w:tab w:val="num" w:pos="0"/>
        </w:tabs>
        <w:ind w:left="283" w:hanging="283"/>
      </w:pPr>
      <w:rPr>
        <w:rFonts w:ascii="Century Gothic" w:hAnsi="Century Gothic" w:hint="default"/>
      </w:rPr>
    </w:lvl>
    <w:lvl w:ilvl="1" w:tplc="04100003">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7">
    <w:nsid w:val="431D6A93"/>
    <w:multiLevelType w:val="hybridMultilevel"/>
    <w:tmpl w:val="3AE017A0"/>
    <w:lvl w:ilvl="0" w:tplc="FFFFFFFF">
      <w:start w:val="1"/>
      <w:numFmt w:val="decimal"/>
      <w:lvlText w:val="%1."/>
      <w:lvlJc w:val="left"/>
      <w:pPr>
        <w:tabs>
          <w:tab w:val="num" w:pos="786"/>
        </w:tabs>
        <w:ind w:left="786" w:hanging="360"/>
      </w:pPr>
    </w:lvl>
    <w:lvl w:ilvl="1" w:tplc="6A800F68">
      <w:start w:val="1"/>
      <w:numFmt w:val="bullet"/>
      <w:lvlText w:val=""/>
      <w:lvlJc w:val="left"/>
      <w:pPr>
        <w:tabs>
          <w:tab w:val="num" w:pos="1506"/>
        </w:tabs>
        <w:ind w:left="1506" w:hanging="360"/>
      </w:pPr>
      <w:rPr>
        <w:rFonts w:ascii="Symbol" w:hAnsi="Symbol" w:hint="default"/>
        <w:color w:val="auto"/>
      </w:rPr>
    </w:lvl>
    <w:lvl w:ilvl="2" w:tplc="04100005" w:tentative="1">
      <w:start w:val="1"/>
      <w:numFmt w:val="lowerRoman"/>
      <w:lvlText w:val="%3."/>
      <w:lvlJc w:val="right"/>
      <w:pPr>
        <w:tabs>
          <w:tab w:val="num" w:pos="2226"/>
        </w:tabs>
        <w:ind w:left="2226" w:hanging="180"/>
      </w:pPr>
    </w:lvl>
    <w:lvl w:ilvl="3" w:tplc="04100001" w:tentative="1">
      <w:start w:val="1"/>
      <w:numFmt w:val="decimal"/>
      <w:lvlText w:val="%4."/>
      <w:lvlJc w:val="left"/>
      <w:pPr>
        <w:tabs>
          <w:tab w:val="num" w:pos="2946"/>
        </w:tabs>
        <w:ind w:left="2946" w:hanging="360"/>
      </w:pPr>
    </w:lvl>
    <w:lvl w:ilvl="4" w:tplc="04100003" w:tentative="1">
      <w:start w:val="1"/>
      <w:numFmt w:val="lowerLetter"/>
      <w:lvlText w:val="%5."/>
      <w:lvlJc w:val="left"/>
      <w:pPr>
        <w:tabs>
          <w:tab w:val="num" w:pos="3666"/>
        </w:tabs>
        <w:ind w:left="3666" w:hanging="360"/>
      </w:pPr>
    </w:lvl>
    <w:lvl w:ilvl="5" w:tplc="04100005" w:tentative="1">
      <w:start w:val="1"/>
      <w:numFmt w:val="lowerRoman"/>
      <w:lvlText w:val="%6."/>
      <w:lvlJc w:val="right"/>
      <w:pPr>
        <w:tabs>
          <w:tab w:val="num" w:pos="4386"/>
        </w:tabs>
        <w:ind w:left="4386" w:hanging="180"/>
      </w:pPr>
    </w:lvl>
    <w:lvl w:ilvl="6" w:tplc="04100001" w:tentative="1">
      <w:start w:val="1"/>
      <w:numFmt w:val="decimal"/>
      <w:lvlText w:val="%7."/>
      <w:lvlJc w:val="left"/>
      <w:pPr>
        <w:tabs>
          <w:tab w:val="num" w:pos="5106"/>
        </w:tabs>
        <w:ind w:left="5106" w:hanging="360"/>
      </w:pPr>
    </w:lvl>
    <w:lvl w:ilvl="7" w:tplc="04100003" w:tentative="1">
      <w:start w:val="1"/>
      <w:numFmt w:val="lowerLetter"/>
      <w:lvlText w:val="%8."/>
      <w:lvlJc w:val="left"/>
      <w:pPr>
        <w:tabs>
          <w:tab w:val="num" w:pos="5826"/>
        </w:tabs>
        <w:ind w:left="5826" w:hanging="360"/>
      </w:pPr>
    </w:lvl>
    <w:lvl w:ilvl="8" w:tplc="04100005" w:tentative="1">
      <w:start w:val="1"/>
      <w:numFmt w:val="lowerRoman"/>
      <w:lvlText w:val="%9."/>
      <w:lvlJc w:val="right"/>
      <w:pPr>
        <w:tabs>
          <w:tab w:val="num" w:pos="6546"/>
        </w:tabs>
        <w:ind w:left="6546" w:hanging="180"/>
      </w:pPr>
    </w:lvl>
  </w:abstractNum>
  <w:abstractNum w:abstractNumId="108">
    <w:nsid w:val="434861D1"/>
    <w:multiLevelType w:val="hybridMultilevel"/>
    <w:tmpl w:val="AFC824A8"/>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09">
    <w:nsid w:val="43C17C44"/>
    <w:multiLevelType w:val="hybridMultilevel"/>
    <w:tmpl w:val="1F08EBFE"/>
    <w:lvl w:ilvl="0" w:tplc="0410000F">
      <w:start w:val="1"/>
      <w:numFmt w:val="lowerLetter"/>
      <w:lvlText w:val="%1)"/>
      <w:lvlJc w:val="left"/>
      <w:pPr>
        <w:tabs>
          <w:tab w:val="num" w:pos="870"/>
        </w:tabs>
        <w:ind w:left="870" w:hanging="360"/>
      </w:pPr>
      <w:rPr>
        <w:rFonts w:hint="default"/>
        <w:b w:val="0"/>
        <w:i w:val="0"/>
      </w:rPr>
    </w:lvl>
    <w:lvl w:ilvl="1" w:tplc="04100019" w:tentative="1">
      <w:start w:val="1"/>
      <w:numFmt w:val="lowerLetter"/>
      <w:lvlText w:val="%2."/>
      <w:lvlJc w:val="left"/>
      <w:pPr>
        <w:tabs>
          <w:tab w:val="num" w:pos="1950"/>
        </w:tabs>
        <w:ind w:left="1950" w:hanging="360"/>
      </w:pPr>
    </w:lvl>
    <w:lvl w:ilvl="2" w:tplc="0410001B" w:tentative="1">
      <w:start w:val="1"/>
      <w:numFmt w:val="lowerRoman"/>
      <w:lvlText w:val="%3."/>
      <w:lvlJc w:val="right"/>
      <w:pPr>
        <w:tabs>
          <w:tab w:val="num" w:pos="2670"/>
        </w:tabs>
        <w:ind w:left="2670" w:hanging="180"/>
      </w:pPr>
    </w:lvl>
    <w:lvl w:ilvl="3" w:tplc="0410000F" w:tentative="1">
      <w:start w:val="1"/>
      <w:numFmt w:val="decimal"/>
      <w:lvlText w:val="%4."/>
      <w:lvlJc w:val="left"/>
      <w:pPr>
        <w:tabs>
          <w:tab w:val="num" w:pos="3390"/>
        </w:tabs>
        <w:ind w:left="3390" w:hanging="360"/>
      </w:pPr>
    </w:lvl>
    <w:lvl w:ilvl="4" w:tplc="04100019" w:tentative="1">
      <w:start w:val="1"/>
      <w:numFmt w:val="lowerLetter"/>
      <w:lvlText w:val="%5."/>
      <w:lvlJc w:val="left"/>
      <w:pPr>
        <w:tabs>
          <w:tab w:val="num" w:pos="4110"/>
        </w:tabs>
        <w:ind w:left="4110" w:hanging="360"/>
      </w:pPr>
    </w:lvl>
    <w:lvl w:ilvl="5" w:tplc="0410001B" w:tentative="1">
      <w:start w:val="1"/>
      <w:numFmt w:val="lowerRoman"/>
      <w:lvlText w:val="%6."/>
      <w:lvlJc w:val="right"/>
      <w:pPr>
        <w:tabs>
          <w:tab w:val="num" w:pos="4830"/>
        </w:tabs>
        <w:ind w:left="4830" w:hanging="180"/>
      </w:pPr>
    </w:lvl>
    <w:lvl w:ilvl="6" w:tplc="0410000F" w:tentative="1">
      <w:start w:val="1"/>
      <w:numFmt w:val="decimal"/>
      <w:lvlText w:val="%7."/>
      <w:lvlJc w:val="left"/>
      <w:pPr>
        <w:tabs>
          <w:tab w:val="num" w:pos="5550"/>
        </w:tabs>
        <w:ind w:left="5550" w:hanging="360"/>
      </w:pPr>
    </w:lvl>
    <w:lvl w:ilvl="7" w:tplc="04100019" w:tentative="1">
      <w:start w:val="1"/>
      <w:numFmt w:val="lowerLetter"/>
      <w:lvlText w:val="%8."/>
      <w:lvlJc w:val="left"/>
      <w:pPr>
        <w:tabs>
          <w:tab w:val="num" w:pos="6270"/>
        </w:tabs>
        <w:ind w:left="6270" w:hanging="360"/>
      </w:pPr>
    </w:lvl>
    <w:lvl w:ilvl="8" w:tplc="0410001B" w:tentative="1">
      <w:start w:val="1"/>
      <w:numFmt w:val="lowerRoman"/>
      <w:lvlText w:val="%9."/>
      <w:lvlJc w:val="right"/>
      <w:pPr>
        <w:tabs>
          <w:tab w:val="num" w:pos="6990"/>
        </w:tabs>
        <w:ind w:left="6990" w:hanging="180"/>
      </w:pPr>
    </w:lvl>
  </w:abstractNum>
  <w:abstractNum w:abstractNumId="110">
    <w:nsid w:val="4584251C"/>
    <w:multiLevelType w:val="hybridMultilevel"/>
    <w:tmpl w:val="ACAAA212"/>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1">
    <w:nsid w:val="45976F00"/>
    <w:multiLevelType w:val="hybridMultilevel"/>
    <w:tmpl w:val="38E88ED4"/>
    <w:lvl w:ilvl="0" w:tplc="D2F80F88">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2">
    <w:nsid w:val="45D40743"/>
    <w:multiLevelType w:val="hybridMultilevel"/>
    <w:tmpl w:val="6796837E"/>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3">
    <w:nsid w:val="45E23799"/>
    <w:multiLevelType w:val="hybridMultilevel"/>
    <w:tmpl w:val="2CD676B6"/>
    <w:lvl w:ilvl="0" w:tplc="FF761B3C">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4">
    <w:nsid w:val="48105035"/>
    <w:multiLevelType w:val="hybridMultilevel"/>
    <w:tmpl w:val="9B800CDA"/>
    <w:lvl w:ilvl="0" w:tplc="7862D74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5">
    <w:nsid w:val="485D604E"/>
    <w:multiLevelType w:val="hybridMultilevel"/>
    <w:tmpl w:val="95FAFC5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6">
    <w:nsid w:val="48CF641D"/>
    <w:multiLevelType w:val="hybridMultilevel"/>
    <w:tmpl w:val="FADA1654"/>
    <w:lvl w:ilvl="0" w:tplc="B024D352">
      <w:start w:val="2"/>
      <w:numFmt w:val="bullet"/>
      <w:lvlText w:val="-"/>
      <w:lvlJc w:val="left"/>
      <w:pPr>
        <w:tabs>
          <w:tab w:val="num" w:pos="1800"/>
        </w:tabs>
        <w:ind w:left="1800" w:hanging="360"/>
      </w:pPr>
      <w:rPr>
        <w:rFonts w:ascii="Times New Roman" w:eastAsia="Times New Roman" w:hAnsi="Times New Roman" w:cs="Times New Roman" w:hint="default"/>
      </w:rPr>
    </w:lvl>
    <w:lvl w:ilvl="1" w:tplc="79DE95C0" w:tentative="1">
      <w:start w:val="1"/>
      <w:numFmt w:val="bullet"/>
      <w:lvlText w:val="o"/>
      <w:lvlJc w:val="left"/>
      <w:pPr>
        <w:tabs>
          <w:tab w:val="num" w:pos="2520"/>
        </w:tabs>
        <w:ind w:left="2520" w:hanging="360"/>
      </w:pPr>
      <w:rPr>
        <w:rFonts w:ascii="Courier New" w:hAnsi="Courier New" w:cs="Courier New" w:hint="default"/>
      </w:rPr>
    </w:lvl>
    <w:lvl w:ilvl="2" w:tplc="5374E700" w:tentative="1">
      <w:start w:val="1"/>
      <w:numFmt w:val="bullet"/>
      <w:lvlText w:val=""/>
      <w:lvlJc w:val="left"/>
      <w:pPr>
        <w:tabs>
          <w:tab w:val="num" w:pos="3240"/>
        </w:tabs>
        <w:ind w:left="3240" w:hanging="360"/>
      </w:pPr>
      <w:rPr>
        <w:rFonts w:ascii="Wingdings" w:hAnsi="Wingdings" w:hint="default"/>
      </w:rPr>
    </w:lvl>
    <w:lvl w:ilvl="3" w:tplc="80025084" w:tentative="1">
      <w:start w:val="1"/>
      <w:numFmt w:val="bullet"/>
      <w:lvlText w:val=""/>
      <w:lvlJc w:val="left"/>
      <w:pPr>
        <w:tabs>
          <w:tab w:val="num" w:pos="3960"/>
        </w:tabs>
        <w:ind w:left="3960" w:hanging="360"/>
      </w:pPr>
      <w:rPr>
        <w:rFonts w:ascii="Symbol" w:hAnsi="Symbol" w:hint="default"/>
      </w:rPr>
    </w:lvl>
    <w:lvl w:ilvl="4" w:tplc="45A07FC6" w:tentative="1">
      <w:start w:val="1"/>
      <w:numFmt w:val="bullet"/>
      <w:lvlText w:val="o"/>
      <w:lvlJc w:val="left"/>
      <w:pPr>
        <w:tabs>
          <w:tab w:val="num" w:pos="4680"/>
        </w:tabs>
        <w:ind w:left="4680" w:hanging="360"/>
      </w:pPr>
      <w:rPr>
        <w:rFonts w:ascii="Courier New" w:hAnsi="Courier New" w:cs="Courier New" w:hint="default"/>
      </w:rPr>
    </w:lvl>
    <w:lvl w:ilvl="5" w:tplc="313AF18C" w:tentative="1">
      <w:start w:val="1"/>
      <w:numFmt w:val="bullet"/>
      <w:lvlText w:val=""/>
      <w:lvlJc w:val="left"/>
      <w:pPr>
        <w:tabs>
          <w:tab w:val="num" w:pos="5400"/>
        </w:tabs>
        <w:ind w:left="5400" w:hanging="360"/>
      </w:pPr>
      <w:rPr>
        <w:rFonts w:ascii="Wingdings" w:hAnsi="Wingdings" w:hint="default"/>
      </w:rPr>
    </w:lvl>
    <w:lvl w:ilvl="6" w:tplc="297CFEC2" w:tentative="1">
      <w:start w:val="1"/>
      <w:numFmt w:val="bullet"/>
      <w:lvlText w:val=""/>
      <w:lvlJc w:val="left"/>
      <w:pPr>
        <w:tabs>
          <w:tab w:val="num" w:pos="6120"/>
        </w:tabs>
        <w:ind w:left="6120" w:hanging="360"/>
      </w:pPr>
      <w:rPr>
        <w:rFonts w:ascii="Symbol" w:hAnsi="Symbol" w:hint="default"/>
      </w:rPr>
    </w:lvl>
    <w:lvl w:ilvl="7" w:tplc="1C30B702" w:tentative="1">
      <w:start w:val="1"/>
      <w:numFmt w:val="bullet"/>
      <w:lvlText w:val="o"/>
      <w:lvlJc w:val="left"/>
      <w:pPr>
        <w:tabs>
          <w:tab w:val="num" w:pos="6840"/>
        </w:tabs>
        <w:ind w:left="6840" w:hanging="360"/>
      </w:pPr>
      <w:rPr>
        <w:rFonts w:ascii="Courier New" w:hAnsi="Courier New" w:cs="Courier New" w:hint="default"/>
      </w:rPr>
    </w:lvl>
    <w:lvl w:ilvl="8" w:tplc="4E54850E" w:tentative="1">
      <w:start w:val="1"/>
      <w:numFmt w:val="bullet"/>
      <w:lvlText w:val=""/>
      <w:lvlJc w:val="left"/>
      <w:pPr>
        <w:tabs>
          <w:tab w:val="num" w:pos="7560"/>
        </w:tabs>
        <w:ind w:left="7560" w:hanging="360"/>
      </w:pPr>
      <w:rPr>
        <w:rFonts w:ascii="Wingdings" w:hAnsi="Wingdings" w:hint="default"/>
      </w:rPr>
    </w:lvl>
  </w:abstractNum>
  <w:abstractNum w:abstractNumId="117">
    <w:nsid w:val="48F11B8C"/>
    <w:multiLevelType w:val="hybridMultilevel"/>
    <w:tmpl w:val="1AC2FF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nsid w:val="4927189E"/>
    <w:multiLevelType w:val="hybridMultilevel"/>
    <w:tmpl w:val="2AB82902"/>
    <w:lvl w:ilvl="0" w:tplc="AEEE4FA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9">
    <w:nsid w:val="49C552DB"/>
    <w:multiLevelType w:val="hybridMultilevel"/>
    <w:tmpl w:val="BE0EB858"/>
    <w:lvl w:ilvl="0" w:tplc="D654F780">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0">
    <w:nsid w:val="49F9236C"/>
    <w:multiLevelType w:val="hybridMultilevel"/>
    <w:tmpl w:val="6256FD06"/>
    <w:lvl w:ilvl="0" w:tplc="D2F80F88">
      <w:start w:val="1"/>
      <w:numFmt w:val="bullet"/>
      <w:lvlText w:val="-"/>
      <w:lvlJc w:val="left"/>
      <w:pPr>
        <w:tabs>
          <w:tab w:val="num" w:pos="0"/>
        </w:tabs>
        <w:ind w:left="283" w:hanging="283"/>
      </w:pPr>
      <w:rPr>
        <w:rFonts w:ascii="Century Gothic" w:hAnsi="Century Gothic" w:hint="default"/>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1">
    <w:nsid w:val="4A9A3AA6"/>
    <w:multiLevelType w:val="hybridMultilevel"/>
    <w:tmpl w:val="74CE7FC0"/>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2">
    <w:nsid w:val="4B000001"/>
    <w:multiLevelType w:val="hybridMultilevel"/>
    <w:tmpl w:val="BEDCA678"/>
    <w:lvl w:ilvl="0" w:tplc="293A02B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23">
    <w:nsid w:val="4B070AB5"/>
    <w:multiLevelType w:val="hybridMultilevel"/>
    <w:tmpl w:val="ED8229BC"/>
    <w:lvl w:ilvl="0" w:tplc="697C2A84">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4">
    <w:nsid w:val="4BD861D3"/>
    <w:multiLevelType w:val="hybridMultilevel"/>
    <w:tmpl w:val="53704D88"/>
    <w:lvl w:ilvl="0" w:tplc="293A02B8">
      <w:start w:val="1"/>
      <w:numFmt w:val="decimal"/>
      <w:lvlText w:val="%1."/>
      <w:lvlJc w:val="left"/>
      <w:pPr>
        <w:tabs>
          <w:tab w:val="num" w:pos="720"/>
        </w:tabs>
        <w:ind w:left="720" w:hanging="360"/>
      </w:p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25">
    <w:nsid w:val="4C1C119E"/>
    <w:multiLevelType w:val="hybridMultilevel"/>
    <w:tmpl w:val="3104C448"/>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6">
    <w:nsid w:val="4C616E5A"/>
    <w:multiLevelType w:val="singleLevel"/>
    <w:tmpl w:val="A23A39FC"/>
    <w:lvl w:ilvl="0">
      <w:start w:val="1"/>
      <w:numFmt w:val="bullet"/>
      <w:lvlText w:val=""/>
      <w:lvlJc w:val="left"/>
      <w:pPr>
        <w:tabs>
          <w:tab w:val="num" w:pos="360"/>
        </w:tabs>
        <w:ind w:left="360" w:hanging="360"/>
      </w:pPr>
      <w:rPr>
        <w:rFonts w:ascii="Symbol" w:hAnsi="Symbol" w:hint="default"/>
      </w:rPr>
    </w:lvl>
  </w:abstractNum>
  <w:abstractNum w:abstractNumId="127">
    <w:nsid w:val="4C7E3676"/>
    <w:multiLevelType w:val="hybridMultilevel"/>
    <w:tmpl w:val="2B467378"/>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8">
    <w:nsid w:val="4CE52803"/>
    <w:multiLevelType w:val="hybridMultilevel"/>
    <w:tmpl w:val="7CC89384"/>
    <w:lvl w:ilvl="0" w:tplc="AD9E2ED4">
      <w:start w:val="1"/>
      <w:numFmt w:val="bullet"/>
      <w:lvlText w:val=""/>
      <w:lvlJc w:val="left"/>
      <w:pPr>
        <w:tabs>
          <w:tab w:val="num" w:pos="360"/>
        </w:tabs>
        <w:ind w:left="360" w:hanging="360"/>
      </w:pPr>
      <w:rPr>
        <w:rFonts w:ascii="Symbol" w:hAnsi="Symbol" w:hint="default"/>
        <w:color w:val="auto"/>
      </w:rPr>
    </w:lvl>
    <w:lvl w:ilvl="1" w:tplc="FA645112" w:tentative="1">
      <w:start w:val="1"/>
      <w:numFmt w:val="bullet"/>
      <w:lvlText w:val="o"/>
      <w:lvlJc w:val="left"/>
      <w:pPr>
        <w:tabs>
          <w:tab w:val="num" w:pos="1440"/>
        </w:tabs>
        <w:ind w:left="1440" w:hanging="360"/>
      </w:pPr>
      <w:rPr>
        <w:rFonts w:ascii="Courier New" w:hAnsi="Courier New" w:cs="Courier New" w:hint="default"/>
      </w:rPr>
    </w:lvl>
    <w:lvl w:ilvl="2" w:tplc="87C8AA9C" w:tentative="1">
      <w:start w:val="1"/>
      <w:numFmt w:val="bullet"/>
      <w:lvlText w:val=""/>
      <w:lvlJc w:val="left"/>
      <w:pPr>
        <w:tabs>
          <w:tab w:val="num" w:pos="2160"/>
        </w:tabs>
        <w:ind w:left="2160" w:hanging="360"/>
      </w:pPr>
      <w:rPr>
        <w:rFonts w:ascii="Wingdings" w:hAnsi="Wingdings" w:hint="default"/>
      </w:rPr>
    </w:lvl>
    <w:lvl w:ilvl="3" w:tplc="AFF0FBB6" w:tentative="1">
      <w:start w:val="1"/>
      <w:numFmt w:val="bullet"/>
      <w:lvlText w:val=""/>
      <w:lvlJc w:val="left"/>
      <w:pPr>
        <w:tabs>
          <w:tab w:val="num" w:pos="2880"/>
        </w:tabs>
        <w:ind w:left="2880" w:hanging="360"/>
      </w:pPr>
      <w:rPr>
        <w:rFonts w:ascii="Symbol" w:hAnsi="Symbol" w:hint="default"/>
      </w:rPr>
    </w:lvl>
    <w:lvl w:ilvl="4" w:tplc="25AEF8A6" w:tentative="1">
      <w:start w:val="1"/>
      <w:numFmt w:val="bullet"/>
      <w:lvlText w:val="o"/>
      <w:lvlJc w:val="left"/>
      <w:pPr>
        <w:tabs>
          <w:tab w:val="num" w:pos="3600"/>
        </w:tabs>
        <w:ind w:left="3600" w:hanging="360"/>
      </w:pPr>
      <w:rPr>
        <w:rFonts w:ascii="Courier New" w:hAnsi="Courier New" w:cs="Courier New" w:hint="default"/>
      </w:rPr>
    </w:lvl>
    <w:lvl w:ilvl="5" w:tplc="8D161C3E" w:tentative="1">
      <w:start w:val="1"/>
      <w:numFmt w:val="bullet"/>
      <w:lvlText w:val=""/>
      <w:lvlJc w:val="left"/>
      <w:pPr>
        <w:tabs>
          <w:tab w:val="num" w:pos="4320"/>
        </w:tabs>
        <w:ind w:left="4320" w:hanging="360"/>
      </w:pPr>
      <w:rPr>
        <w:rFonts w:ascii="Wingdings" w:hAnsi="Wingdings" w:hint="default"/>
      </w:rPr>
    </w:lvl>
    <w:lvl w:ilvl="6" w:tplc="BD2CE94C" w:tentative="1">
      <w:start w:val="1"/>
      <w:numFmt w:val="bullet"/>
      <w:lvlText w:val=""/>
      <w:lvlJc w:val="left"/>
      <w:pPr>
        <w:tabs>
          <w:tab w:val="num" w:pos="5040"/>
        </w:tabs>
        <w:ind w:left="5040" w:hanging="360"/>
      </w:pPr>
      <w:rPr>
        <w:rFonts w:ascii="Symbol" w:hAnsi="Symbol" w:hint="default"/>
      </w:rPr>
    </w:lvl>
    <w:lvl w:ilvl="7" w:tplc="8C3A2668" w:tentative="1">
      <w:start w:val="1"/>
      <w:numFmt w:val="bullet"/>
      <w:lvlText w:val="o"/>
      <w:lvlJc w:val="left"/>
      <w:pPr>
        <w:tabs>
          <w:tab w:val="num" w:pos="5760"/>
        </w:tabs>
        <w:ind w:left="5760" w:hanging="360"/>
      </w:pPr>
      <w:rPr>
        <w:rFonts w:ascii="Courier New" w:hAnsi="Courier New" w:cs="Courier New" w:hint="default"/>
      </w:rPr>
    </w:lvl>
    <w:lvl w:ilvl="8" w:tplc="BADE4874" w:tentative="1">
      <w:start w:val="1"/>
      <w:numFmt w:val="bullet"/>
      <w:lvlText w:val=""/>
      <w:lvlJc w:val="left"/>
      <w:pPr>
        <w:tabs>
          <w:tab w:val="num" w:pos="6480"/>
        </w:tabs>
        <w:ind w:left="6480" w:hanging="360"/>
      </w:pPr>
      <w:rPr>
        <w:rFonts w:ascii="Wingdings" w:hAnsi="Wingdings" w:hint="default"/>
      </w:rPr>
    </w:lvl>
  </w:abstractNum>
  <w:abstractNum w:abstractNumId="129">
    <w:nsid w:val="4D6B34F9"/>
    <w:multiLevelType w:val="hybridMultilevel"/>
    <w:tmpl w:val="F43C53FE"/>
    <w:lvl w:ilvl="0" w:tplc="4BAECEBC">
      <w:start w:val="1"/>
      <w:numFmt w:val="bullet"/>
      <w:lvlText w:val=""/>
      <w:lvlJc w:val="left"/>
      <w:pPr>
        <w:tabs>
          <w:tab w:val="num" w:pos="720"/>
        </w:tabs>
        <w:ind w:left="720" w:hanging="360"/>
      </w:pPr>
      <w:rPr>
        <w:rFonts w:ascii="Symbol" w:hAnsi="Symbol" w:hint="default"/>
      </w:rPr>
    </w:lvl>
    <w:lvl w:ilvl="1" w:tplc="8B0E382E" w:tentative="1">
      <w:start w:val="1"/>
      <w:numFmt w:val="bullet"/>
      <w:lvlText w:val="o"/>
      <w:lvlJc w:val="left"/>
      <w:pPr>
        <w:tabs>
          <w:tab w:val="num" w:pos="1440"/>
        </w:tabs>
        <w:ind w:left="1440" w:hanging="360"/>
      </w:pPr>
      <w:rPr>
        <w:rFonts w:ascii="Courier New" w:hAnsi="Courier New" w:cs="Courier New" w:hint="default"/>
      </w:rPr>
    </w:lvl>
    <w:lvl w:ilvl="2" w:tplc="9EC471E0" w:tentative="1">
      <w:start w:val="1"/>
      <w:numFmt w:val="bullet"/>
      <w:lvlText w:val=""/>
      <w:lvlJc w:val="left"/>
      <w:pPr>
        <w:tabs>
          <w:tab w:val="num" w:pos="2160"/>
        </w:tabs>
        <w:ind w:left="2160" w:hanging="360"/>
      </w:pPr>
      <w:rPr>
        <w:rFonts w:ascii="Wingdings" w:hAnsi="Wingdings" w:hint="default"/>
      </w:rPr>
    </w:lvl>
    <w:lvl w:ilvl="3" w:tplc="041CF7EA" w:tentative="1">
      <w:start w:val="1"/>
      <w:numFmt w:val="bullet"/>
      <w:lvlText w:val=""/>
      <w:lvlJc w:val="left"/>
      <w:pPr>
        <w:tabs>
          <w:tab w:val="num" w:pos="2880"/>
        </w:tabs>
        <w:ind w:left="2880" w:hanging="360"/>
      </w:pPr>
      <w:rPr>
        <w:rFonts w:ascii="Symbol" w:hAnsi="Symbol" w:hint="default"/>
      </w:rPr>
    </w:lvl>
    <w:lvl w:ilvl="4" w:tplc="731422BC" w:tentative="1">
      <w:start w:val="1"/>
      <w:numFmt w:val="bullet"/>
      <w:lvlText w:val="o"/>
      <w:lvlJc w:val="left"/>
      <w:pPr>
        <w:tabs>
          <w:tab w:val="num" w:pos="3600"/>
        </w:tabs>
        <w:ind w:left="3600" w:hanging="360"/>
      </w:pPr>
      <w:rPr>
        <w:rFonts w:ascii="Courier New" w:hAnsi="Courier New" w:cs="Courier New" w:hint="default"/>
      </w:rPr>
    </w:lvl>
    <w:lvl w:ilvl="5" w:tplc="E8523BDE" w:tentative="1">
      <w:start w:val="1"/>
      <w:numFmt w:val="bullet"/>
      <w:lvlText w:val=""/>
      <w:lvlJc w:val="left"/>
      <w:pPr>
        <w:tabs>
          <w:tab w:val="num" w:pos="4320"/>
        </w:tabs>
        <w:ind w:left="4320" w:hanging="360"/>
      </w:pPr>
      <w:rPr>
        <w:rFonts w:ascii="Wingdings" w:hAnsi="Wingdings" w:hint="default"/>
      </w:rPr>
    </w:lvl>
    <w:lvl w:ilvl="6" w:tplc="03507B14" w:tentative="1">
      <w:start w:val="1"/>
      <w:numFmt w:val="bullet"/>
      <w:lvlText w:val=""/>
      <w:lvlJc w:val="left"/>
      <w:pPr>
        <w:tabs>
          <w:tab w:val="num" w:pos="5040"/>
        </w:tabs>
        <w:ind w:left="5040" w:hanging="360"/>
      </w:pPr>
      <w:rPr>
        <w:rFonts w:ascii="Symbol" w:hAnsi="Symbol" w:hint="default"/>
      </w:rPr>
    </w:lvl>
    <w:lvl w:ilvl="7" w:tplc="0F020E86" w:tentative="1">
      <w:start w:val="1"/>
      <w:numFmt w:val="bullet"/>
      <w:lvlText w:val="o"/>
      <w:lvlJc w:val="left"/>
      <w:pPr>
        <w:tabs>
          <w:tab w:val="num" w:pos="5760"/>
        </w:tabs>
        <w:ind w:left="5760" w:hanging="360"/>
      </w:pPr>
      <w:rPr>
        <w:rFonts w:ascii="Courier New" w:hAnsi="Courier New" w:cs="Courier New" w:hint="default"/>
      </w:rPr>
    </w:lvl>
    <w:lvl w:ilvl="8" w:tplc="A37E9AE4" w:tentative="1">
      <w:start w:val="1"/>
      <w:numFmt w:val="bullet"/>
      <w:lvlText w:val=""/>
      <w:lvlJc w:val="left"/>
      <w:pPr>
        <w:tabs>
          <w:tab w:val="num" w:pos="6480"/>
        </w:tabs>
        <w:ind w:left="6480" w:hanging="360"/>
      </w:pPr>
      <w:rPr>
        <w:rFonts w:ascii="Wingdings" w:hAnsi="Wingdings" w:hint="default"/>
      </w:rPr>
    </w:lvl>
  </w:abstractNum>
  <w:abstractNum w:abstractNumId="130">
    <w:nsid w:val="4D7D77BF"/>
    <w:multiLevelType w:val="hybridMultilevel"/>
    <w:tmpl w:val="445279C6"/>
    <w:lvl w:ilvl="0" w:tplc="2A988D84">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1">
    <w:nsid w:val="4E6B350D"/>
    <w:multiLevelType w:val="hybridMultilevel"/>
    <w:tmpl w:val="830CD82C"/>
    <w:lvl w:ilvl="0" w:tplc="D2F80F88">
      <w:start w:val="1"/>
      <w:numFmt w:val="bullet"/>
      <w:lvlText w:val="-"/>
      <w:lvlJc w:val="left"/>
      <w:pPr>
        <w:tabs>
          <w:tab w:val="num" w:pos="0"/>
        </w:tabs>
        <w:ind w:left="283" w:hanging="283"/>
      </w:pPr>
      <w:rPr>
        <w:rFonts w:ascii="Century Gothic" w:hAnsi="Century Gothic" w:hint="default"/>
      </w:rPr>
    </w:lvl>
    <w:lvl w:ilvl="1" w:tplc="04100003">
      <w:start w:val="1"/>
      <w:numFmt w:val="bullet"/>
      <w:lvlText w:val="-"/>
      <w:lvlJc w:val="left"/>
      <w:pPr>
        <w:tabs>
          <w:tab w:val="num" w:pos="1080"/>
        </w:tabs>
        <w:ind w:left="1363" w:hanging="283"/>
      </w:pPr>
      <w:rPr>
        <w:rFonts w:ascii="Century Gothic" w:hAnsi="Century Gothic"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2">
    <w:nsid w:val="4E8F187B"/>
    <w:multiLevelType w:val="hybridMultilevel"/>
    <w:tmpl w:val="28B2B918"/>
    <w:lvl w:ilvl="0" w:tplc="FFFFFFFF">
      <w:start w:val="1"/>
      <w:numFmt w:val="bullet"/>
      <w:pStyle w:val="Normaledopo3pt"/>
      <w:lvlText w:val=""/>
      <w:lvlJc w:val="left"/>
      <w:pPr>
        <w:tabs>
          <w:tab w:val="num" w:pos="357"/>
        </w:tabs>
        <w:ind w:left="720" w:hanging="360"/>
      </w:pPr>
      <w:rPr>
        <w:rFonts w:ascii="Symbol" w:hAnsi="Symbol" w:hint="default"/>
      </w:rPr>
    </w:lvl>
    <w:lvl w:ilvl="1" w:tplc="04100005"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3">
    <w:nsid w:val="50A21901"/>
    <w:multiLevelType w:val="hybridMultilevel"/>
    <w:tmpl w:val="F7A05BC6"/>
    <w:lvl w:ilvl="0" w:tplc="D2F80F88">
      <w:start w:val="1"/>
      <w:numFmt w:val="decimal"/>
      <w:lvlText w:val="%1)"/>
      <w:lvlJc w:val="left"/>
      <w:pPr>
        <w:tabs>
          <w:tab w:val="num" w:pos="907"/>
        </w:tabs>
        <w:ind w:left="907" w:hanging="54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34">
    <w:nsid w:val="51057DEF"/>
    <w:multiLevelType w:val="hybridMultilevel"/>
    <w:tmpl w:val="0978B9C8"/>
    <w:lvl w:ilvl="0" w:tplc="D654F780">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5">
    <w:nsid w:val="51126E58"/>
    <w:multiLevelType w:val="hybridMultilevel"/>
    <w:tmpl w:val="F5A0C4F4"/>
    <w:lvl w:ilvl="0" w:tplc="04100017">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6">
    <w:nsid w:val="51AB5BC5"/>
    <w:multiLevelType w:val="hybridMultilevel"/>
    <w:tmpl w:val="A1EA290A"/>
    <w:lvl w:ilvl="0" w:tplc="0410000F">
      <w:start w:val="1"/>
      <w:numFmt w:val="bullet"/>
      <w:lvlText w:val="-"/>
      <w:lvlJc w:val="left"/>
      <w:pPr>
        <w:tabs>
          <w:tab w:val="num" w:pos="0"/>
        </w:tabs>
        <w:ind w:left="283" w:hanging="283"/>
      </w:pPr>
      <w:rPr>
        <w:rFonts w:ascii="Century Gothic" w:hAnsi="Century Gothic"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37">
    <w:nsid w:val="51E0373E"/>
    <w:multiLevelType w:val="hybridMultilevel"/>
    <w:tmpl w:val="F9700954"/>
    <w:lvl w:ilvl="0" w:tplc="FF761B3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8">
    <w:nsid w:val="521820C0"/>
    <w:multiLevelType w:val="hybridMultilevel"/>
    <w:tmpl w:val="26AAA386"/>
    <w:lvl w:ilvl="0" w:tplc="35567A80">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9">
    <w:nsid w:val="52375D17"/>
    <w:multiLevelType w:val="hybridMultilevel"/>
    <w:tmpl w:val="2EE08E3E"/>
    <w:lvl w:ilvl="0" w:tplc="90C8E252">
      <w:start w:val="1"/>
      <w:numFmt w:val="bullet"/>
      <w:lvlText w:val=""/>
      <w:lvlJc w:val="left"/>
      <w:pPr>
        <w:tabs>
          <w:tab w:val="num" w:pos="934"/>
        </w:tabs>
        <w:ind w:left="934"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24853D8"/>
    <w:multiLevelType w:val="hybridMultilevel"/>
    <w:tmpl w:val="99EA3C44"/>
    <w:lvl w:ilvl="0" w:tplc="FFFFFFFF">
      <w:start w:val="2"/>
      <w:numFmt w:val="bullet"/>
      <w:lvlText w:val="-"/>
      <w:lvlJc w:val="left"/>
      <w:pPr>
        <w:tabs>
          <w:tab w:val="num" w:pos="2160"/>
        </w:tabs>
        <w:ind w:left="216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1">
    <w:nsid w:val="52815405"/>
    <w:multiLevelType w:val="hybridMultilevel"/>
    <w:tmpl w:val="23028554"/>
    <w:lvl w:ilvl="0" w:tplc="FF761B3C">
      <w:start w:val="1"/>
      <w:numFmt w:val="lowerLetter"/>
      <w:lvlText w:val="%1)"/>
      <w:lvlJc w:val="left"/>
      <w:pPr>
        <w:tabs>
          <w:tab w:val="num" w:pos="870"/>
        </w:tabs>
        <w:ind w:left="870" w:hanging="360"/>
      </w:pPr>
      <w:rPr>
        <w:rFonts w:cs="Times New Roman" w:hint="default"/>
      </w:rPr>
    </w:lvl>
    <w:lvl w:ilvl="1" w:tplc="04100003">
      <w:start w:val="1"/>
      <w:numFmt w:val="lowerLetter"/>
      <w:lvlText w:val="%2."/>
      <w:lvlJc w:val="left"/>
      <w:pPr>
        <w:tabs>
          <w:tab w:val="num" w:pos="1590"/>
        </w:tabs>
        <w:ind w:left="1590" w:hanging="360"/>
      </w:pPr>
      <w:rPr>
        <w:rFonts w:cs="Times New Roman"/>
      </w:rPr>
    </w:lvl>
    <w:lvl w:ilvl="2" w:tplc="04100005">
      <w:start w:val="1"/>
      <w:numFmt w:val="lowerRoman"/>
      <w:lvlText w:val="%3."/>
      <w:lvlJc w:val="right"/>
      <w:pPr>
        <w:tabs>
          <w:tab w:val="num" w:pos="2310"/>
        </w:tabs>
        <w:ind w:left="2310" w:hanging="180"/>
      </w:pPr>
      <w:rPr>
        <w:rFonts w:cs="Times New Roman"/>
      </w:rPr>
    </w:lvl>
    <w:lvl w:ilvl="3" w:tplc="04100001">
      <w:start w:val="1"/>
      <w:numFmt w:val="decimal"/>
      <w:lvlText w:val="%4."/>
      <w:lvlJc w:val="left"/>
      <w:pPr>
        <w:tabs>
          <w:tab w:val="num" w:pos="3030"/>
        </w:tabs>
        <w:ind w:left="3030" w:hanging="360"/>
      </w:pPr>
      <w:rPr>
        <w:rFonts w:cs="Times New Roman"/>
      </w:rPr>
    </w:lvl>
    <w:lvl w:ilvl="4" w:tplc="04100003">
      <w:start w:val="1"/>
      <w:numFmt w:val="lowerLetter"/>
      <w:lvlText w:val="%5."/>
      <w:lvlJc w:val="left"/>
      <w:pPr>
        <w:tabs>
          <w:tab w:val="num" w:pos="3750"/>
        </w:tabs>
        <w:ind w:left="3750" w:hanging="360"/>
      </w:pPr>
      <w:rPr>
        <w:rFonts w:cs="Times New Roman"/>
      </w:rPr>
    </w:lvl>
    <w:lvl w:ilvl="5" w:tplc="04100005">
      <w:start w:val="1"/>
      <w:numFmt w:val="lowerRoman"/>
      <w:lvlText w:val="%6."/>
      <w:lvlJc w:val="right"/>
      <w:pPr>
        <w:tabs>
          <w:tab w:val="num" w:pos="4470"/>
        </w:tabs>
        <w:ind w:left="4470" w:hanging="180"/>
      </w:pPr>
      <w:rPr>
        <w:rFonts w:cs="Times New Roman"/>
      </w:rPr>
    </w:lvl>
    <w:lvl w:ilvl="6" w:tplc="04100001">
      <w:start w:val="1"/>
      <w:numFmt w:val="decimal"/>
      <w:lvlText w:val="%7."/>
      <w:lvlJc w:val="left"/>
      <w:pPr>
        <w:tabs>
          <w:tab w:val="num" w:pos="5190"/>
        </w:tabs>
        <w:ind w:left="5190" w:hanging="360"/>
      </w:pPr>
      <w:rPr>
        <w:rFonts w:cs="Times New Roman"/>
      </w:rPr>
    </w:lvl>
    <w:lvl w:ilvl="7" w:tplc="04100003">
      <w:start w:val="1"/>
      <w:numFmt w:val="lowerLetter"/>
      <w:lvlText w:val="%8."/>
      <w:lvlJc w:val="left"/>
      <w:pPr>
        <w:tabs>
          <w:tab w:val="num" w:pos="5910"/>
        </w:tabs>
        <w:ind w:left="5910" w:hanging="360"/>
      </w:pPr>
      <w:rPr>
        <w:rFonts w:cs="Times New Roman"/>
      </w:rPr>
    </w:lvl>
    <w:lvl w:ilvl="8" w:tplc="04100005">
      <w:start w:val="1"/>
      <w:numFmt w:val="lowerRoman"/>
      <w:lvlText w:val="%9."/>
      <w:lvlJc w:val="right"/>
      <w:pPr>
        <w:tabs>
          <w:tab w:val="num" w:pos="6630"/>
        </w:tabs>
        <w:ind w:left="6630" w:hanging="180"/>
      </w:pPr>
      <w:rPr>
        <w:rFonts w:cs="Times New Roman"/>
      </w:rPr>
    </w:lvl>
  </w:abstractNum>
  <w:abstractNum w:abstractNumId="142">
    <w:nsid w:val="52C106CC"/>
    <w:multiLevelType w:val="hybridMultilevel"/>
    <w:tmpl w:val="9D94D132"/>
    <w:lvl w:ilvl="0" w:tplc="16F62360">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43">
    <w:nsid w:val="52DD288C"/>
    <w:multiLevelType w:val="hybridMultilevel"/>
    <w:tmpl w:val="54C6C348"/>
    <w:lvl w:ilvl="0" w:tplc="F146B9EE">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19" w:tentative="1">
      <w:start w:val="1"/>
      <w:numFmt w:val="bullet"/>
      <w:lvlText w:val="o"/>
      <w:lvlJc w:val="left"/>
      <w:pPr>
        <w:tabs>
          <w:tab w:val="num" w:pos="2520"/>
        </w:tabs>
        <w:ind w:left="2520" w:hanging="360"/>
      </w:pPr>
      <w:rPr>
        <w:rFonts w:ascii="Courier New" w:hAnsi="Courier New" w:cs="Courier New" w:hint="default"/>
      </w:rPr>
    </w:lvl>
    <w:lvl w:ilvl="2" w:tplc="0410001B" w:tentative="1">
      <w:start w:val="1"/>
      <w:numFmt w:val="bullet"/>
      <w:lvlText w:val=""/>
      <w:lvlJc w:val="left"/>
      <w:pPr>
        <w:tabs>
          <w:tab w:val="num" w:pos="3240"/>
        </w:tabs>
        <w:ind w:left="3240" w:hanging="360"/>
      </w:pPr>
      <w:rPr>
        <w:rFonts w:ascii="Wingdings" w:hAnsi="Wingdings" w:hint="default"/>
      </w:rPr>
    </w:lvl>
    <w:lvl w:ilvl="3" w:tplc="0410000F" w:tentative="1">
      <w:start w:val="1"/>
      <w:numFmt w:val="bullet"/>
      <w:lvlText w:val=""/>
      <w:lvlJc w:val="left"/>
      <w:pPr>
        <w:tabs>
          <w:tab w:val="num" w:pos="3960"/>
        </w:tabs>
        <w:ind w:left="3960" w:hanging="360"/>
      </w:pPr>
      <w:rPr>
        <w:rFonts w:ascii="Symbol" w:hAnsi="Symbol" w:hint="default"/>
      </w:rPr>
    </w:lvl>
    <w:lvl w:ilvl="4" w:tplc="04100019" w:tentative="1">
      <w:start w:val="1"/>
      <w:numFmt w:val="bullet"/>
      <w:lvlText w:val="o"/>
      <w:lvlJc w:val="left"/>
      <w:pPr>
        <w:tabs>
          <w:tab w:val="num" w:pos="4680"/>
        </w:tabs>
        <w:ind w:left="4680" w:hanging="360"/>
      </w:pPr>
      <w:rPr>
        <w:rFonts w:ascii="Courier New" w:hAnsi="Courier New" w:cs="Courier New" w:hint="default"/>
      </w:rPr>
    </w:lvl>
    <w:lvl w:ilvl="5" w:tplc="0410001B" w:tentative="1">
      <w:start w:val="1"/>
      <w:numFmt w:val="bullet"/>
      <w:lvlText w:val=""/>
      <w:lvlJc w:val="left"/>
      <w:pPr>
        <w:tabs>
          <w:tab w:val="num" w:pos="5400"/>
        </w:tabs>
        <w:ind w:left="5400" w:hanging="360"/>
      </w:pPr>
      <w:rPr>
        <w:rFonts w:ascii="Wingdings" w:hAnsi="Wingdings" w:hint="default"/>
      </w:rPr>
    </w:lvl>
    <w:lvl w:ilvl="6" w:tplc="0410000F" w:tentative="1">
      <w:start w:val="1"/>
      <w:numFmt w:val="bullet"/>
      <w:lvlText w:val=""/>
      <w:lvlJc w:val="left"/>
      <w:pPr>
        <w:tabs>
          <w:tab w:val="num" w:pos="6120"/>
        </w:tabs>
        <w:ind w:left="6120" w:hanging="360"/>
      </w:pPr>
      <w:rPr>
        <w:rFonts w:ascii="Symbol" w:hAnsi="Symbol" w:hint="default"/>
      </w:rPr>
    </w:lvl>
    <w:lvl w:ilvl="7" w:tplc="04100019" w:tentative="1">
      <w:start w:val="1"/>
      <w:numFmt w:val="bullet"/>
      <w:lvlText w:val="o"/>
      <w:lvlJc w:val="left"/>
      <w:pPr>
        <w:tabs>
          <w:tab w:val="num" w:pos="6840"/>
        </w:tabs>
        <w:ind w:left="6840" w:hanging="360"/>
      </w:pPr>
      <w:rPr>
        <w:rFonts w:ascii="Courier New" w:hAnsi="Courier New" w:cs="Courier New" w:hint="default"/>
      </w:rPr>
    </w:lvl>
    <w:lvl w:ilvl="8" w:tplc="0410001B" w:tentative="1">
      <w:start w:val="1"/>
      <w:numFmt w:val="bullet"/>
      <w:lvlText w:val=""/>
      <w:lvlJc w:val="left"/>
      <w:pPr>
        <w:tabs>
          <w:tab w:val="num" w:pos="7560"/>
        </w:tabs>
        <w:ind w:left="7560" w:hanging="360"/>
      </w:pPr>
      <w:rPr>
        <w:rFonts w:ascii="Wingdings" w:hAnsi="Wingdings" w:hint="default"/>
      </w:rPr>
    </w:lvl>
  </w:abstractNum>
  <w:abstractNum w:abstractNumId="144">
    <w:nsid w:val="53576791"/>
    <w:multiLevelType w:val="hybridMultilevel"/>
    <w:tmpl w:val="E1AC3CE8"/>
    <w:lvl w:ilvl="0" w:tplc="04100005">
      <w:start w:val="1"/>
      <w:numFmt w:val="lowerLetter"/>
      <w:lvlText w:val="%1."/>
      <w:lvlJc w:val="left"/>
      <w:pPr>
        <w:tabs>
          <w:tab w:val="num" w:pos="720"/>
        </w:tabs>
        <w:ind w:left="644" w:hanging="284"/>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45">
    <w:nsid w:val="53DE38A4"/>
    <w:multiLevelType w:val="hybridMultilevel"/>
    <w:tmpl w:val="4C001D00"/>
    <w:lvl w:ilvl="0" w:tplc="4B6E4310">
      <w:start w:val="1"/>
      <w:numFmt w:val="bullet"/>
      <w:lvlText w:val="-"/>
      <w:lvlJc w:val="left"/>
      <w:pPr>
        <w:tabs>
          <w:tab w:val="num" w:pos="284"/>
        </w:tabs>
        <w:ind w:left="284" w:hanging="284"/>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6">
    <w:nsid w:val="540057C9"/>
    <w:multiLevelType w:val="hybridMultilevel"/>
    <w:tmpl w:val="22709456"/>
    <w:lvl w:ilvl="0" w:tplc="0410000F">
      <w:start w:val="1"/>
      <w:numFmt w:val="decimal"/>
      <w:lvlText w:val="%1."/>
      <w:lvlJc w:val="left"/>
      <w:pPr>
        <w:ind w:left="72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7">
    <w:nsid w:val="541C7373"/>
    <w:multiLevelType w:val="hybridMultilevel"/>
    <w:tmpl w:val="B65C8B58"/>
    <w:lvl w:ilvl="0" w:tplc="FFFFFFFF">
      <w:start w:val="1"/>
      <w:numFmt w:val="decimal"/>
      <w:lvlText w:val="%1."/>
      <w:lvlJc w:val="left"/>
      <w:pPr>
        <w:tabs>
          <w:tab w:val="num" w:pos="720"/>
        </w:tabs>
        <w:ind w:left="72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8">
    <w:nsid w:val="54E2262F"/>
    <w:multiLevelType w:val="hybridMultilevel"/>
    <w:tmpl w:val="2912F7D0"/>
    <w:lvl w:ilvl="0" w:tplc="0410000F">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9">
    <w:nsid w:val="54E77B8F"/>
    <w:multiLevelType w:val="hybridMultilevel"/>
    <w:tmpl w:val="C2D2753E"/>
    <w:lvl w:ilvl="0" w:tplc="D2F80F8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0">
    <w:nsid w:val="54EC3C15"/>
    <w:multiLevelType w:val="hybridMultilevel"/>
    <w:tmpl w:val="5AE68E7A"/>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1">
    <w:nsid w:val="56931513"/>
    <w:multiLevelType w:val="hybridMultilevel"/>
    <w:tmpl w:val="6846A7CA"/>
    <w:lvl w:ilvl="0" w:tplc="D2F80F88">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2">
    <w:nsid w:val="56EE2D5F"/>
    <w:multiLevelType w:val="hybridMultilevel"/>
    <w:tmpl w:val="7DA0CF60"/>
    <w:lvl w:ilvl="0" w:tplc="9B86FA40">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3">
    <w:nsid w:val="57077D07"/>
    <w:multiLevelType w:val="hybridMultilevel"/>
    <w:tmpl w:val="972CE60C"/>
    <w:lvl w:ilvl="0" w:tplc="FFFFFFFF">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4">
    <w:nsid w:val="57F76D30"/>
    <w:multiLevelType w:val="hybridMultilevel"/>
    <w:tmpl w:val="3BAA43A4"/>
    <w:lvl w:ilvl="0" w:tplc="D2F80F88">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55">
    <w:nsid w:val="59C346DF"/>
    <w:multiLevelType w:val="hybridMultilevel"/>
    <w:tmpl w:val="511AE77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6">
    <w:nsid w:val="59D050F8"/>
    <w:multiLevelType w:val="hybridMultilevel"/>
    <w:tmpl w:val="21D665B8"/>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57">
    <w:nsid w:val="59D50B6E"/>
    <w:multiLevelType w:val="hybridMultilevel"/>
    <w:tmpl w:val="74404466"/>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58">
    <w:nsid w:val="5A077E52"/>
    <w:multiLevelType w:val="hybridMultilevel"/>
    <w:tmpl w:val="ECFE6522"/>
    <w:lvl w:ilvl="0" w:tplc="D654F780">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9">
    <w:nsid w:val="5A204D9C"/>
    <w:multiLevelType w:val="hybridMultilevel"/>
    <w:tmpl w:val="3B881DD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0">
    <w:nsid w:val="5AE660DB"/>
    <w:multiLevelType w:val="hybridMultilevel"/>
    <w:tmpl w:val="0F720F76"/>
    <w:lvl w:ilvl="0" w:tplc="A0F8E2B6">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1">
    <w:nsid w:val="5B48230B"/>
    <w:multiLevelType w:val="hybridMultilevel"/>
    <w:tmpl w:val="28A0E1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2">
    <w:nsid w:val="5C0274A5"/>
    <w:multiLevelType w:val="hybridMultilevel"/>
    <w:tmpl w:val="6BF2C02A"/>
    <w:lvl w:ilvl="0" w:tplc="44668BD4">
      <w:numFmt w:val="bullet"/>
      <w:lvlText w:val="-"/>
      <w:lvlJc w:val="left"/>
      <w:pPr>
        <w:tabs>
          <w:tab w:val="num" w:pos="360"/>
        </w:tabs>
        <w:ind w:left="360" w:hanging="360"/>
      </w:pPr>
      <w:rPr>
        <w:rFonts w:ascii="Arial" w:eastAsia="Times New Roman" w:hAnsi="Arial" w:cs="Arial" w:hint="default"/>
      </w:rPr>
    </w:lvl>
    <w:lvl w:ilvl="1" w:tplc="CBFAE69E" w:tentative="1">
      <w:start w:val="1"/>
      <w:numFmt w:val="bullet"/>
      <w:lvlText w:val="o"/>
      <w:lvlJc w:val="left"/>
      <w:pPr>
        <w:tabs>
          <w:tab w:val="num" w:pos="1440"/>
        </w:tabs>
        <w:ind w:left="1440" w:hanging="360"/>
      </w:pPr>
      <w:rPr>
        <w:rFonts w:ascii="Courier New" w:hAnsi="Courier New" w:cs="Courier New" w:hint="default"/>
      </w:rPr>
    </w:lvl>
    <w:lvl w:ilvl="2" w:tplc="01403D5A" w:tentative="1">
      <w:start w:val="1"/>
      <w:numFmt w:val="bullet"/>
      <w:lvlText w:val=""/>
      <w:lvlJc w:val="left"/>
      <w:pPr>
        <w:tabs>
          <w:tab w:val="num" w:pos="2160"/>
        </w:tabs>
        <w:ind w:left="2160" w:hanging="360"/>
      </w:pPr>
      <w:rPr>
        <w:rFonts w:ascii="Wingdings" w:hAnsi="Wingdings" w:hint="default"/>
      </w:rPr>
    </w:lvl>
    <w:lvl w:ilvl="3" w:tplc="0B82BD48" w:tentative="1">
      <w:start w:val="1"/>
      <w:numFmt w:val="bullet"/>
      <w:lvlText w:val=""/>
      <w:lvlJc w:val="left"/>
      <w:pPr>
        <w:tabs>
          <w:tab w:val="num" w:pos="2880"/>
        </w:tabs>
        <w:ind w:left="2880" w:hanging="360"/>
      </w:pPr>
      <w:rPr>
        <w:rFonts w:ascii="Symbol" w:hAnsi="Symbol" w:hint="default"/>
      </w:rPr>
    </w:lvl>
    <w:lvl w:ilvl="4" w:tplc="2314118C" w:tentative="1">
      <w:start w:val="1"/>
      <w:numFmt w:val="bullet"/>
      <w:lvlText w:val="o"/>
      <w:lvlJc w:val="left"/>
      <w:pPr>
        <w:tabs>
          <w:tab w:val="num" w:pos="3600"/>
        </w:tabs>
        <w:ind w:left="3600" w:hanging="360"/>
      </w:pPr>
      <w:rPr>
        <w:rFonts w:ascii="Courier New" w:hAnsi="Courier New" w:cs="Courier New" w:hint="default"/>
      </w:rPr>
    </w:lvl>
    <w:lvl w:ilvl="5" w:tplc="AC1E7B40" w:tentative="1">
      <w:start w:val="1"/>
      <w:numFmt w:val="bullet"/>
      <w:lvlText w:val=""/>
      <w:lvlJc w:val="left"/>
      <w:pPr>
        <w:tabs>
          <w:tab w:val="num" w:pos="4320"/>
        </w:tabs>
        <w:ind w:left="4320" w:hanging="360"/>
      </w:pPr>
      <w:rPr>
        <w:rFonts w:ascii="Wingdings" w:hAnsi="Wingdings" w:hint="default"/>
      </w:rPr>
    </w:lvl>
    <w:lvl w:ilvl="6" w:tplc="E2CAFB0C" w:tentative="1">
      <w:start w:val="1"/>
      <w:numFmt w:val="bullet"/>
      <w:lvlText w:val=""/>
      <w:lvlJc w:val="left"/>
      <w:pPr>
        <w:tabs>
          <w:tab w:val="num" w:pos="5040"/>
        </w:tabs>
        <w:ind w:left="5040" w:hanging="360"/>
      </w:pPr>
      <w:rPr>
        <w:rFonts w:ascii="Symbol" w:hAnsi="Symbol" w:hint="default"/>
      </w:rPr>
    </w:lvl>
    <w:lvl w:ilvl="7" w:tplc="841E1776" w:tentative="1">
      <w:start w:val="1"/>
      <w:numFmt w:val="bullet"/>
      <w:lvlText w:val="o"/>
      <w:lvlJc w:val="left"/>
      <w:pPr>
        <w:tabs>
          <w:tab w:val="num" w:pos="5760"/>
        </w:tabs>
        <w:ind w:left="5760" w:hanging="360"/>
      </w:pPr>
      <w:rPr>
        <w:rFonts w:ascii="Courier New" w:hAnsi="Courier New" w:cs="Courier New" w:hint="default"/>
      </w:rPr>
    </w:lvl>
    <w:lvl w:ilvl="8" w:tplc="6DD4CC60" w:tentative="1">
      <w:start w:val="1"/>
      <w:numFmt w:val="bullet"/>
      <w:lvlText w:val=""/>
      <w:lvlJc w:val="left"/>
      <w:pPr>
        <w:tabs>
          <w:tab w:val="num" w:pos="6480"/>
        </w:tabs>
        <w:ind w:left="6480" w:hanging="360"/>
      </w:pPr>
      <w:rPr>
        <w:rFonts w:ascii="Wingdings" w:hAnsi="Wingdings" w:hint="default"/>
      </w:rPr>
    </w:lvl>
  </w:abstractNum>
  <w:abstractNum w:abstractNumId="163">
    <w:nsid w:val="5CBC6D09"/>
    <w:multiLevelType w:val="hybridMultilevel"/>
    <w:tmpl w:val="A1D63D7E"/>
    <w:lvl w:ilvl="0" w:tplc="04100017">
      <w:start w:val="1"/>
      <w:numFmt w:val="bullet"/>
      <w:lvlText w:val="-"/>
      <w:lvlJc w:val="left"/>
      <w:pPr>
        <w:tabs>
          <w:tab w:val="num" w:pos="0"/>
        </w:tabs>
        <w:ind w:left="283" w:hanging="283"/>
      </w:pPr>
      <w:rPr>
        <w:rFonts w:ascii="Century Gothic" w:hAnsi="Century Gothic"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64">
    <w:nsid w:val="5E31532D"/>
    <w:multiLevelType w:val="hybridMultilevel"/>
    <w:tmpl w:val="6F6E67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nsid w:val="5E8278F0"/>
    <w:multiLevelType w:val="hybridMultilevel"/>
    <w:tmpl w:val="31584DC4"/>
    <w:lvl w:ilvl="0" w:tplc="04100005">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66">
    <w:nsid w:val="5ED15258"/>
    <w:multiLevelType w:val="hybridMultilevel"/>
    <w:tmpl w:val="A1F25C3C"/>
    <w:lvl w:ilvl="0" w:tplc="87B8241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67">
    <w:nsid w:val="5F3F47AE"/>
    <w:multiLevelType w:val="hybridMultilevel"/>
    <w:tmpl w:val="26E44BD6"/>
    <w:lvl w:ilvl="0" w:tplc="04100001">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8">
    <w:nsid w:val="60ED3423"/>
    <w:multiLevelType w:val="hybridMultilevel"/>
    <w:tmpl w:val="C8420F96"/>
    <w:lvl w:ilvl="0" w:tplc="FFFFFFFF">
      <w:start w:val="4"/>
      <w:numFmt w:val="bullet"/>
      <w:lvlText w:val="-"/>
      <w:lvlJc w:val="left"/>
      <w:pPr>
        <w:ind w:left="360" w:hanging="360"/>
      </w:pPr>
      <w:rPr>
        <w:rFonts w:ascii="Arial" w:eastAsia="Times New Roman" w:hAnsi="Aria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9">
    <w:nsid w:val="627A2F69"/>
    <w:multiLevelType w:val="hybridMultilevel"/>
    <w:tmpl w:val="0040F3CC"/>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70">
    <w:nsid w:val="628A12D8"/>
    <w:multiLevelType w:val="hybridMultilevel"/>
    <w:tmpl w:val="26F0539E"/>
    <w:lvl w:ilvl="0" w:tplc="828CD39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1">
    <w:nsid w:val="628C5F62"/>
    <w:multiLevelType w:val="hybridMultilevel"/>
    <w:tmpl w:val="20EAF74E"/>
    <w:lvl w:ilvl="0" w:tplc="04100001">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2">
    <w:nsid w:val="62C0264B"/>
    <w:multiLevelType w:val="hybridMultilevel"/>
    <w:tmpl w:val="8D125F7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3">
    <w:nsid w:val="630D36B6"/>
    <w:multiLevelType w:val="hybridMultilevel"/>
    <w:tmpl w:val="6BB6B3B0"/>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74">
    <w:nsid w:val="63143BAB"/>
    <w:multiLevelType w:val="hybridMultilevel"/>
    <w:tmpl w:val="BC5E1754"/>
    <w:lvl w:ilvl="0" w:tplc="6A800F68">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5">
    <w:nsid w:val="646F3E58"/>
    <w:multiLevelType w:val="hybridMultilevel"/>
    <w:tmpl w:val="0C7E953E"/>
    <w:lvl w:ilvl="0" w:tplc="4636D740">
      <w:start w:val="4"/>
      <w:numFmt w:val="bullet"/>
      <w:lvlText w:val="-"/>
      <w:lvlJc w:val="left"/>
      <w:pPr>
        <w:tabs>
          <w:tab w:val="num" w:pos="360"/>
        </w:tabs>
        <w:ind w:left="360" w:hanging="360"/>
      </w:pPr>
      <w:rPr>
        <w:rFonts w:ascii="Arial" w:eastAsia="Times New Roman" w:hAnsi="Arial" w:hint="default"/>
      </w:rPr>
    </w:lvl>
    <w:lvl w:ilvl="1" w:tplc="6D1678A4" w:tentative="1">
      <w:start w:val="1"/>
      <w:numFmt w:val="bullet"/>
      <w:lvlText w:val="o"/>
      <w:lvlJc w:val="left"/>
      <w:pPr>
        <w:tabs>
          <w:tab w:val="num" w:pos="1440"/>
        </w:tabs>
        <w:ind w:left="1440" w:hanging="360"/>
      </w:pPr>
      <w:rPr>
        <w:rFonts w:ascii="Courier New" w:hAnsi="Courier New" w:cs="Courier New" w:hint="default"/>
      </w:rPr>
    </w:lvl>
    <w:lvl w:ilvl="2" w:tplc="86028F02" w:tentative="1">
      <w:start w:val="1"/>
      <w:numFmt w:val="bullet"/>
      <w:lvlText w:val=""/>
      <w:lvlJc w:val="left"/>
      <w:pPr>
        <w:tabs>
          <w:tab w:val="num" w:pos="2160"/>
        </w:tabs>
        <w:ind w:left="2160" w:hanging="360"/>
      </w:pPr>
      <w:rPr>
        <w:rFonts w:ascii="Wingdings" w:hAnsi="Wingdings" w:hint="default"/>
      </w:rPr>
    </w:lvl>
    <w:lvl w:ilvl="3" w:tplc="AEAC6918" w:tentative="1">
      <w:start w:val="1"/>
      <w:numFmt w:val="bullet"/>
      <w:lvlText w:val=""/>
      <w:lvlJc w:val="left"/>
      <w:pPr>
        <w:tabs>
          <w:tab w:val="num" w:pos="2880"/>
        </w:tabs>
        <w:ind w:left="2880" w:hanging="360"/>
      </w:pPr>
      <w:rPr>
        <w:rFonts w:ascii="Symbol" w:hAnsi="Symbol" w:hint="default"/>
      </w:rPr>
    </w:lvl>
    <w:lvl w:ilvl="4" w:tplc="3A60E4FE" w:tentative="1">
      <w:start w:val="1"/>
      <w:numFmt w:val="bullet"/>
      <w:lvlText w:val="o"/>
      <w:lvlJc w:val="left"/>
      <w:pPr>
        <w:tabs>
          <w:tab w:val="num" w:pos="3600"/>
        </w:tabs>
        <w:ind w:left="3600" w:hanging="360"/>
      </w:pPr>
      <w:rPr>
        <w:rFonts w:ascii="Courier New" w:hAnsi="Courier New" w:cs="Courier New" w:hint="default"/>
      </w:rPr>
    </w:lvl>
    <w:lvl w:ilvl="5" w:tplc="8B1294A0" w:tentative="1">
      <w:start w:val="1"/>
      <w:numFmt w:val="bullet"/>
      <w:lvlText w:val=""/>
      <w:lvlJc w:val="left"/>
      <w:pPr>
        <w:tabs>
          <w:tab w:val="num" w:pos="4320"/>
        </w:tabs>
        <w:ind w:left="4320" w:hanging="360"/>
      </w:pPr>
      <w:rPr>
        <w:rFonts w:ascii="Wingdings" w:hAnsi="Wingdings" w:hint="default"/>
      </w:rPr>
    </w:lvl>
    <w:lvl w:ilvl="6" w:tplc="66CAE9BA" w:tentative="1">
      <w:start w:val="1"/>
      <w:numFmt w:val="bullet"/>
      <w:lvlText w:val=""/>
      <w:lvlJc w:val="left"/>
      <w:pPr>
        <w:tabs>
          <w:tab w:val="num" w:pos="5040"/>
        </w:tabs>
        <w:ind w:left="5040" w:hanging="360"/>
      </w:pPr>
      <w:rPr>
        <w:rFonts w:ascii="Symbol" w:hAnsi="Symbol" w:hint="default"/>
      </w:rPr>
    </w:lvl>
    <w:lvl w:ilvl="7" w:tplc="33B04B64" w:tentative="1">
      <w:start w:val="1"/>
      <w:numFmt w:val="bullet"/>
      <w:lvlText w:val="o"/>
      <w:lvlJc w:val="left"/>
      <w:pPr>
        <w:tabs>
          <w:tab w:val="num" w:pos="5760"/>
        </w:tabs>
        <w:ind w:left="5760" w:hanging="360"/>
      </w:pPr>
      <w:rPr>
        <w:rFonts w:ascii="Courier New" w:hAnsi="Courier New" w:cs="Courier New" w:hint="default"/>
      </w:rPr>
    </w:lvl>
    <w:lvl w:ilvl="8" w:tplc="AD16A340" w:tentative="1">
      <w:start w:val="1"/>
      <w:numFmt w:val="bullet"/>
      <w:lvlText w:val=""/>
      <w:lvlJc w:val="left"/>
      <w:pPr>
        <w:tabs>
          <w:tab w:val="num" w:pos="6480"/>
        </w:tabs>
        <w:ind w:left="6480" w:hanging="360"/>
      </w:pPr>
      <w:rPr>
        <w:rFonts w:ascii="Wingdings" w:hAnsi="Wingdings" w:hint="default"/>
      </w:rPr>
    </w:lvl>
  </w:abstractNum>
  <w:abstractNum w:abstractNumId="176">
    <w:nsid w:val="6527611B"/>
    <w:multiLevelType w:val="hybridMultilevel"/>
    <w:tmpl w:val="FCDE6D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7">
    <w:nsid w:val="65926311"/>
    <w:multiLevelType w:val="hybridMultilevel"/>
    <w:tmpl w:val="C10EBEC6"/>
    <w:lvl w:ilvl="0" w:tplc="9C6C4C7C">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78">
    <w:nsid w:val="65C17C45"/>
    <w:multiLevelType w:val="hybridMultilevel"/>
    <w:tmpl w:val="7C288448"/>
    <w:lvl w:ilvl="0" w:tplc="0FAC7CE2">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9">
    <w:nsid w:val="66B62C07"/>
    <w:multiLevelType w:val="hybridMultilevel"/>
    <w:tmpl w:val="32E00DCA"/>
    <w:lvl w:ilvl="0" w:tplc="87B82414">
      <w:start w:val="1"/>
      <w:numFmt w:val="bullet"/>
      <w:lvlText w:val=""/>
      <w:lvlJc w:val="left"/>
      <w:pPr>
        <w:tabs>
          <w:tab w:val="num" w:pos="360"/>
        </w:tabs>
        <w:ind w:left="360" w:hanging="360"/>
      </w:pPr>
      <w:rPr>
        <w:rFonts w:ascii="Symbol" w:hAnsi="Symbol" w:hint="default"/>
      </w:rPr>
    </w:lvl>
    <w:lvl w:ilvl="1" w:tplc="04100005">
      <w:start w:val="1"/>
      <w:numFmt w:val="bullet"/>
      <w:lvlText w:val=""/>
      <w:lvlJc w:val="left"/>
      <w:pPr>
        <w:tabs>
          <w:tab w:val="num" w:pos="540"/>
        </w:tabs>
        <w:ind w:left="540" w:hanging="360"/>
      </w:pPr>
      <w:rPr>
        <w:rFonts w:ascii="Wingdings" w:hAnsi="Wingdings" w:hint="default"/>
      </w:rPr>
    </w:lvl>
    <w:lvl w:ilvl="2" w:tplc="04100005">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80">
    <w:nsid w:val="67922700"/>
    <w:multiLevelType w:val="hybridMultilevel"/>
    <w:tmpl w:val="896ECBE0"/>
    <w:lvl w:ilvl="0" w:tplc="D654F780">
      <w:start w:val="1"/>
      <w:numFmt w:val="bullet"/>
      <w:lvlText w:val=""/>
      <w:lvlJc w:val="left"/>
      <w:pPr>
        <w:tabs>
          <w:tab w:val="num" w:pos="360"/>
        </w:tabs>
        <w:ind w:left="360" w:hanging="360"/>
      </w:pPr>
      <w:rPr>
        <w:rFonts w:ascii="Symbol" w:hAnsi="Symbol" w:hint="default"/>
      </w:rPr>
    </w:lvl>
    <w:lvl w:ilvl="1" w:tplc="04100003">
      <w:start w:val="1"/>
      <w:numFmt w:val="bullet"/>
      <w:lvlText w:val=""/>
      <w:lvlJc w:val="left"/>
      <w:pPr>
        <w:tabs>
          <w:tab w:val="num" w:pos="1506"/>
        </w:tabs>
        <w:ind w:left="1506"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1">
    <w:nsid w:val="67C9480C"/>
    <w:multiLevelType w:val="multilevel"/>
    <w:tmpl w:val="5A2C9B38"/>
    <w:lvl w:ilvl="0">
      <w:start w:val="1"/>
      <w:numFmt w:val="none"/>
      <w:pStyle w:val="Titolo1"/>
      <w:lvlText w:val=""/>
      <w:lvlJc w:val="left"/>
      <w:pPr>
        <w:tabs>
          <w:tab w:val="num" w:pos="432"/>
        </w:tabs>
        <w:ind w:left="432" w:hanging="432"/>
      </w:pPr>
      <w:rPr>
        <w:rFonts w:hint="default"/>
      </w:rPr>
    </w:lvl>
    <w:lvl w:ilvl="1">
      <w:start w:val="1"/>
      <w:numFmt w:val="decimal"/>
      <w:pStyle w:val="Titolo2"/>
      <w:lvlText w:val="Art. %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2">
      <w:start w:val="1"/>
      <w:numFmt w:val="decimal"/>
      <w:pStyle w:val="Titolo3"/>
      <w:lvlText w:val="%1%2.%3"/>
      <w:lvlJc w:val="left"/>
      <w:pPr>
        <w:tabs>
          <w:tab w:val="num" w:pos="1364"/>
        </w:tabs>
        <w:ind w:left="1004"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ascii="Arial" w:hAnsi="Arial"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82">
    <w:nsid w:val="68222454"/>
    <w:multiLevelType w:val="hybridMultilevel"/>
    <w:tmpl w:val="B614BE4A"/>
    <w:lvl w:ilvl="0" w:tplc="F8348544">
      <w:start w:val="1"/>
      <w:numFmt w:val="bullet"/>
      <w:lvlText w:val=""/>
      <w:lvlJc w:val="left"/>
      <w:pPr>
        <w:tabs>
          <w:tab w:val="num" w:pos="360"/>
        </w:tabs>
        <w:ind w:left="360" w:hanging="360"/>
      </w:pPr>
      <w:rPr>
        <w:rFonts w:ascii="Symbol" w:hAnsi="Symbol" w:hint="default"/>
        <w:color w:val="auto"/>
      </w:rPr>
    </w:lvl>
    <w:lvl w:ilvl="1" w:tplc="1CEA87C8" w:tentative="1">
      <w:start w:val="1"/>
      <w:numFmt w:val="bullet"/>
      <w:lvlText w:val="o"/>
      <w:lvlJc w:val="left"/>
      <w:pPr>
        <w:tabs>
          <w:tab w:val="num" w:pos="1440"/>
        </w:tabs>
        <w:ind w:left="1440" w:hanging="360"/>
      </w:pPr>
      <w:rPr>
        <w:rFonts w:ascii="Courier New" w:hAnsi="Courier New" w:cs="Courier New" w:hint="default"/>
      </w:rPr>
    </w:lvl>
    <w:lvl w:ilvl="2" w:tplc="9EBE6080" w:tentative="1">
      <w:start w:val="1"/>
      <w:numFmt w:val="bullet"/>
      <w:lvlText w:val=""/>
      <w:lvlJc w:val="left"/>
      <w:pPr>
        <w:tabs>
          <w:tab w:val="num" w:pos="2160"/>
        </w:tabs>
        <w:ind w:left="2160" w:hanging="360"/>
      </w:pPr>
      <w:rPr>
        <w:rFonts w:ascii="Wingdings" w:hAnsi="Wingdings" w:hint="default"/>
      </w:rPr>
    </w:lvl>
    <w:lvl w:ilvl="3" w:tplc="6742C2DC" w:tentative="1">
      <w:start w:val="1"/>
      <w:numFmt w:val="bullet"/>
      <w:lvlText w:val=""/>
      <w:lvlJc w:val="left"/>
      <w:pPr>
        <w:tabs>
          <w:tab w:val="num" w:pos="2880"/>
        </w:tabs>
        <w:ind w:left="2880" w:hanging="360"/>
      </w:pPr>
      <w:rPr>
        <w:rFonts w:ascii="Symbol" w:hAnsi="Symbol" w:hint="default"/>
      </w:rPr>
    </w:lvl>
    <w:lvl w:ilvl="4" w:tplc="04AEE252" w:tentative="1">
      <w:start w:val="1"/>
      <w:numFmt w:val="bullet"/>
      <w:lvlText w:val="o"/>
      <w:lvlJc w:val="left"/>
      <w:pPr>
        <w:tabs>
          <w:tab w:val="num" w:pos="3600"/>
        </w:tabs>
        <w:ind w:left="3600" w:hanging="360"/>
      </w:pPr>
      <w:rPr>
        <w:rFonts w:ascii="Courier New" w:hAnsi="Courier New" w:cs="Courier New" w:hint="default"/>
      </w:rPr>
    </w:lvl>
    <w:lvl w:ilvl="5" w:tplc="1E4A5704" w:tentative="1">
      <w:start w:val="1"/>
      <w:numFmt w:val="bullet"/>
      <w:lvlText w:val=""/>
      <w:lvlJc w:val="left"/>
      <w:pPr>
        <w:tabs>
          <w:tab w:val="num" w:pos="4320"/>
        </w:tabs>
        <w:ind w:left="4320" w:hanging="360"/>
      </w:pPr>
      <w:rPr>
        <w:rFonts w:ascii="Wingdings" w:hAnsi="Wingdings" w:hint="default"/>
      </w:rPr>
    </w:lvl>
    <w:lvl w:ilvl="6" w:tplc="8D0A2BDA" w:tentative="1">
      <w:start w:val="1"/>
      <w:numFmt w:val="bullet"/>
      <w:lvlText w:val=""/>
      <w:lvlJc w:val="left"/>
      <w:pPr>
        <w:tabs>
          <w:tab w:val="num" w:pos="5040"/>
        </w:tabs>
        <w:ind w:left="5040" w:hanging="360"/>
      </w:pPr>
      <w:rPr>
        <w:rFonts w:ascii="Symbol" w:hAnsi="Symbol" w:hint="default"/>
      </w:rPr>
    </w:lvl>
    <w:lvl w:ilvl="7" w:tplc="ABFEBF02" w:tentative="1">
      <w:start w:val="1"/>
      <w:numFmt w:val="bullet"/>
      <w:lvlText w:val="o"/>
      <w:lvlJc w:val="left"/>
      <w:pPr>
        <w:tabs>
          <w:tab w:val="num" w:pos="5760"/>
        </w:tabs>
        <w:ind w:left="5760" w:hanging="360"/>
      </w:pPr>
      <w:rPr>
        <w:rFonts w:ascii="Courier New" w:hAnsi="Courier New" w:cs="Courier New" w:hint="default"/>
      </w:rPr>
    </w:lvl>
    <w:lvl w:ilvl="8" w:tplc="6A84CF5A" w:tentative="1">
      <w:start w:val="1"/>
      <w:numFmt w:val="bullet"/>
      <w:lvlText w:val=""/>
      <w:lvlJc w:val="left"/>
      <w:pPr>
        <w:tabs>
          <w:tab w:val="num" w:pos="6480"/>
        </w:tabs>
        <w:ind w:left="6480" w:hanging="360"/>
      </w:pPr>
      <w:rPr>
        <w:rFonts w:ascii="Wingdings" w:hAnsi="Wingdings" w:hint="default"/>
      </w:rPr>
    </w:lvl>
  </w:abstractNum>
  <w:abstractNum w:abstractNumId="183">
    <w:nsid w:val="690372F8"/>
    <w:multiLevelType w:val="hybridMultilevel"/>
    <w:tmpl w:val="AB2C4C94"/>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4">
    <w:nsid w:val="6A187BE6"/>
    <w:multiLevelType w:val="hybridMultilevel"/>
    <w:tmpl w:val="DFB231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5">
    <w:nsid w:val="6A2C6BEB"/>
    <w:multiLevelType w:val="hybridMultilevel"/>
    <w:tmpl w:val="B09E5078"/>
    <w:lvl w:ilvl="0" w:tplc="3F12E7CA">
      <w:start w:val="2"/>
      <w:numFmt w:val="bullet"/>
      <w:lvlText w:val="-"/>
      <w:lvlJc w:val="left"/>
      <w:pPr>
        <w:tabs>
          <w:tab w:val="num" w:pos="1800"/>
        </w:tabs>
        <w:ind w:left="1800" w:hanging="360"/>
      </w:pPr>
      <w:rPr>
        <w:rFonts w:ascii="Times New Roman" w:eastAsia="Times New Roman" w:hAnsi="Times New Roman" w:cs="Times New Roman" w:hint="default"/>
      </w:rPr>
    </w:lvl>
    <w:lvl w:ilvl="1" w:tplc="F4CCD7A0" w:tentative="1">
      <w:start w:val="1"/>
      <w:numFmt w:val="bullet"/>
      <w:lvlText w:val="o"/>
      <w:lvlJc w:val="left"/>
      <w:pPr>
        <w:tabs>
          <w:tab w:val="num" w:pos="2520"/>
        </w:tabs>
        <w:ind w:left="2520" w:hanging="360"/>
      </w:pPr>
      <w:rPr>
        <w:rFonts w:ascii="Courier New" w:hAnsi="Courier New" w:cs="Courier New" w:hint="default"/>
      </w:rPr>
    </w:lvl>
    <w:lvl w:ilvl="2" w:tplc="D870D4E8" w:tentative="1">
      <w:start w:val="1"/>
      <w:numFmt w:val="bullet"/>
      <w:lvlText w:val=""/>
      <w:lvlJc w:val="left"/>
      <w:pPr>
        <w:tabs>
          <w:tab w:val="num" w:pos="3240"/>
        </w:tabs>
        <w:ind w:left="3240" w:hanging="360"/>
      </w:pPr>
      <w:rPr>
        <w:rFonts w:ascii="Wingdings" w:hAnsi="Wingdings" w:hint="default"/>
      </w:rPr>
    </w:lvl>
    <w:lvl w:ilvl="3" w:tplc="551C9D64" w:tentative="1">
      <w:start w:val="1"/>
      <w:numFmt w:val="bullet"/>
      <w:lvlText w:val=""/>
      <w:lvlJc w:val="left"/>
      <w:pPr>
        <w:tabs>
          <w:tab w:val="num" w:pos="3960"/>
        </w:tabs>
        <w:ind w:left="3960" w:hanging="360"/>
      </w:pPr>
      <w:rPr>
        <w:rFonts w:ascii="Symbol" w:hAnsi="Symbol" w:hint="default"/>
      </w:rPr>
    </w:lvl>
    <w:lvl w:ilvl="4" w:tplc="AA668A08" w:tentative="1">
      <w:start w:val="1"/>
      <w:numFmt w:val="bullet"/>
      <w:lvlText w:val="o"/>
      <w:lvlJc w:val="left"/>
      <w:pPr>
        <w:tabs>
          <w:tab w:val="num" w:pos="4680"/>
        </w:tabs>
        <w:ind w:left="4680" w:hanging="360"/>
      </w:pPr>
      <w:rPr>
        <w:rFonts w:ascii="Courier New" w:hAnsi="Courier New" w:cs="Courier New" w:hint="default"/>
      </w:rPr>
    </w:lvl>
    <w:lvl w:ilvl="5" w:tplc="BFA0172A" w:tentative="1">
      <w:start w:val="1"/>
      <w:numFmt w:val="bullet"/>
      <w:lvlText w:val=""/>
      <w:lvlJc w:val="left"/>
      <w:pPr>
        <w:tabs>
          <w:tab w:val="num" w:pos="5400"/>
        </w:tabs>
        <w:ind w:left="5400" w:hanging="360"/>
      </w:pPr>
      <w:rPr>
        <w:rFonts w:ascii="Wingdings" w:hAnsi="Wingdings" w:hint="default"/>
      </w:rPr>
    </w:lvl>
    <w:lvl w:ilvl="6" w:tplc="07D0F846" w:tentative="1">
      <w:start w:val="1"/>
      <w:numFmt w:val="bullet"/>
      <w:lvlText w:val=""/>
      <w:lvlJc w:val="left"/>
      <w:pPr>
        <w:tabs>
          <w:tab w:val="num" w:pos="6120"/>
        </w:tabs>
        <w:ind w:left="6120" w:hanging="360"/>
      </w:pPr>
      <w:rPr>
        <w:rFonts w:ascii="Symbol" w:hAnsi="Symbol" w:hint="default"/>
      </w:rPr>
    </w:lvl>
    <w:lvl w:ilvl="7" w:tplc="477A8C34" w:tentative="1">
      <w:start w:val="1"/>
      <w:numFmt w:val="bullet"/>
      <w:lvlText w:val="o"/>
      <w:lvlJc w:val="left"/>
      <w:pPr>
        <w:tabs>
          <w:tab w:val="num" w:pos="6840"/>
        </w:tabs>
        <w:ind w:left="6840" w:hanging="360"/>
      </w:pPr>
      <w:rPr>
        <w:rFonts w:ascii="Courier New" w:hAnsi="Courier New" w:cs="Courier New" w:hint="default"/>
      </w:rPr>
    </w:lvl>
    <w:lvl w:ilvl="8" w:tplc="38AEB3E6" w:tentative="1">
      <w:start w:val="1"/>
      <w:numFmt w:val="bullet"/>
      <w:lvlText w:val=""/>
      <w:lvlJc w:val="left"/>
      <w:pPr>
        <w:tabs>
          <w:tab w:val="num" w:pos="7560"/>
        </w:tabs>
        <w:ind w:left="7560" w:hanging="360"/>
      </w:pPr>
      <w:rPr>
        <w:rFonts w:ascii="Wingdings" w:hAnsi="Wingdings" w:hint="default"/>
      </w:rPr>
    </w:lvl>
  </w:abstractNum>
  <w:abstractNum w:abstractNumId="186">
    <w:nsid w:val="6BA97E44"/>
    <w:multiLevelType w:val="hybridMultilevel"/>
    <w:tmpl w:val="6FD25094"/>
    <w:lvl w:ilvl="0" w:tplc="8BF4B524">
      <w:start w:val="1"/>
      <w:numFmt w:val="bullet"/>
      <w:lvlText w:val=""/>
      <w:lvlJc w:val="left"/>
      <w:pPr>
        <w:tabs>
          <w:tab w:val="num" w:pos="360"/>
        </w:tabs>
        <w:ind w:left="360" w:hanging="360"/>
      </w:pPr>
      <w:rPr>
        <w:rFonts w:ascii="Symbol" w:hAnsi="Symbol" w:hint="default"/>
        <w:color w:val="auto"/>
      </w:rPr>
    </w:lvl>
    <w:lvl w:ilvl="1" w:tplc="DE0CFCC8" w:tentative="1">
      <w:start w:val="1"/>
      <w:numFmt w:val="bullet"/>
      <w:lvlText w:val="o"/>
      <w:lvlJc w:val="left"/>
      <w:pPr>
        <w:tabs>
          <w:tab w:val="num" w:pos="1440"/>
        </w:tabs>
        <w:ind w:left="1440" w:hanging="360"/>
      </w:pPr>
      <w:rPr>
        <w:rFonts w:ascii="Courier New" w:hAnsi="Courier New" w:cs="Courier New" w:hint="default"/>
      </w:rPr>
    </w:lvl>
    <w:lvl w:ilvl="2" w:tplc="0728DAA8" w:tentative="1">
      <w:start w:val="1"/>
      <w:numFmt w:val="bullet"/>
      <w:lvlText w:val=""/>
      <w:lvlJc w:val="left"/>
      <w:pPr>
        <w:tabs>
          <w:tab w:val="num" w:pos="2160"/>
        </w:tabs>
        <w:ind w:left="2160" w:hanging="360"/>
      </w:pPr>
      <w:rPr>
        <w:rFonts w:ascii="Wingdings" w:hAnsi="Wingdings" w:hint="default"/>
      </w:rPr>
    </w:lvl>
    <w:lvl w:ilvl="3" w:tplc="07FA4FD2" w:tentative="1">
      <w:start w:val="1"/>
      <w:numFmt w:val="bullet"/>
      <w:lvlText w:val=""/>
      <w:lvlJc w:val="left"/>
      <w:pPr>
        <w:tabs>
          <w:tab w:val="num" w:pos="2880"/>
        </w:tabs>
        <w:ind w:left="2880" w:hanging="360"/>
      </w:pPr>
      <w:rPr>
        <w:rFonts w:ascii="Symbol" w:hAnsi="Symbol" w:hint="default"/>
      </w:rPr>
    </w:lvl>
    <w:lvl w:ilvl="4" w:tplc="B3729B2E" w:tentative="1">
      <w:start w:val="1"/>
      <w:numFmt w:val="bullet"/>
      <w:lvlText w:val="o"/>
      <w:lvlJc w:val="left"/>
      <w:pPr>
        <w:tabs>
          <w:tab w:val="num" w:pos="3600"/>
        </w:tabs>
        <w:ind w:left="3600" w:hanging="360"/>
      </w:pPr>
      <w:rPr>
        <w:rFonts w:ascii="Courier New" w:hAnsi="Courier New" w:cs="Courier New" w:hint="default"/>
      </w:rPr>
    </w:lvl>
    <w:lvl w:ilvl="5" w:tplc="DAEADF9A" w:tentative="1">
      <w:start w:val="1"/>
      <w:numFmt w:val="bullet"/>
      <w:lvlText w:val=""/>
      <w:lvlJc w:val="left"/>
      <w:pPr>
        <w:tabs>
          <w:tab w:val="num" w:pos="4320"/>
        </w:tabs>
        <w:ind w:left="4320" w:hanging="360"/>
      </w:pPr>
      <w:rPr>
        <w:rFonts w:ascii="Wingdings" w:hAnsi="Wingdings" w:hint="default"/>
      </w:rPr>
    </w:lvl>
    <w:lvl w:ilvl="6" w:tplc="BC20B00E" w:tentative="1">
      <w:start w:val="1"/>
      <w:numFmt w:val="bullet"/>
      <w:lvlText w:val=""/>
      <w:lvlJc w:val="left"/>
      <w:pPr>
        <w:tabs>
          <w:tab w:val="num" w:pos="5040"/>
        </w:tabs>
        <w:ind w:left="5040" w:hanging="360"/>
      </w:pPr>
      <w:rPr>
        <w:rFonts w:ascii="Symbol" w:hAnsi="Symbol" w:hint="default"/>
      </w:rPr>
    </w:lvl>
    <w:lvl w:ilvl="7" w:tplc="9B3A6936" w:tentative="1">
      <w:start w:val="1"/>
      <w:numFmt w:val="bullet"/>
      <w:lvlText w:val="o"/>
      <w:lvlJc w:val="left"/>
      <w:pPr>
        <w:tabs>
          <w:tab w:val="num" w:pos="5760"/>
        </w:tabs>
        <w:ind w:left="5760" w:hanging="360"/>
      </w:pPr>
      <w:rPr>
        <w:rFonts w:ascii="Courier New" w:hAnsi="Courier New" w:cs="Courier New" w:hint="default"/>
      </w:rPr>
    </w:lvl>
    <w:lvl w:ilvl="8" w:tplc="A3BA8C92" w:tentative="1">
      <w:start w:val="1"/>
      <w:numFmt w:val="bullet"/>
      <w:lvlText w:val=""/>
      <w:lvlJc w:val="left"/>
      <w:pPr>
        <w:tabs>
          <w:tab w:val="num" w:pos="6480"/>
        </w:tabs>
        <w:ind w:left="6480" w:hanging="360"/>
      </w:pPr>
      <w:rPr>
        <w:rFonts w:ascii="Wingdings" w:hAnsi="Wingdings" w:hint="default"/>
      </w:rPr>
    </w:lvl>
  </w:abstractNum>
  <w:abstractNum w:abstractNumId="187">
    <w:nsid w:val="6BC4037B"/>
    <w:multiLevelType w:val="hybridMultilevel"/>
    <w:tmpl w:val="44A03374"/>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8">
    <w:nsid w:val="6DF51D25"/>
    <w:multiLevelType w:val="hybridMultilevel"/>
    <w:tmpl w:val="780CEFB6"/>
    <w:lvl w:ilvl="0" w:tplc="62665EE0">
      <w:start w:val="4"/>
      <w:numFmt w:val="bullet"/>
      <w:lvlText w:val="-"/>
      <w:lvlJc w:val="left"/>
      <w:pPr>
        <w:tabs>
          <w:tab w:val="num" w:pos="360"/>
        </w:tabs>
        <w:ind w:left="360" w:hanging="360"/>
      </w:pPr>
      <w:rPr>
        <w:rFonts w:ascii="Arial" w:eastAsia="Times New Roman" w:hAnsi="Arial" w:hint="default"/>
      </w:rPr>
    </w:lvl>
    <w:lvl w:ilvl="1" w:tplc="2200D512" w:tentative="1">
      <w:start w:val="1"/>
      <w:numFmt w:val="bullet"/>
      <w:lvlText w:val="o"/>
      <w:lvlJc w:val="left"/>
      <w:pPr>
        <w:tabs>
          <w:tab w:val="num" w:pos="1440"/>
        </w:tabs>
        <w:ind w:left="1440" w:hanging="360"/>
      </w:pPr>
      <w:rPr>
        <w:rFonts w:ascii="Courier New" w:hAnsi="Courier New" w:cs="Courier New" w:hint="default"/>
      </w:rPr>
    </w:lvl>
    <w:lvl w:ilvl="2" w:tplc="9BB6FF60" w:tentative="1">
      <w:start w:val="1"/>
      <w:numFmt w:val="bullet"/>
      <w:lvlText w:val=""/>
      <w:lvlJc w:val="left"/>
      <w:pPr>
        <w:tabs>
          <w:tab w:val="num" w:pos="2160"/>
        </w:tabs>
        <w:ind w:left="2160" w:hanging="360"/>
      </w:pPr>
      <w:rPr>
        <w:rFonts w:ascii="Wingdings" w:hAnsi="Wingdings" w:hint="default"/>
      </w:rPr>
    </w:lvl>
    <w:lvl w:ilvl="3" w:tplc="ADCCF258" w:tentative="1">
      <w:start w:val="1"/>
      <w:numFmt w:val="bullet"/>
      <w:lvlText w:val=""/>
      <w:lvlJc w:val="left"/>
      <w:pPr>
        <w:tabs>
          <w:tab w:val="num" w:pos="2880"/>
        </w:tabs>
        <w:ind w:left="2880" w:hanging="360"/>
      </w:pPr>
      <w:rPr>
        <w:rFonts w:ascii="Symbol" w:hAnsi="Symbol" w:hint="default"/>
      </w:rPr>
    </w:lvl>
    <w:lvl w:ilvl="4" w:tplc="A74A2CE0" w:tentative="1">
      <w:start w:val="1"/>
      <w:numFmt w:val="bullet"/>
      <w:lvlText w:val="o"/>
      <w:lvlJc w:val="left"/>
      <w:pPr>
        <w:tabs>
          <w:tab w:val="num" w:pos="3600"/>
        </w:tabs>
        <w:ind w:left="3600" w:hanging="360"/>
      </w:pPr>
      <w:rPr>
        <w:rFonts w:ascii="Courier New" w:hAnsi="Courier New" w:cs="Courier New" w:hint="default"/>
      </w:rPr>
    </w:lvl>
    <w:lvl w:ilvl="5" w:tplc="ECA8A166" w:tentative="1">
      <w:start w:val="1"/>
      <w:numFmt w:val="bullet"/>
      <w:lvlText w:val=""/>
      <w:lvlJc w:val="left"/>
      <w:pPr>
        <w:tabs>
          <w:tab w:val="num" w:pos="4320"/>
        </w:tabs>
        <w:ind w:left="4320" w:hanging="360"/>
      </w:pPr>
      <w:rPr>
        <w:rFonts w:ascii="Wingdings" w:hAnsi="Wingdings" w:hint="default"/>
      </w:rPr>
    </w:lvl>
    <w:lvl w:ilvl="6" w:tplc="75D4E5FC" w:tentative="1">
      <w:start w:val="1"/>
      <w:numFmt w:val="bullet"/>
      <w:lvlText w:val=""/>
      <w:lvlJc w:val="left"/>
      <w:pPr>
        <w:tabs>
          <w:tab w:val="num" w:pos="5040"/>
        </w:tabs>
        <w:ind w:left="5040" w:hanging="360"/>
      </w:pPr>
      <w:rPr>
        <w:rFonts w:ascii="Symbol" w:hAnsi="Symbol" w:hint="default"/>
      </w:rPr>
    </w:lvl>
    <w:lvl w:ilvl="7" w:tplc="B70CE652" w:tentative="1">
      <w:start w:val="1"/>
      <w:numFmt w:val="bullet"/>
      <w:lvlText w:val="o"/>
      <w:lvlJc w:val="left"/>
      <w:pPr>
        <w:tabs>
          <w:tab w:val="num" w:pos="5760"/>
        </w:tabs>
        <w:ind w:left="5760" w:hanging="360"/>
      </w:pPr>
      <w:rPr>
        <w:rFonts w:ascii="Courier New" w:hAnsi="Courier New" w:cs="Courier New" w:hint="default"/>
      </w:rPr>
    </w:lvl>
    <w:lvl w:ilvl="8" w:tplc="78B432F6" w:tentative="1">
      <w:start w:val="1"/>
      <w:numFmt w:val="bullet"/>
      <w:lvlText w:val=""/>
      <w:lvlJc w:val="left"/>
      <w:pPr>
        <w:tabs>
          <w:tab w:val="num" w:pos="6480"/>
        </w:tabs>
        <w:ind w:left="6480" w:hanging="360"/>
      </w:pPr>
      <w:rPr>
        <w:rFonts w:ascii="Wingdings" w:hAnsi="Wingdings" w:hint="default"/>
      </w:rPr>
    </w:lvl>
  </w:abstractNum>
  <w:abstractNum w:abstractNumId="189">
    <w:nsid w:val="6DF81B91"/>
    <w:multiLevelType w:val="hybridMultilevel"/>
    <w:tmpl w:val="96C68ECA"/>
    <w:lvl w:ilvl="0" w:tplc="DB40C862">
      <w:numFmt w:val="bullet"/>
      <w:lvlText w:val="-"/>
      <w:lvlJc w:val="left"/>
      <w:pPr>
        <w:tabs>
          <w:tab w:val="num" w:pos="720"/>
        </w:tabs>
        <w:ind w:left="720" w:hanging="360"/>
      </w:pPr>
      <w:rPr>
        <w:rFonts w:ascii="Times New Roman" w:eastAsia="Times New Roman" w:hAnsi="Times New Roman" w:cs="Times New Roman" w:hint="default"/>
      </w:rPr>
    </w:lvl>
    <w:lvl w:ilvl="1" w:tplc="D6A88D34" w:tentative="1">
      <w:start w:val="1"/>
      <w:numFmt w:val="bullet"/>
      <w:lvlText w:val="o"/>
      <w:lvlJc w:val="left"/>
      <w:pPr>
        <w:tabs>
          <w:tab w:val="num" w:pos="1440"/>
        </w:tabs>
        <w:ind w:left="1440" w:hanging="360"/>
      </w:pPr>
      <w:rPr>
        <w:rFonts w:ascii="Courier New" w:hAnsi="Courier New" w:cs="Courier New" w:hint="default"/>
      </w:rPr>
    </w:lvl>
    <w:lvl w:ilvl="2" w:tplc="7A3CDA48" w:tentative="1">
      <w:start w:val="1"/>
      <w:numFmt w:val="bullet"/>
      <w:lvlText w:val=""/>
      <w:lvlJc w:val="left"/>
      <w:pPr>
        <w:tabs>
          <w:tab w:val="num" w:pos="2160"/>
        </w:tabs>
        <w:ind w:left="2160" w:hanging="360"/>
      </w:pPr>
      <w:rPr>
        <w:rFonts w:ascii="Wingdings" w:hAnsi="Wingdings" w:hint="default"/>
      </w:rPr>
    </w:lvl>
    <w:lvl w:ilvl="3" w:tplc="9A368698" w:tentative="1">
      <w:start w:val="1"/>
      <w:numFmt w:val="bullet"/>
      <w:lvlText w:val=""/>
      <w:lvlJc w:val="left"/>
      <w:pPr>
        <w:tabs>
          <w:tab w:val="num" w:pos="2880"/>
        </w:tabs>
        <w:ind w:left="2880" w:hanging="360"/>
      </w:pPr>
      <w:rPr>
        <w:rFonts w:ascii="Symbol" w:hAnsi="Symbol" w:hint="default"/>
      </w:rPr>
    </w:lvl>
    <w:lvl w:ilvl="4" w:tplc="05780AC8" w:tentative="1">
      <w:start w:val="1"/>
      <w:numFmt w:val="bullet"/>
      <w:lvlText w:val="o"/>
      <w:lvlJc w:val="left"/>
      <w:pPr>
        <w:tabs>
          <w:tab w:val="num" w:pos="3600"/>
        </w:tabs>
        <w:ind w:left="3600" w:hanging="360"/>
      </w:pPr>
      <w:rPr>
        <w:rFonts w:ascii="Courier New" w:hAnsi="Courier New" w:cs="Courier New" w:hint="default"/>
      </w:rPr>
    </w:lvl>
    <w:lvl w:ilvl="5" w:tplc="FAA2D666" w:tentative="1">
      <w:start w:val="1"/>
      <w:numFmt w:val="bullet"/>
      <w:lvlText w:val=""/>
      <w:lvlJc w:val="left"/>
      <w:pPr>
        <w:tabs>
          <w:tab w:val="num" w:pos="4320"/>
        </w:tabs>
        <w:ind w:left="4320" w:hanging="360"/>
      </w:pPr>
      <w:rPr>
        <w:rFonts w:ascii="Wingdings" w:hAnsi="Wingdings" w:hint="default"/>
      </w:rPr>
    </w:lvl>
    <w:lvl w:ilvl="6" w:tplc="AC12B56C" w:tentative="1">
      <w:start w:val="1"/>
      <w:numFmt w:val="bullet"/>
      <w:lvlText w:val=""/>
      <w:lvlJc w:val="left"/>
      <w:pPr>
        <w:tabs>
          <w:tab w:val="num" w:pos="5040"/>
        </w:tabs>
        <w:ind w:left="5040" w:hanging="360"/>
      </w:pPr>
      <w:rPr>
        <w:rFonts w:ascii="Symbol" w:hAnsi="Symbol" w:hint="default"/>
      </w:rPr>
    </w:lvl>
    <w:lvl w:ilvl="7" w:tplc="79FC238C" w:tentative="1">
      <w:start w:val="1"/>
      <w:numFmt w:val="bullet"/>
      <w:lvlText w:val="o"/>
      <w:lvlJc w:val="left"/>
      <w:pPr>
        <w:tabs>
          <w:tab w:val="num" w:pos="5760"/>
        </w:tabs>
        <w:ind w:left="5760" w:hanging="360"/>
      </w:pPr>
      <w:rPr>
        <w:rFonts w:ascii="Courier New" w:hAnsi="Courier New" w:cs="Courier New" w:hint="default"/>
      </w:rPr>
    </w:lvl>
    <w:lvl w:ilvl="8" w:tplc="1362ED0E" w:tentative="1">
      <w:start w:val="1"/>
      <w:numFmt w:val="bullet"/>
      <w:lvlText w:val=""/>
      <w:lvlJc w:val="left"/>
      <w:pPr>
        <w:tabs>
          <w:tab w:val="num" w:pos="6480"/>
        </w:tabs>
        <w:ind w:left="6480" w:hanging="360"/>
      </w:pPr>
      <w:rPr>
        <w:rFonts w:ascii="Wingdings" w:hAnsi="Wingdings" w:hint="default"/>
      </w:rPr>
    </w:lvl>
  </w:abstractNum>
  <w:abstractNum w:abstractNumId="190">
    <w:nsid w:val="7059486F"/>
    <w:multiLevelType w:val="hybridMultilevel"/>
    <w:tmpl w:val="25CED5B0"/>
    <w:lvl w:ilvl="0" w:tplc="F8E4ED5E">
      <w:start w:val="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1">
    <w:nsid w:val="70610FF4"/>
    <w:multiLevelType w:val="hybridMultilevel"/>
    <w:tmpl w:val="694C29F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2">
    <w:nsid w:val="707E6069"/>
    <w:multiLevelType w:val="hybridMultilevel"/>
    <w:tmpl w:val="DA86CE2E"/>
    <w:lvl w:ilvl="0" w:tplc="2A988D84">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93">
    <w:nsid w:val="72224C86"/>
    <w:multiLevelType w:val="multilevel"/>
    <w:tmpl w:val="34FADAB8"/>
    <w:lvl w:ilvl="0">
      <w:start w:val="1"/>
      <w:numFmt w:val="decimal"/>
      <w:lvlText w:val="%1."/>
      <w:lvlJc w:val="left"/>
      <w:pPr>
        <w:tabs>
          <w:tab w:val="num" w:pos="0"/>
        </w:tabs>
        <w:ind w:left="0" w:hanging="360"/>
      </w:pPr>
      <w:rPr>
        <w:rFonts w:hint="default"/>
      </w:rPr>
    </w:lvl>
    <w:lvl w:ilvl="1">
      <w:start w:val="1"/>
      <w:numFmt w:val="decimal"/>
      <w:pStyle w:val="StileTitolo211ptprima6ptdopo0ptInterlinea15righe"/>
      <w:lvlText w:val="%1.%2."/>
      <w:lvlJc w:val="left"/>
      <w:pPr>
        <w:tabs>
          <w:tab w:val="num" w:pos="432"/>
        </w:tabs>
        <w:ind w:left="432" w:hanging="432"/>
      </w:pPr>
      <w:rPr>
        <w:rFonts w:hint="default"/>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194">
    <w:nsid w:val="724C2F0D"/>
    <w:multiLevelType w:val="hybridMultilevel"/>
    <w:tmpl w:val="A1C6C978"/>
    <w:lvl w:ilvl="0" w:tplc="D2F80F8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5">
    <w:nsid w:val="72811B0A"/>
    <w:multiLevelType w:val="hybridMultilevel"/>
    <w:tmpl w:val="11CE91B6"/>
    <w:lvl w:ilvl="0" w:tplc="87B8241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96">
    <w:nsid w:val="74041FC3"/>
    <w:multiLevelType w:val="hybridMultilevel"/>
    <w:tmpl w:val="A92C80A6"/>
    <w:lvl w:ilvl="0" w:tplc="04100001">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97">
    <w:nsid w:val="74BC1F25"/>
    <w:multiLevelType w:val="hybridMultilevel"/>
    <w:tmpl w:val="08C84390"/>
    <w:lvl w:ilvl="0" w:tplc="6A800F6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74CD3B28"/>
    <w:multiLevelType w:val="hybridMultilevel"/>
    <w:tmpl w:val="CC4E6AB4"/>
    <w:lvl w:ilvl="0" w:tplc="4272955E">
      <w:start w:val="1"/>
      <w:numFmt w:val="bullet"/>
      <w:lvlText w:val=""/>
      <w:lvlJc w:val="left"/>
      <w:pPr>
        <w:tabs>
          <w:tab w:val="num" w:pos="360"/>
        </w:tabs>
        <w:ind w:left="360" w:hanging="360"/>
      </w:pPr>
      <w:rPr>
        <w:rFonts w:ascii="Symbol" w:hAnsi="Symbol" w:hint="default"/>
        <w:color w:val="auto"/>
      </w:rPr>
    </w:lvl>
    <w:lvl w:ilvl="1" w:tplc="CA10844C" w:tentative="1">
      <w:start w:val="1"/>
      <w:numFmt w:val="bullet"/>
      <w:lvlText w:val="o"/>
      <w:lvlJc w:val="left"/>
      <w:pPr>
        <w:tabs>
          <w:tab w:val="num" w:pos="1440"/>
        </w:tabs>
        <w:ind w:left="1440" w:hanging="360"/>
      </w:pPr>
      <w:rPr>
        <w:rFonts w:ascii="Courier New" w:hAnsi="Courier New" w:cs="Courier New" w:hint="default"/>
      </w:rPr>
    </w:lvl>
    <w:lvl w:ilvl="2" w:tplc="01F8E5A0" w:tentative="1">
      <w:start w:val="1"/>
      <w:numFmt w:val="bullet"/>
      <w:lvlText w:val=""/>
      <w:lvlJc w:val="left"/>
      <w:pPr>
        <w:tabs>
          <w:tab w:val="num" w:pos="2160"/>
        </w:tabs>
        <w:ind w:left="2160" w:hanging="360"/>
      </w:pPr>
      <w:rPr>
        <w:rFonts w:ascii="Wingdings" w:hAnsi="Wingdings" w:hint="default"/>
      </w:rPr>
    </w:lvl>
    <w:lvl w:ilvl="3" w:tplc="E11A655A" w:tentative="1">
      <w:start w:val="1"/>
      <w:numFmt w:val="bullet"/>
      <w:lvlText w:val=""/>
      <w:lvlJc w:val="left"/>
      <w:pPr>
        <w:tabs>
          <w:tab w:val="num" w:pos="2880"/>
        </w:tabs>
        <w:ind w:left="2880" w:hanging="360"/>
      </w:pPr>
      <w:rPr>
        <w:rFonts w:ascii="Symbol" w:hAnsi="Symbol" w:hint="default"/>
      </w:rPr>
    </w:lvl>
    <w:lvl w:ilvl="4" w:tplc="959C2190" w:tentative="1">
      <w:start w:val="1"/>
      <w:numFmt w:val="bullet"/>
      <w:lvlText w:val="o"/>
      <w:lvlJc w:val="left"/>
      <w:pPr>
        <w:tabs>
          <w:tab w:val="num" w:pos="3600"/>
        </w:tabs>
        <w:ind w:left="3600" w:hanging="360"/>
      </w:pPr>
      <w:rPr>
        <w:rFonts w:ascii="Courier New" w:hAnsi="Courier New" w:cs="Courier New" w:hint="default"/>
      </w:rPr>
    </w:lvl>
    <w:lvl w:ilvl="5" w:tplc="DD6CFE20" w:tentative="1">
      <w:start w:val="1"/>
      <w:numFmt w:val="bullet"/>
      <w:lvlText w:val=""/>
      <w:lvlJc w:val="left"/>
      <w:pPr>
        <w:tabs>
          <w:tab w:val="num" w:pos="4320"/>
        </w:tabs>
        <w:ind w:left="4320" w:hanging="360"/>
      </w:pPr>
      <w:rPr>
        <w:rFonts w:ascii="Wingdings" w:hAnsi="Wingdings" w:hint="default"/>
      </w:rPr>
    </w:lvl>
    <w:lvl w:ilvl="6" w:tplc="B62065DC" w:tentative="1">
      <w:start w:val="1"/>
      <w:numFmt w:val="bullet"/>
      <w:lvlText w:val=""/>
      <w:lvlJc w:val="left"/>
      <w:pPr>
        <w:tabs>
          <w:tab w:val="num" w:pos="5040"/>
        </w:tabs>
        <w:ind w:left="5040" w:hanging="360"/>
      </w:pPr>
      <w:rPr>
        <w:rFonts w:ascii="Symbol" w:hAnsi="Symbol" w:hint="default"/>
      </w:rPr>
    </w:lvl>
    <w:lvl w:ilvl="7" w:tplc="050CF99E" w:tentative="1">
      <w:start w:val="1"/>
      <w:numFmt w:val="bullet"/>
      <w:lvlText w:val="o"/>
      <w:lvlJc w:val="left"/>
      <w:pPr>
        <w:tabs>
          <w:tab w:val="num" w:pos="5760"/>
        </w:tabs>
        <w:ind w:left="5760" w:hanging="360"/>
      </w:pPr>
      <w:rPr>
        <w:rFonts w:ascii="Courier New" w:hAnsi="Courier New" w:cs="Courier New" w:hint="default"/>
      </w:rPr>
    </w:lvl>
    <w:lvl w:ilvl="8" w:tplc="EEE09AFC" w:tentative="1">
      <w:start w:val="1"/>
      <w:numFmt w:val="bullet"/>
      <w:lvlText w:val=""/>
      <w:lvlJc w:val="left"/>
      <w:pPr>
        <w:tabs>
          <w:tab w:val="num" w:pos="6480"/>
        </w:tabs>
        <w:ind w:left="6480" w:hanging="360"/>
      </w:pPr>
      <w:rPr>
        <w:rFonts w:ascii="Wingdings" w:hAnsi="Wingdings" w:hint="default"/>
      </w:rPr>
    </w:lvl>
  </w:abstractNum>
  <w:abstractNum w:abstractNumId="199">
    <w:nsid w:val="757C6DE8"/>
    <w:multiLevelType w:val="hybridMultilevel"/>
    <w:tmpl w:val="445019F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0">
    <w:nsid w:val="759B0C54"/>
    <w:multiLevelType w:val="hybridMultilevel"/>
    <w:tmpl w:val="3080284C"/>
    <w:lvl w:ilvl="0" w:tplc="04100001">
      <w:start w:val="1"/>
      <w:numFmt w:val="bullet"/>
      <w:lvlText w:val=""/>
      <w:lvlJc w:val="left"/>
      <w:pPr>
        <w:tabs>
          <w:tab w:val="num" w:pos="720"/>
        </w:tabs>
        <w:ind w:left="720" w:hanging="360"/>
      </w:pPr>
      <w:rPr>
        <w:rFonts w:ascii="Symbol" w:hAnsi="Symbol" w:hint="default"/>
      </w:rPr>
    </w:lvl>
    <w:lvl w:ilvl="1" w:tplc="04100003">
      <w:start w:val="4"/>
      <w:numFmt w:val="bullet"/>
      <w:lvlText w:val="-"/>
      <w:lvlJc w:val="left"/>
      <w:pPr>
        <w:tabs>
          <w:tab w:val="num" w:pos="502"/>
        </w:tabs>
        <w:ind w:left="502" w:hanging="360"/>
      </w:pPr>
      <w:rPr>
        <w:rFonts w:ascii="Arial" w:eastAsia="Times New Roman" w:hAnsi="Arial"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1">
    <w:nsid w:val="75F62FB4"/>
    <w:multiLevelType w:val="hybridMultilevel"/>
    <w:tmpl w:val="824CFDDE"/>
    <w:lvl w:ilvl="0" w:tplc="869441C8">
      <w:start w:val="4"/>
      <w:numFmt w:val="bullet"/>
      <w:lvlText w:val="-"/>
      <w:lvlJc w:val="left"/>
      <w:pPr>
        <w:tabs>
          <w:tab w:val="num" w:pos="360"/>
        </w:tabs>
        <w:ind w:left="360" w:hanging="360"/>
      </w:pPr>
      <w:rPr>
        <w:rFonts w:ascii="Arial" w:eastAsia="Times New Roman" w:hAnsi="Arial" w:hint="default"/>
      </w:rPr>
    </w:lvl>
    <w:lvl w:ilvl="1" w:tplc="F04C5A70" w:tentative="1">
      <w:start w:val="1"/>
      <w:numFmt w:val="bullet"/>
      <w:lvlText w:val="o"/>
      <w:lvlJc w:val="left"/>
      <w:pPr>
        <w:tabs>
          <w:tab w:val="num" w:pos="1440"/>
        </w:tabs>
        <w:ind w:left="1440" w:hanging="360"/>
      </w:pPr>
      <w:rPr>
        <w:rFonts w:ascii="Courier New" w:hAnsi="Courier New" w:cs="Courier New" w:hint="default"/>
      </w:rPr>
    </w:lvl>
    <w:lvl w:ilvl="2" w:tplc="E0E20190" w:tentative="1">
      <w:start w:val="1"/>
      <w:numFmt w:val="bullet"/>
      <w:lvlText w:val=""/>
      <w:lvlJc w:val="left"/>
      <w:pPr>
        <w:tabs>
          <w:tab w:val="num" w:pos="2160"/>
        </w:tabs>
        <w:ind w:left="2160" w:hanging="360"/>
      </w:pPr>
      <w:rPr>
        <w:rFonts w:ascii="Wingdings" w:hAnsi="Wingdings" w:hint="default"/>
      </w:rPr>
    </w:lvl>
    <w:lvl w:ilvl="3" w:tplc="5D8C6266" w:tentative="1">
      <w:start w:val="1"/>
      <w:numFmt w:val="bullet"/>
      <w:lvlText w:val=""/>
      <w:lvlJc w:val="left"/>
      <w:pPr>
        <w:tabs>
          <w:tab w:val="num" w:pos="2880"/>
        </w:tabs>
        <w:ind w:left="2880" w:hanging="360"/>
      </w:pPr>
      <w:rPr>
        <w:rFonts w:ascii="Symbol" w:hAnsi="Symbol" w:hint="default"/>
      </w:rPr>
    </w:lvl>
    <w:lvl w:ilvl="4" w:tplc="59BE3BB4" w:tentative="1">
      <w:start w:val="1"/>
      <w:numFmt w:val="bullet"/>
      <w:lvlText w:val="o"/>
      <w:lvlJc w:val="left"/>
      <w:pPr>
        <w:tabs>
          <w:tab w:val="num" w:pos="3600"/>
        </w:tabs>
        <w:ind w:left="3600" w:hanging="360"/>
      </w:pPr>
      <w:rPr>
        <w:rFonts w:ascii="Courier New" w:hAnsi="Courier New" w:cs="Courier New" w:hint="default"/>
      </w:rPr>
    </w:lvl>
    <w:lvl w:ilvl="5" w:tplc="CE309D2C" w:tentative="1">
      <w:start w:val="1"/>
      <w:numFmt w:val="bullet"/>
      <w:lvlText w:val=""/>
      <w:lvlJc w:val="left"/>
      <w:pPr>
        <w:tabs>
          <w:tab w:val="num" w:pos="4320"/>
        </w:tabs>
        <w:ind w:left="4320" w:hanging="360"/>
      </w:pPr>
      <w:rPr>
        <w:rFonts w:ascii="Wingdings" w:hAnsi="Wingdings" w:hint="default"/>
      </w:rPr>
    </w:lvl>
    <w:lvl w:ilvl="6" w:tplc="4FBAFCA6" w:tentative="1">
      <w:start w:val="1"/>
      <w:numFmt w:val="bullet"/>
      <w:lvlText w:val=""/>
      <w:lvlJc w:val="left"/>
      <w:pPr>
        <w:tabs>
          <w:tab w:val="num" w:pos="5040"/>
        </w:tabs>
        <w:ind w:left="5040" w:hanging="360"/>
      </w:pPr>
      <w:rPr>
        <w:rFonts w:ascii="Symbol" w:hAnsi="Symbol" w:hint="default"/>
      </w:rPr>
    </w:lvl>
    <w:lvl w:ilvl="7" w:tplc="2892DC58" w:tentative="1">
      <w:start w:val="1"/>
      <w:numFmt w:val="bullet"/>
      <w:lvlText w:val="o"/>
      <w:lvlJc w:val="left"/>
      <w:pPr>
        <w:tabs>
          <w:tab w:val="num" w:pos="5760"/>
        </w:tabs>
        <w:ind w:left="5760" w:hanging="360"/>
      </w:pPr>
      <w:rPr>
        <w:rFonts w:ascii="Courier New" w:hAnsi="Courier New" w:cs="Courier New" w:hint="default"/>
      </w:rPr>
    </w:lvl>
    <w:lvl w:ilvl="8" w:tplc="CC4E6F0C" w:tentative="1">
      <w:start w:val="1"/>
      <w:numFmt w:val="bullet"/>
      <w:lvlText w:val=""/>
      <w:lvlJc w:val="left"/>
      <w:pPr>
        <w:tabs>
          <w:tab w:val="num" w:pos="6480"/>
        </w:tabs>
        <w:ind w:left="6480" w:hanging="360"/>
      </w:pPr>
      <w:rPr>
        <w:rFonts w:ascii="Wingdings" w:hAnsi="Wingdings" w:hint="default"/>
      </w:rPr>
    </w:lvl>
  </w:abstractNum>
  <w:abstractNum w:abstractNumId="202">
    <w:nsid w:val="76932949"/>
    <w:multiLevelType w:val="hybridMultilevel"/>
    <w:tmpl w:val="1A5CB46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3">
    <w:nsid w:val="771F221A"/>
    <w:multiLevelType w:val="hybridMultilevel"/>
    <w:tmpl w:val="D5EEB3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4">
    <w:nsid w:val="78954D72"/>
    <w:multiLevelType w:val="hybridMultilevel"/>
    <w:tmpl w:val="A2AC4AB4"/>
    <w:lvl w:ilvl="0" w:tplc="0F6E666C">
      <w:start w:val="1"/>
      <w:numFmt w:val="decimal"/>
      <w:lvlText w:val="%1)"/>
      <w:lvlJc w:val="left"/>
      <w:pPr>
        <w:tabs>
          <w:tab w:val="num" w:pos="720"/>
        </w:tabs>
        <w:ind w:left="720" w:hanging="360"/>
      </w:pPr>
      <w:rPr>
        <w:rFonts w:hint="default"/>
      </w:rPr>
    </w:lvl>
    <w:lvl w:ilvl="1" w:tplc="CA48D3CC" w:tentative="1">
      <w:start w:val="1"/>
      <w:numFmt w:val="lowerLetter"/>
      <w:lvlText w:val="%2."/>
      <w:lvlJc w:val="left"/>
      <w:pPr>
        <w:tabs>
          <w:tab w:val="num" w:pos="1440"/>
        </w:tabs>
        <w:ind w:left="1440" w:hanging="360"/>
      </w:pPr>
    </w:lvl>
    <w:lvl w:ilvl="2" w:tplc="E88E2510" w:tentative="1">
      <w:start w:val="1"/>
      <w:numFmt w:val="lowerRoman"/>
      <w:lvlText w:val="%3."/>
      <w:lvlJc w:val="right"/>
      <w:pPr>
        <w:tabs>
          <w:tab w:val="num" w:pos="2160"/>
        </w:tabs>
        <w:ind w:left="2160" w:hanging="180"/>
      </w:pPr>
    </w:lvl>
    <w:lvl w:ilvl="3" w:tplc="1AF6A008" w:tentative="1">
      <w:start w:val="1"/>
      <w:numFmt w:val="decimal"/>
      <w:lvlText w:val="%4."/>
      <w:lvlJc w:val="left"/>
      <w:pPr>
        <w:tabs>
          <w:tab w:val="num" w:pos="2880"/>
        </w:tabs>
        <w:ind w:left="2880" w:hanging="360"/>
      </w:pPr>
    </w:lvl>
    <w:lvl w:ilvl="4" w:tplc="E33290E8" w:tentative="1">
      <w:start w:val="1"/>
      <w:numFmt w:val="lowerLetter"/>
      <w:lvlText w:val="%5."/>
      <w:lvlJc w:val="left"/>
      <w:pPr>
        <w:tabs>
          <w:tab w:val="num" w:pos="3600"/>
        </w:tabs>
        <w:ind w:left="3600" w:hanging="360"/>
      </w:pPr>
    </w:lvl>
    <w:lvl w:ilvl="5" w:tplc="7F0A2D72" w:tentative="1">
      <w:start w:val="1"/>
      <w:numFmt w:val="lowerRoman"/>
      <w:lvlText w:val="%6."/>
      <w:lvlJc w:val="right"/>
      <w:pPr>
        <w:tabs>
          <w:tab w:val="num" w:pos="4320"/>
        </w:tabs>
        <w:ind w:left="4320" w:hanging="180"/>
      </w:pPr>
    </w:lvl>
    <w:lvl w:ilvl="6" w:tplc="CAC6B032" w:tentative="1">
      <w:start w:val="1"/>
      <w:numFmt w:val="decimal"/>
      <w:lvlText w:val="%7."/>
      <w:lvlJc w:val="left"/>
      <w:pPr>
        <w:tabs>
          <w:tab w:val="num" w:pos="5040"/>
        </w:tabs>
        <w:ind w:left="5040" w:hanging="360"/>
      </w:pPr>
    </w:lvl>
    <w:lvl w:ilvl="7" w:tplc="DC4E37DC" w:tentative="1">
      <w:start w:val="1"/>
      <w:numFmt w:val="lowerLetter"/>
      <w:lvlText w:val="%8."/>
      <w:lvlJc w:val="left"/>
      <w:pPr>
        <w:tabs>
          <w:tab w:val="num" w:pos="5760"/>
        </w:tabs>
        <w:ind w:left="5760" w:hanging="360"/>
      </w:pPr>
    </w:lvl>
    <w:lvl w:ilvl="8" w:tplc="3D80ACCA" w:tentative="1">
      <w:start w:val="1"/>
      <w:numFmt w:val="lowerRoman"/>
      <w:lvlText w:val="%9."/>
      <w:lvlJc w:val="right"/>
      <w:pPr>
        <w:tabs>
          <w:tab w:val="num" w:pos="6480"/>
        </w:tabs>
        <w:ind w:left="6480" w:hanging="180"/>
      </w:pPr>
    </w:lvl>
  </w:abstractNum>
  <w:abstractNum w:abstractNumId="205">
    <w:nsid w:val="7928376F"/>
    <w:multiLevelType w:val="hybridMultilevel"/>
    <w:tmpl w:val="9BE2DAC2"/>
    <w:lvl w:ilvl="0" w:tplc="564898E0">
      <w:start w:val="1"/>
      <w:numFmt w:val="bullet"/>
      <w:lvlText w:val="-"/>
      <w:lvlJc w:val="left"/>
      <w:pPr>
        <w:tabs>
          <w:tab w:val="num" w:pos="567"/>
        </w:tabs>
        <w:ind w:left="567" w:hanging="567"/>
      </w:pPr>
      <w:rPr>
        <w:rFonts w:ascii="Arial" w:hAnsi="Arial" w:hint="default"/>
      </w:rPr>
    </w:lvl>
    <w:lvl w:ilvl="1" w:tplc="D2F80F88" w:tentative="1">
      <w:start w:val="1"/>
      <w:numFmt w:val="bullet"/>
      <w:lvlText w:val="o"/>
      <w:lvlJc w:val="left"/>
      <w:pPr>
        <w:tabs>
          <w:tab w:val="num" w:pos="1440"/>
        </w:tabs>
        <w:ind w:left="1440" w:hanging="360"/>
      </w:pPr>
      <w:rPr>
        <w:rFonts w:ascii="Courier New" w:hAnsi="Courier New" w:cs="Courier New" w:hint="default"/>
      </w:rPr>
    </w:lvl>
    <w:lvl w:ilvl="2" w:tplc="9202E45E" w:tentative="1">
      <w:start w:val="1"/>
      <w:numFmt w:val="bullet"/>
      <w:lvlText w:val=""/>
      <w:lvlJc w:val="left"/>
      <w:pPr>
        <w:tabs>
          <w:tab w:val="num" w:pos="2160"/>
        </w:tabs>
        <w:ind w:left="2160" w:hanging="360"/>
      </w:pPr>
      <w:rPr>
        <w:rFonts w:ascii="Wingdings" w:hAnsi="Wingdings" w:hint="default"/>
      </w:rPr>
    </w:lvl>
    <w:lvl w:ilvl="3" w:tplc="68644DDA" w:tentative="1">
      <w:start w:val="1"/>
      <w:numFmt w:val="bullet"/>
      <w:lvlText w:val=""/>
      <w:lvlJc w:val="left"/>
      <w:pPr>
        <w:tabs>
          <w:tab w:val="num" w:pos="2880"/>
        </w:tabs>
        <w:ind w:left="2880" w:hanging="360"/>
      </w:pPr>
      <w:rPr>
        <w:rFonts w:ascii="Symbol" w:hAnsi="Symbol" w:hint="default"/>
      </w:rPr>
    </w:lvl>
    <w:lvl w:ilvl="4" w:tplc="1F043066" w:tentative="1">
      <w:start w:val="1"/>
      <w:numFmt w:val="bullet"/>
      <w:lvlText w:val="o"/>
      <w:lvlJc w:val="left"/>
      <w:pPr>
        <w:tabs>
          <w:tab w:val="num" w:pos="3600"/>
        </w:tabs>
        <w:ind w:left="3600" w:hanging="360"/>
      </w:pPr>
      <w:rPr>
        <w:rFonts w:ascii="Courier New" w:hAnsi="Courier New" w:cs="Courier New" w:hint="default"/>
      </w:rPr>
    </w:lvl>
    <w:lvl w:ilvl="5" w:tplc="FF643124" w:tentative="1">
      <w:start w:val="1"/>
      <w:numFmt w:val="bullet"/>
      <w:lvlText w:val=""/>
      <w:lvlJc w:val="left"/>
      <w:pPr>
        <w:tabs>
          <w:tab w:val="num" w:pos="4320"/>
        </w:tabs>
        <w:ind w:left="4320" w:hanging="360"/>
      </w:pPr>
      <w:rPr>
        <w:rFonts w:ascii="Wingdings" w:hAnsi="Wingdings" w:hint="default"/>
      </w:rPr>
    </w:lvl>
    <w:lvl w:ilvl="6" w:tplc="A60C8AF2" w:tentative="1">
      <w:start w:val="1"/>
      <w:numFmt w:val="bullet"/>
      <w:lvlText w:val=""/>
      <w:lvlJc w:val="left"/>
      <w:pPr>
        <w:tabs>
          <w:tab w:val="num" w:pos="5040"/>
        </w:tabs>
        <w:ind w:left="5040" w:hanging="360"/>
      </w:pPr>
      <w:rPr>
        <w:rFonts w:ascii="Symbol" w:hAnsi="Symbol" w:hint="default"/>
      </w:rPr>
    </w:lvl>
    <w:lvl w:ilvl="7" w:tplc="CD220748" w:tentative="1">
      <w:start w:val="1"/>
      <w:numFmt w:val="bullet"/>
      <w:lvlText w:val="o"/>
      <w:lvlJc w:val="left"/>
      <w:pPr>
        <w:tabs>
          <w:tab w:val="num" w:pos="5760"/>
        </w:tabs>
        <w:ind w:left="5760" w:hanging="360"/>
      </w:pPr>
      <w:rPr>
        <w:rFonts w:ascii="Courier New" w:hAnsi="Courier New" w:cs="Courier New" w:hint="default"/>
      </w:rPr>
    </w:lvl>
    <w:lvl w:ilvl="8" w:tplc="9280B6F4" w:tentative="1">
      <w:start w:val="1"/>
      <w:numFmt w:val="bullet"/>
      <w:lvlText w:val=""/>
      <w:lvlJc w:val="left"/>
      <w:pPr>
        <w:tabs>
          <w:tab w:val="num" w:pos="6480"/>
        </w:tabs>
        <w:ind w:left="6480" w:hanging="360"/>
      </w:pPr>
      <w:rPr>
        <w:rFonts w:ascii="Wingdings" w:hAnsi="Wingdings" w:hint="default"/>
      </w:rPr>
    </w:lvl>
  </w:abstractNum>
  <w:abstractNum w:abstractNumId="206">
    <w:nsid w:val="79A87142"/>
    <w:multiLevelType w:val="hybridMultilevel"/>
    <w:tmpl w:val="A838DC06"/>
    <w:lvl w:ilvl="0" w:tplc="04100011">
      <w:start w:val="1"/>
      <w:numFmt w:val="bullet"/>
      <w:lvlText w:val="-"/>
      <w:lvlJc w:val="left"/>
      <w:pPr>
        <w:tabs>
          <w:tab w:val="num" w:pos="0"/>
        </w:tabs>
        <w:ind w:left="283" w:hanging="283"/>
      </w:pPr>
      <w:rPr>
        <w:rFonts w:ascii="Century Gothic" w:hAnsi="Century Gothic"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07">
    <w:nsid w:val="7A7E158D"/>
    <w:multiLevelType w:val="hybridMultilevel"/>
    <w:tmpl w:val="90B285DE"/>
    <w:lvl w:ilvl="0" w:tplc="04090001">
      <w:start w:val="1"/>
      <w:numFmt w:val="bullet"/>
      <w:lvlText w:val=""/>
      <w:lvlJc w:val="left"/>
      <w:pPr>
        <w:tabs>
          <w:tab w:val="num" w:pos="780"/>
        </w:tabs>
        <w:ind w:left="780" w:hanging="360"/>
      </w:pPr>
      <w:rPr>
        <w:rFonts w:ascii="Symbol" w:hAnsi="Symbol" w:hint="default"/>
      </w:rPr>
    </w:lvl>
    <w:lvl w:ilvl="1" w:tplc="8FD42EE2">
      <w:start w:val="1"/>
      <w:numFmt w:val="bullet"/>
      <w:lvlText w:val=""/>
      <w:lvlJc w:val="left"/>
      <w:pPr>
        <w:tabs>
          <w:tab w:val="num" w:pos="1500"/>
        </w:tabs>
        <w:ind w:left="1500" w:hanging="360"/>
      </w:pPr>
      <w:rPr>
        <w:rFonts w:ascii="Symbol" w:eastAsia="Batang" w:hAnsi="Symbol"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8">
    <w:nsid w:val="7ACC4188"/>
    <w:multiLevelType w:val="hybridMultilevel"/>
    <w:tmpl w:val="D5ACCDBE"/>
    <w:lvl w:ilvl="0" w:tplc="F878953C">
      <w:start w:val="2"/>
      <w:numFmt w:val="bullet"/>
      <w:lvlText w:val="-"/>
      <w:lvlJc w:val="left"/>
      <w:pPr>
        <w:tabs>
          <w:tab w:val="num" w:pos="1800"/>
        </w:tabs>
        <w:ind w:left="1800" w:hanging="360"/>
      </w:pPr>
      <w:rPr>
        <w:rFonts w:ascii="Times New Roman" w:eastAsia="Times New Roman" w:hAnsi="Times New Roman"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09">
    <w:nsid w:val="7AEC79D8"/>
    <w:multiLevelType w:val="hybridMultilevel"/>
    <w:tmpl w:val="12FA6C62"/>
    <w:lvl w:ilvl="0" w:tplc="D2F80F8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0">
    <w:nsid w:val="7B4E2495"/>
    <w:multiLevelType w:val="hybridMultilevel"/>
    <w:tmpl w:val="B3822B42"/>
    <w:lvl w:ilvl="0" w:tplc="697C2A84">
      <w:start w:val="4"/>
      <w:numFmt w:val="bullet"/>
      <w:lvlText w:val="-"/>
      <w:lvlJc w:val="left"/>
      <w:pPr>
        <w:tabs>
          <w:tab w:val="num" w:pos="360"/>
        </w:tabs>
        <w:ind w:left="360" w:hanging="360"/>
      </w:pPr>
      <w:rPr>
        <w:rFonts w:ascii="Arial" w:eastAsia="Times New Roman" w:hAnsi="Aria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1">
    <w:nsid w:val="7C1F170E"/>
    <w:multiLevelType w:val="hybridMultilevel"/>
    <w:tmpl w:val="6CEC31A2"/>
    <w:lvl w:ilvl="0" w:tplc="04100001">
      <w:start w:val="1"/>
      <w:numFmt w:val="bullet"/>
      <w:lvlText w:val="-"/>
      <w:lvlJc w:val="left"/>
      <w:pPr>
        <w:tabs>
          <w:tab w:val="num" w:pos="0"/>
        </w:tabs>
        <w:ind w:left="283" w:hanging="283"/>
      </w:pPr>
      <w:rPr>
        <w:rFonts w:ascii="Century Gothic" w:hAnsi="Century Gothic"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2">
    <w:nsid w:val="7C437A89"/>
    <w:multiLevelType w:val="hybridMultilevel"/>
    <w:tmpl w:val="9454C6F0"/>
    <w:lvl w:ilvl="0" w:tplc="04100005">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3">
    <w:nsid w:val="7E001B50"/>
    <w:multiLevelType w:val="hybridMultilevel"/>
    <w:tmpl w:val="98662074"/>
    <w:lvl w:ilvl="0" w:tplc="F8E4ED5E">
      <w:start w:val="1"/>
      <w:numFmt w:val="bullet"/>
      <w:lvlText w:val="-"/>
      <w:lvlJc w:val="left"/>
      <w:pPr>
        <w:tabs>
          <w:tab w:val="num" w:pos="720"/>
        </w:tabs>
        <w:ind w:left="720" w:hanging="360"/>
      </w:pPr>
      <w:rPr>
        <w:rFonts w:ascii="Courier New" w:eastAsia="Times New Roman"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4">
    <w:nsid w:val="7E537839"/>
    <w:multiLevelType w:val="hybridMultilevel"/>
    <w:tmpl w:val="FEE068D6"/>
    <w:lvl w:ilvl="0" w:tplc="D2F80F88">
      <w:start w:val="1"/>
      <w:numFmt w:val="bullet"/>
      <w:lvlText w:val=""/>
      <w:lvlJc w:val="left"/>
      <w:pPr>
        <w:tabs>
          <w:tab w:val="num" w:pos="720"/>
        </w:tabs>
        <w:ind w:left="720" w:hanging="360"/>
      </w:pPr>
      <w:rPr>
        <w:rFonts w:ascii="Symbol" w:hAnsi="Symbol" w:hint="default"/>
      </w:rPr>
    </w:lvl>
    <w:lvl w:ilvl="1" w:tplc="04100003">
      <w:start w:val="1"/>
      <w:numFmt w:val="bullet"/>
      <w:lvlText w:val=""/>
      <w:lvlJc w:val="left"/>
      <w:pPr>
        <w:tabs>
          <w:tab w:val="num" w:pos="502"/>
        </w:tabs>
        <w:ind w:left="502" w:hanging="360"/>
      </w:pPr>
      <w:rPr>
        <w:rFonts w:ascii="Wingdings" w:hAnsi="Wingdings"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5">
    <w:nsid w:val="7EE44789"/>
    <w:multiLevelType w:val="singleLevel"/>
    <w:tmpl w:val="BA2CC4C6"/>
    <w:lvl w:ilvl="0">
      <w:numFmt w:val="bullet"/>
      <w:lvlText w:val="-"/>
      <w:lvlJc w:val="left"/>
      <w:pPr>
        <w:tabs>
          <w:tab w:val="num" w:pos="360"/>
        </w:tabs>
        <w:ind w:left="340" w:hanging="340"/>
      </w:pPr>
      <w:rPr>
        <w:rFonts w:ascii="Times New Roman" w:hAnsi="Times New Roman" w:hint="default"/>
      </w:rPr>
    </w:lvl>
  </w:abstractNum>
  <w:num w:numId="1">
    <w:abstractNumId w:val="64"/>
  </w:num>
  <w:num w:numId="2">
    <w:abstractNumId w:val="181"/>
  </w:num>
  <w:num w:numId="3">
    <w:abstractNumId w:val="40"/>
  </w:num>
  <w:num w:numId="4">
    <w:abstractNumId w:val="21"/>
  </w:num>
  <w:num w:numId="5">
    <w:abstractNumId w:val="134"/>
  </w:num>
  <w:num w:numId="6">
    <w:abstractNumId w:val="26"/>
  </w:num>
  <w:num w:numId="7">
    <w:abstractNumId w:val="189"/>
  </w:num>
  <w:num w:numId="8">
    <w:abstractNumId w:val="23"/>
  </w:num>
  <w:num w:numId="9">
    <w:abstractNumId w:val="32"/>
  </w:num>
  <w:num w:numId="10">
    <w:abstractNumId w:val="2"/>
  </w:num>
  <w:num w:numId="11">
    <w:abstractNumId w:val="97"/>
  </w:num>
  <w:num w:numId="12">
    <w:abstractNumId w:val="101"/>
  </w:num>
  <w:num w:numId="13">
    <w:abstractNumId w:val="185"/>
  </w:num>
  <w:num w:numId="14">
    <w:abstractNumId w:val="76"/>
  </w:num>
  <w:num w:numId="15">
    <w:abstractNumId w:val="192"/>
  </w:num>
  <w:num w:numId="16">
    <w:abstractNumId w:val="143"/>
  </w:num>
  <w:num w:numId="17">
    <w:abstractNumId w:val="208"/>
  </w:num>
  <w:num w:numId="18">
    <w:abstractNumId w:val="196"/>
  </w:num>
  <w:num w:numId="19">
    <w:abstractNumId w:val="122"/>
  </w:num>
  <w:num w:numId="20">
    <w:abstractNumId w:val="68"/>
  </w:num>
  <w:num w:numId="21">
    <w:abstractNumId w:val="13"/>
  </w:num>
  <w:num w:numId="22">
    <w:abstractNumId w:val="33"/>
  </w:num>
  <w:num w:numId="23">
    <w:abstractNumId w:val="51"/>
  </w:num>
  <w:num w:numId="24">
    <w:abstractNumId w:val="116"/>
  </w:num>
  <w:num w:numId="25">
    <w:abstractNumId w:val="67"/>
  </w:num>
  <w:num w:numId="26">
    <w:abstractNumId w:val="35"/>
  </w:num>
  <w:num w:numId="27">
    <w:abstractNumId w:val="52"/>
  </w:num>
  <w:num w:numId="28">
    <w:abstractNumId w:val="154"/>
  </w:num>
  <w:num w:numId="29">
    <w:abstractNumId w:val="105"/>
  </w:num>
  <w:num w:numId="30">
    <w:abstractNumId w:val="16"/>
  </w:num>
  <w:num w:numId="31">
    <w:abstractNumId w:val="177"/>
  </w:num>
  <w:num w:numId="32">
    <w:abstractNumId w:val="166"/>
  </w:num>
  <w:num w:numId="33">
    <w:abstractNumId w:val="102"/>
  </w:num>
  <w:num w:numId="34">
    <w:abstractNumId w:val="165"/>
  </w:num>
  <w:num w:numId="35">
    <w:abstractNumId w:val="27"/>
  </w:num>
  <w:num w:numId="36">
    <w:abstractNumId w:val="38"/>
  </w:num>
  <w:num w:numId="37">
    <w:abstractNumId w:val="90"/>
  </w:num>
  <w:num w:numId="38">
    <w:abstractNumId w:val="41"/>
  </w:num>
  <w:num w:numId="39">
    <w:abstractNumId w:val="140"/>
  </w:num>
  <w:num w:numId="40">
    <w:abstractNumId w:val="181"/>
  </w:num>
  <w:num w:numId="41">
    <w:abstractNumId w:val="129"/>
  </w:num>
  <w:num w:numId="42">
    <w:abstractNumId w:val="87"/>
  </w:num>
  <w:num w:numId="43">
    <w:abstractNumId w:val="22"/>
  </w:num>
  <w:num w:numId="44">
    <w:abstractNumId w:val="137"/>
  </w:num>
  <w:num w:numId="45">
    <w:abstractNumId w:val="205"/>
  </w:num>
  <w:num w:numId="46">
    <w:abstractNumId w:val="39"/>
  </w:num>
  <w:num w:numId="47">
    <w:abstractNumId w:val="19"/>
  </w:num>
  <w:num w:numId="48">
    <w:abstractNumId w:val="133"/>
  </w:num>
  <w:num w:numId="49">
    <w:abstractNumId w:val="214"/>
  </w:num>
  <w:num w:numId="50">
    <w:abstractNumId w:val="46"/>
  </w:num>
  <w:num w:numId="51">
    <w:abstractNumId w:val="120"/>
  </w:num>
  <w:num w:numId="52">
    <w:abstractNumId w:val="50"/>
  </w:num>
  <w:num w:numId="53">
    <w:abstractNumId w:val="141"/>
  </w:num>
  <w:num w:numId="54">
    <w:abstractNumId w:val="47"/>
  </w:num>
  <w:num w:numId="55">
    <w:abstractNumId w:val="213"/>
  </w:num>
  <w:num w:numId="56">
    <w:abstractNumId w:val="148"/>
  </w:num>
  <w:num w:numId="57">
    <w:abstractNumId w:val="18"/>
  </w:num>
  <w:num w:numId="58">
    <w:abstractNumId w:val="144"/>
  </w:num>
  <w:num w:numId="59">
    <w:abstractNumId w:val="126"/>
  </w:num>
  <w:num w:numId="60">
    <w:abstractNumId w:val="107"/>
  </w:num>
  <w:num w:numId="61">
    <w:abstractNumId w:val="6"/>
  </w:num>
  <w:num w:numId="62">
    <w:abstractNumId w:val="20"/>
  </w:num>
  <w:num w:numId="63">
    <w:abstractNumId w:val="131"/>
  </w:num>
  <w:num w:numId="64">
    <w:abstractNumId w:val="111"/>
  </w:num>
  <w:num w:numId="65">
    <w:abstractNumId w:val="136"/>
  </w:num>
  <w:num w:numId="66">
    <w:abstractNumId w:val="34"/>
  </w:num>
  <w:num w:numId="67">
    <w:abstractNumId w:val="15"/>
  </w:num>
  <w:num w:numId="68">
    <w:abstractNumId w:val="3"/>
  </w:num>
  <w:num w:numId="69">
    <w:abstractNumId w:val="91"/>
  </w:num>
  <w:num w:numId="70">
    <w:abstractNumId w:val="163"/>
  </w:num>
  <w:num w:numId="71">
    <w:abstractNumId w:val="80"/>
  </w:num>
  <w:num w:numId="72">
    <w:abstractNumId w:val="62"/>
  </w:num>
  <w:num w:numId="73">
    <w:abstractNumId w:val="209"/>
  </w:num>
  <w:num w:numId="74">
    <w:abstractNumId w:val="28"/>
  </w:num>
  <w:num w:numId="75">
    <w:abstractNumId w:val="56"/>
  </w:num>
  <w:num w:numId="76">
    <w:abstractNumId w:val="12"/>
  </w:num>
  <w:num w:numId="77">
    <w:abstractNumId w:val="31"/>
  </w:num>
  <w:num w:numId="78">
    <w:abstractNumId w:val="132"/>
  </w:num>
  <w:num w:numId="79">
    <w:abstractNumId w:val="162"/>
  </w:num>
  <w:num w:numId="80">
    <w:abstractNumId w:val="151"/>
  </w:num>
  <w:num w:numId="81">
    <w:abstractNumId w:val="71"/>
  </w:num>
  <w:num w:numId="82">
    <w:abstractNumId w:val="204"/>
  </w:num>
  <w:num w:numId="83">
    <w:abstractNumId w:val="88"/>
  </w:num>
  <w:num w:numId="84">
    <w:abstractNumId w:val="70"/>
  </w:num>
  <w:num w:numId="85">
    <w:abstractNumId w:val="188"/>
  </w:num>
  <w:num w:numId="86">
    <w:abstractNumId w:val="7"/>
  </w:num>
  <w:num w:numId="87">
    <w:abstractNumId w:val="206"/>
  </w:num>
  <w:num w:numId="88">
    <w:abstractNumId w:val="178"/>
  </w:num>
  <w:num w:numId="89">
    <w:abstractNumId w:val="152"/>
  </w:num>
  <w:num w:numId="90">
    <w:abstractNumId w:val="211"/>
  </w:num>
  <w:num w:numId="91">
    <w:abstractNumId w:val="94"/>
  </w:num>
  <w:num w:numId="92">
    <w:abstractNumId w:val="98"/>
  </w:num>
  <w:num w:numId="93">
    <w:abstractNumId w:val="106"/>
  </w:num>
  <w:num w:numId="94">
    <w:abstractNumId w:val="73"/>
  </w:num>
  <w:num w:numId="95">
    <w:abstractNumId w:val="167"/>
  </w:num>
  <w:num w:numId="96">
    <w:abstractNumId w:val="138"/>
  </w:num>
  <w:num w:numId="97">
    <w:abstractNumId w:val="44"/>
  </w:num>
  <w:num w:numId="98">
    <w:abstractNumId w:val="59"/>
  </w:num>
  <w:num w:numId="99">
    <w:abstractNumId w:val="109"/>
  </w:num>
  <w:num w:numId="100">
    <w:abstractNumId w:val="93"/>
  </w:num>
  <w:num w:numId="101">
    <w:abstractNumId w:val="182"/>
  </w:num>
  <w:num w:numId="102">
    <w:abstractNumId w:val="37"/>
  </w:num>
  <w:num w:numId="103">
    <w:abstractNumId w:val="65"/>
  </w:num>
  <w:num w:numId="104">
    <w:abstractNumId w:val="95"/>
  </w:num>
  <w:num w:numId="105">
    <w:abstractNumId w:val="113"/>
  </w:num>
  <w:num w:numId="106">
    <w:abstractNumId w:val="174"/>
  </w:num>
  <w:num w:numId="107">
    <w:abstractNumId w:val="193"/>
  </w:num>
  <w:num w:numId="108">
    <w:abstractNumId w:val="180"/>
  </w:num>
  <w:num w:numId="109">
    <w:abstractNumId w:val="200"/>
  </w:num>
  <w:num w:numId="110">
    <w:abstractNumId w:val="190"/>
  </w:num>
  <w:num w:numId="111">
    <w:abstractNumId w:val="210"/>
  </w:num>
  <w:num w:numId="112">
    <w:abstractNumId w:val="201"/>
  </w:num>
  <w:num w:numId="113">
    <w:abstractNumId w:val="24"/>
  </w:num>
  <w:num w:numId="114">
    <w:abstractNumId w:val="186"/>
  </w:num>
  <w:num w:numId="115">
    <w:abstractNumId w:val="42"/>
  </w:num>
  <w:num w:numId="116">
    <w:abstractNumId w:val="86"/>
  </w:num>
  <w:num w:numId="117">
    <w:abstractNumId w:val="84"/>
  </w:num>
  <w:num w:numId="118">
    <w:abstractNumId w:val="119"/>
  </w:num>
  <w:num w:numId="119">
    <w:abstractNumId w:val="147"/>
  </w:num>
  <w:num w:numId="120">
    <w:abstractNumId w:val="104"/>
  </w:num>
  <w:num w:numId="121">
    <w:abstractNumId w:val="75"/>
  </w:num>
  <w:num w:numId="122">
    <w:abstractNumId w:val="124"/>
  </w:num>
  <w:num w:numId="123">
    <w:abstractNumId w:val="135"/>
  </w:num>
  <w:num w:numId="124">
    <w:abstractNumId w:val="58"/>
  </w:num>
  <w:num w:numId="125">
    <w:abstractNumId w:val="79"/>
  </w:num>
  <w:num w:numId="126">
    <w:abstractNumId w:val="14"/>
  </w:num>
  <w:num w:numId="127">
    <w:abstractNumId w:val="55"/>
  </w:num>
  <w:num w:numId="128">
    <w:abstractNumId w:val="198"/>
  </w:num>
  <w:num w:numId="129">
    <w:abstractNumId w:val="194"/>
  </w:num>
  <w:num w:numId="130">
    <w:abstractNumId w:val="158"/>
  </w:num>
  <w:num w:numId="131">
    <w:abstractNumId w:val="123"/>
  </w:num>
  <w:num w:numId="132">
    <w:abstractNumId w:val="77"/>
  </w:num>
  <w:num w:numId="133">
    <w:abstractNumId w:val="171"/>
  </w:num>
  <w:num w:numId="134">
    <w:abstractNumId w:val="128"/>
  </w:num>
  <w:num w:numId="135">
    <w:abstractNumId w:val="130"/>
  </w:num>
  <w:num w:numId="136">
    <w:abstractNumId w:val="175"/>
  </w:num>
  <w:num w:numId="137">
    <w:abstractNumId w:val="100"/>
  </w:num>
  <w:num w:numId="138">
    <w:abstractNumId w:val="153"/>
  </w:num>
  <w:num w:numId="139">
    <w:abstractNumId w:val="69"/>
  </w:num>
  <w:num w:numId="140">
    <w:abstractNumId w:val="30"/>
  </w:num>
  <w:num w:numId="141">
    <w:abstractNumId w:val="66"/>
  </w:num>
  <w:num w:numId="142">
    <w:abstractNumId w:val="5"/>
  </w:num>
  <w:num w:numId="143">
    <w:abstractNumId w:val="8"/>
  </w:num>
  <w:num w:numId="144">
    <w:abstractNumId w:val="63"/>
  </w:num>
  <w:num w:numId="145">
    <w:abstractNumId w:val="197"/>
  </w:num>
  <w:num w:numId="146">
    <w:abstractNumId w:val="4"/>
  </w:num>
  <w:num w:numId="147">
    <w:abstractNumId w:val="57"/>
  </w:num>
  <w:num w:numId="148">
    <w:abstractNumId w:val="110"/>
  </w:num>
  <w:num w:numId="149">
    <w:abstractNumId w:val="43"/>
  </w:num>
  <w:num w:numId="150">
    <w:abstractNumId w:val="121"/>
  </w:num>
  <w:num w:numId="151">
    <w:abstractNumId w:val="149"/>
  </w:num>
  <w:num w:numId="152">
    <w:abstractNumId w:val="125"/>
  </w:num>
  <w:num w:numId="153">
    <w:abstractNumId w:val="78"/>
  </w:num>
  <w:num w:numId="154">
    <w:abstractNumId w:val="85"/>
  </w:num>
  <w:num w:numId="155">
    <w:abstractNumId w:val="127"/>
  </w:num>
  <w:num w:numId="156">
    <w:abstractNumId w:val="183"/>
  </w:num>
  <w:num w:numId="157">
    <w:abstractNumId w:val="187"/>
  </w:num>
  <w:num w:numId="158">
    <w:abstractNumId w:val="48"/>
  </w:num>
  <w:num w:numId="159">
    <w:abstractNumId w:val="92"/>
  </w:num>
  <w:num w:numId="160">
    <w:abstractNumId w:val="54"/>
  </w:num>
  <w:num w:numId="161">
    <w:abstractNumId w:val="199"/>
  </w:num>
  <w:num w:numId="162">
    <w:abstractNumId w:val="184"/>
  </w:num>
  <w:num w:numId="163">
    <w:abstractNumId w:val="202"/>
  </w:num>
  <w:num w:numId="164">
    <w:abstractNumId w:val="161"/>
  </w:num>
  <w:num w:numId="165">
    <w:abstractNumId w:val="176"/>
  </w:num>
  <w:num w:numId="166">
    <w:abstractNumId w:val="118"/>
  </w:num>
  <w:num w:numId="167">
    <w:abstractNumId w:val="115"/>
  </w:num>
  <w:num w:numId="168">
    <w:abstractNumId w:val="160"/>
  </w:num>
  <w:num w:numId="169">
    <w:abstractNumId w:val="155"/>
  </w:num>
  <w:num w:numId="170">
    <w:abstractNumId w:val="1"/>
  </w:num>
  <w:num w:numId="171">
    <w:abstractNumId w:val="60"/>
  </w:num>
  <w:num w:numId="172">
    <w:abstractNumId w:val="74"/>
  </w:num>
  <w:num w:numId="173">
    <w:abstractNumId w:val="96"/>
  </w:num>
  <w:num w:numId="174">
    <w:abstractNumId w:val="49"/>
  </w:num>
  <w:num w:numId="175">
    <w:abstractNumId w:val="99"/>
  </w:num>
  <w:num w:numId="176">
    <w:abstractNumId w:val="82"/>
  </w:num>
  <w:num w:numId="177">
    <w:abstractNumId w:val="114"/>
  </w:num>
  <w:num w:numId="178">
    <w:abstractNumId w:val="17"/>
  </w:num>
  <w:num w:numId="179">
    <w:abstractNumId w:val="53"/>
  </w:num>
  <w:num w:numId="180">
    <w:abstractNumId w:val="168"/>
  </w:num>
  <w:num w:numId="181">
    <w:abstractNumId w:val="81"/>
  </w:num>
  <w:num w:numId="182">
    <w:abstractNumId w:val="61"/>
  </w:num>
  <w:num w:numId="183">
    <w:abstractNumId w:val="72"/>
  </w:num>
  <w:num w:numId="184">
    <w:abstractNumId w:val="11"/>
  </w:num>
  <w:num w:numId="185">
    <w:abstractNumId w:val="169"/>
  </w:num>
  <w:num w:numId="186">
    <w:abstractNumId w:val="191"/>
  </w:num>
  <w:num w:numId="187">
    <w:abstractNumId w:val="45"/>
  </w:num>
  <w:num w:numId="188">
    <w:abstractNumId w:val="29"/>
  </w:num>
  <w:num w:numId="189">
    <w:abstractNumId w:val="159"/>
  </w:num>
  <w:num w:numId="190">
    <w:abstractNumId w:val="212"/>
  </w:num>
  <w:num w:numId="191">
    <w:abstractNumId w:val="9"/>
  </w:num>
  <w:num w:numId="192">
    <w:abstractNumId w:val="83"/>
  </w:num>
  <w:num w:numId="193">
    <w:abstractNumId w:val="142"/>
  </w:num>
  <w:num w:numId="194">
    <w:abstractNumId w:val="112"/>
  </w:num>
  <w:num w:numId="195">
    <w:abstractNumId w:val="173"/>
  </w:num>
  <w:num w:numId="196">
    <w:abstractNumId w:val="195"/>
  </w:num>
  <w:num w:numId="197">
    <w:abstractNumId w:val="103"/>
  </w:num>
  <w:num w:numId="198">
    <w:abstractNumId w:val="89"/>
  </w:num>
  <w:num w:numId="199">
    <w:abstractNumId w:val="156"/>
  </w:num>
  <w:num w:numId="200">
    <w:abstractNumId w:val="179"/>
  </w:num>
  <w:num w:numId="201">
    <w:abstractNumId w:val="25"/>
  </w:num>
  <w:num w:numId="202">
    <w:abstractNumId w:val="108"/>
  </w:num>
  <w:num w:numId="203">
    <w:abstractNumId w:val="157"/>
  </w:num>
  <w:num w:numId="204">
    <w:abstractNumId w:val="172"/>
  </w:num>
  <w:num w:numId="205">
    <w:abstractNumId w:val="150"/>
  </w:num>
  <w:num w:numId="206">
    <w:abstractNumId w:val="10"/>
  </w:num>
  <w:num w:numId="207">
    <w:abstractNumId w:val="36"/>
  </w:num>
  <w:num w:numId="208">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0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39"/>
  </w:num>
  <w:num w:numId="211">
    <w:abstractNumId w:val="203"/>
  </w:num>
  <w:num w:numId="212">
    <w:abstractNumId w:val="170"/>
  </w:num>
  <w:num w:numId="213">
    <w:abstractNumId w:val="145"/>
  </w:num>
  <w:num w:numId="214">
    <w:abstractNumId w:val="215"/>
  </w:num>
  <w:num w:numId="215">
    <w:abstractNumId w:val="181"/>
    <w:lvlOverride w:ilvl="0">
      <w:startOverride w:val="1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0"/>
    <w:lvlOverride w:ilvl="0">
      <w:lvl w:ilvl="0">
        <w:numFmt w:val="bullet"/>
        <w:lvlText w:val=""/>
        <w:legacy w:legacy="1" w:legacySpace="0" w:legacyIndent="360"/>
        <w:lvlJc w:val="left"/>
        <w:pPr>
          <w:ind w:left="720" w:hanging="360"/>
        </w:pPr>
        <w:rPr>
          <w:rFonts w:ascii="Symbol" w:hAnsi="Symbol" w:hint="default"/>
        </w:rPr>
      </w:lvl>
    </w:lvlOverride>
  </w:num>
  <w:num w:numId="217">
    <w:abstractNumId w:val="164"/>
  </w:num>
  <w:num w:numId="218">
    <w:abstractNumId w:val="117"/>
  </w:num>
  <w:num w:numId="219">
    <w:abstractNumId w:val="181"/>
  </w:num>
  <w:num w:numId="220">
    <w:abstractNumId w:val="181"/>
  </w:num>
  <w:num w:numId="221">
    <w:abstractNumId w:val="181"/>
  </w:num>
  <w:num w:numId="222">
    <w:abstractNumId w:val="181"/>
  </w:num>
  <w:num w:numId="223">
    <w:abstractNumId w:val="181"/>
  </w:num>
  <w:numIdMacAtCleanup w:val="2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0008"/>
  <w:defaultTabStop w:val="510"/>
  <w:hyphenationZone w:val="283"/>
  <w:drawingGridHorizontalSpacing w:val="110"/>
  <w:displayHorizontalDrawingGridEvery w:val="0"/>
  <w:displayVerticalDrawingGridEvery w:val="0"/>
  <w:noPunctuationKerning/>
  <w:characterSpacingControl w:val="doNotCompress"/>
  <w:hdrShapeDefaults>
    <o:shapedefaults v:ext="edit" spidmax="103426"/>
  </w:hdrShapeDefaults>
  <w:footnotePr>
    <w:footnote w:id="-1"/>
    <w:footnote w:id="0"/>
  </w:footnotePr>
  <w:endnotePr>
    <w:endnote w:id="-1"/>
    <w:endnote w:id="0"/>
  </w:endnotePr>
  <w:compat/>
  <w:rsids>
    <w:rsidRoot w:val="00F01CB9"/>
    <w:rsid w:val="00002FD5"/>
    <w:rsid w:val="00005AF5"/>
    <w:rsid w:val="00005B3C"/>
    <w:rsid w:val="00010954"/>
    <w:rsid w:val="0001117B"/>
    <w:rsid w:val="00011282"/>
    <w:rsid w:val="00011794"/>
    <w:rsid w:val="00011A33"/>
    <w:rsid w:val="00011E23"/>
    <w:rsid w:val="00011F9B"/>
    <w:rsid w:val="0001218E"/>
    <w:rsid w:val="00013A19"/>
    <w:rsid w:val="00013AFA"/>
    <w:rsid w:val="00015373"/>
    <w:rsid w:val="000153F6"/>
    <w:rsid w:val="00015B2C"/>
    <w:rsid w:val="00017953"/>
    <w:rsid w:val="00020C1A"/>
    <w:rsid w:val="000212EB"/>
    <w:rsid w:val="00022A24"/>
    <w:rsid w:val="0002326E"/>
    <w:rsid w:val="000239F3"/>
    <w:rsid w:val="00024C14"/>
    <w:rsid w:val="00024C57"/>
    <w:rsid w:val="000258DE"/>
    <w:rsid w:val="000272B4"/>
    <w:rsid w:val="00027916"/>
    <w:rsid w:val="00027B81"/>
    <w:rsid w:val="0003003C"/>
    <w:rsid w:val="00030BED"/>
    <w:rsid w:val="000318AE"/>
    <w:rsid w:val="000334B5"/>
    <w:rsid w:val="00033ADC"/>
    <w:rsid w:val="00033EBA"/>
    <w:rsid w:val="00033FA4"/>
    <w:rsid w:val="00034B58"/>
    <w:rsid w:val="0003610F"/>
    <w:rsid w:val="00037074"/>
    <w:rsid w:val="00037E25"/>
    <w:rsid w:val="00037ECA"/>
    <w:rsid w:val="0004075F"/>
    <w:rsid w:val="00041BED"/>
    <w:rsid w:val="00042D6D"/>
    <w:rsid w:val="000439E6"/>
    <w:rsid w:val="0004406C"/>
    <w:rsid w:val="000441E9"/>
    <w:rsid w:val="00044A89"/>
    <w:rsid w:val="00045706"/>
    <w:rsid w:val="0004685D"/>
    <w:rsid w:val="000504F4"/>
    <w:rsid w:val="000506E4"/>
    <w:rsid w:val="0005287D"/>
    <w:rsid w:val="00054166"/>
    <w:rsid w:val="000547FE"/>
    <w:rsid w:val="00054869"/>
    <w:rsid w:val="00055190"/>
    <w:rsid w:val="00055BF4"/>
    <w:rsid w:val="0005676E"/>
    <w:rsid w:val="000573B8"/>
    <w:rsid w:val="00057C74"/>
    <w:rsid w:val="00057DD8"/>
    <w:rsid w:val="00057F2C"/>
    <w:rsid w:val="00060631"/>
    <w:rsid w:val="000607F2"/>
    <w:rsid w:val="00060975"/>
    <w:rsid w:val="00061E4D"/>
    <w:rsid w:val="00062E9B"/>
    <w:rsid w:val="000633A3"/>
    <w:rsid w:val="00063AFD"/>
    <w:rsid w:val="00064192"/>
    <w:rsid w:val="00064990"/>
    <w:rsid w:val="0006591E"/>
    <w:rsid w:val="00066636"/>
    <w:rsid w:val="00071D29"/>
    <w:rsid w:val="0007228B"/>
    <w:rsid w:val="000756D8"/>
    <w:rsid w:val="00076803"/>
    <w:rsid w:val="0007690F"/>
    <w:rsid w:val="00076CFB"/>
    <w:rsid w:val="000772F7"/>
    <w:rsid w:val="00077691"/>
    <w:rsid w:val="00077EA2"/>
    <w:rsid w:val="00081335"/>
    <w:rsid w:val="00081D74"/>
    <w:rsid w:val="000825C7"/>
    <w:rsid w:val="00082F54"/>
    <w:rsid w:val="0008371D"/>
    <w:rsid w:val="00083ABC"/>
    <w:rsid w:val="00085612"/>
    <w:rsid w:val="00085D26"/>
    <w:rsid w:val="00086012"/>
    <w:rsid w:val="00086E26"/>
    <w:rsid w:val="000917AF"/>
    <w:rsid w:val="00092311"/>
    <w:rsid w:val="00095513"/>
    <w:rsid w:val="00096208"/>
    <w:rsid w:val="00096B0F"/>
    <w:rsid w:val="00097CFC"/>
    <w:rsid w:val="000A0C2F"/>
    <w:rsid w:val="000A1735"/>
    <w:rsid w:val="000A18FE"/>
    <w:rsid w:val="000A226C"/>
    <w:rsid w:val="000A2944"/>
    <w:rsid w:val="000A29DE"/>
    <w:rsid w:val="000A33EE"/>
    <w:rsid w:val="000A606E"/>
    <w:rsid w:val="000A70C5"/>
    <w:rsid w:val="000A75CF"/>
    <w:rsid w:val="000B0619"/>
    <w:rsid w:val="000B14CA"/>
    <w:rsid w:val="000B2A38"/>
    <w:rsid w:val="000B3323"/>
    <w:rsid w:val="000B47B2"/>
    <w:rsid w:val="000B765B"/>
    <w:rsid w:val="000C0823"/>
    <w:rsid w:val="000C2449"/>
    <w:rsid w:val="000C3569"/>
    <w:rsid w:val="000C40BC"/>
    <w:rsid w:val="000C4853"/>
    <w:rsid w:val="000C7E0D"/>
    <w:rsid w:val="000D0282"/>
    <w:rsid w:val="000D03AD"/>
    <w:rsid w:val="000D161E"/>
    <w:rsid w:val="000D22B2"/>
    <w:rsid w:val="000D25A3"/>
    <w:rsid w:val="000D2D5C"/>
    <w:rsid w:val="000D398E"/>
    <w:rsid w:val="000D4156"/>
    <w:rsid w:val="000D48E9"/>
    <w:rsid w:val="000D7869"/>
    <w:rsid w:val="000E0750"/>
    <w:rsid w:val="000E088E"/>
    <w:rsid w:val="000E0FE0"/>
    <w:rsid w:val="000E18E3"/>
    <w:rsid w:val="000E1939"/>
    <w:rsid w:val="000E2593"/>
    <w:rsid w:val="000E2B2D"/>
    <w:rsid w:val="000E324E"/>
    <w:rsid w:val="000E3A4F"/>
    <w:rsid w:val="000E470A"/>
    <w:rsid w:val="000E4B54"/>
    <w:rsid w:val="000E5EE1"/>
    <w:rsid w:val="000E63CC"/>
    <w:rsid w:val="000E6FDD"/>
    <w:rsid w:val="000F149F"/>
    <w:rsid w:val="000F1524"/>
    <w:rsid w:val="000F2A0E"/>
    <w:rsid w:val="000F3988"/>
    <w:rsid w:val="000F49E4"/>
    <w:rsid w:val="000F576C"/>
    <w:rsid w:val="000F5B2F"/>
    <w:rsid w:val="000F5D1D"/>
    <w:rsid w:val="000F60F0"/>
    <w:rsid w:val="000F6424"/>
    <w:rsid w:val="000F6919"/>
    <w:rsid w:val="000F7155"/>
    <w:rsid w:val="00104FEB"/>
    <w:rsid w:val="00107115"/>
    <w:rsid w:val="001071FC"/>
    <w:rsid w:val="001111F4"/>
    <w:rsid w:val="00112400"/>
    <w:rsid w:val="001137EE"/>
    <w:rsid w:val="00113920"/>
    <w:rsid w:val="0011403C"/>
    <w:rsid w:val="00114702"/>
    <w:rsid w:val="00115FD4"/>
    <w:rsid w:val="00116243"/>
    <w:rsid w:val="00120B8A"/>
    <w:rsid w:val="00123154"/>
    <w:rsid w:val="00123750"/>
    <w:rsid w:val="00125C34"/>
    <w:rsid w:val="00130122"/>
    <w:rsid w:val="00130BEC"/>
    <w:rsid w:val="0013301C"/>
    <w:rsid w:val="00133391"/>
    <w:rsid w:val="001336CD"/>
    <w:rsid w:val="0013388B"/>
    <w:rsid w:val="00134475"/>
    <w:rsid w:val="0013452E"/>
    <w:rsid w:val="00135FEC"/>
    <w:rsid w:val="001366FD"/>
    <w:rsid w:val="00136F1F"/>
    <w:rsid w:val="00137625"/>
    <w:rsid w:val="00140C0D"/>
    <w:rsid w:val="001417E0"/>
    <w:rsid w:val="00141A03"/>
    <w:rsid w:val="00141EFF"/>
    <w:rsid w:val="00143600"/>
    <w:rsid w:val="00143AA1"/>
    <w:rsid w:val="001444F2"/>
    <w:rsid w:val="00144B55"/>
    <w:rsid w:val="00144D16"/>
    <w:rsid w:val="00145632"/>
    <w:rsid w:val="00145D1B"/>
    <w:rsid w:val="00146B82"/>
    <w:rsid w:val="0015012F"/>
    <w:rsid w:val="00150761"/>
    <w:rsid w:val="00152A9A"/>
    <w:rsid w:val="00152D9E"/>
    <w:rsid w:val="00156889"/>
    <w:rsid w:val="0015693A"/>
    <w:rsid w:val="00156941"/>
    <w:rsid w:val="00157FF6"/>
    <w:rsid w:val="00161822"/>
    <w:rsid w:val="00162854"/>
    <w:rsid w:val="00163EC3"/>
    <w:rsid w:val="00163ED4"/>
    <w:rsid w:val="001654C8"/>
    <w:rsid w:val="00165559"/>
    <w:rsid w:val="00165CAE"/>
    <w:rsid w:val="00165D47"/>
    <w:rsid w:val="00165F78"/>
    <w:rsid w:val="00166122"/>
    <w:rsid w:val="00167281"/>
    <w:rsid w:val="001675F8"/>
    <w:rsid w:val="00167710"/>
    <w:rsid w:val="00170A78"/>
    <w:rsid w:val="001715A9"/>
    <w:rsid w:val="00171F05"/>
    <w:rsid w:val="00172159"/>
    <w:rsid w:val="00172AAB"/>
    <w:rsid w:val="00172E79"/>
    <w:rsid w:val="001751D6"/>
    <w:rsid w:val="00175227"/>
    <w:rsid w:val="00176D34"/>
    <w:rsid w:val="00177C66"/>
    <w:rsid w:val="00177C80"/>
    <w:rsid w:val="00180596"/>
    <w:rsid w:val="001809F4"/>
    <w:rsid w:val="00181120"/>
    <w:rsid w:val="001812C0"/>
    <w:rsid w:val="001813C2"/>
    <w:rsid w:val="00181BDE"/>
    <w:rsid w:val="00181E3D"/>
    <w:rsid w:val="00182759"/>
    <w:rsid w:val="0018448F"/>
    <w:rsid w:val="00185BDF"/>
    <w:rsid w:val="00186039"/>
    <w:rsid w:val="0018676B"/>
    <w:rsid w:val="00187ADF"/>
    <w:rsid w:val="00187D29"/>
    <w:rsid w:val="001901D7"/>
    <w:rsid w:val="001909E9"/>
    <w:rsid w:val="001910E3"/>
    <w:rsid w:val="00191881"/>
    <w:rsid w:val="001924F7"/>
    <w:rsid w:val="00192DCF"/>
    <w:rsid w:val="00193E4A"/>
    <w:rsid w:val="00194D9A"/>
    <w:rsid w:val="00195898"/>
    <w:rsid w:val="001A14D4"/>
    <w:rsid w:val="001A1867"/>
    <w:rsid w:val="001A1E58"/>
    <w:rsid w:val="001A34B8"/>
    <w:rsid w:val="001A4388"/>
    <w:rsid w:val="001A4CF8"/>
    <w:rsid w:val="001A5752"/>
    <w:rsid w:val="001A58F0"/>
    <w:rsid w:val="001A632B"/>
    <w:rsid w:val="001A64DE"/>
    <w:rsid w:val="001A75E9"/>
    <w:rsid w:val="001A7AE7"/>
    <w:rsid w:val="001B1035"/>
    <w:rsid w:val="001B26A9"/>
    <w:rsid w:val="001B2DBC"/>
    <w:rsid w:val="001B390B"/>
    <w:rsid w:val="001B58E7"/>
    <w:rsid w:val="001B5B4F"/>
    <w:rsid w:val="001B6E05"/>
    <w:rsid w:val="001B6F40"/>
    <w:rsid w:val="001B70C7"/>
    <w:rsid w:val="001C0A92"/>
    <w:rsid w:val="001C1F8E"/>
    <w:rsid w:val="001C2A7C"/>
    <w:rsid w:val="001C2D72"/>
    <w:rsid w:val="001C322F"/>
    <w:rsid w:val="001C4026"/>
    <w:rsid w:val="001C41FA"/>
    <w:rsid w:val="001C4456"/>
    <w:rsid w:val="001C550B"/>
    <w:rsid w:val="001C572B"/>
    <w:rsid w:val="001C5DCC"/>
    <w:rsid w:val="001C7E55"/>
    <w:rsid w:val="001D2031"/>
    <w:rsid w:val="001D2486"/>
    <w:rsid w:val="001D361A"/>
    <w:rsid w:val="001D3FA4"/>
    <w:rsid w:val="001D3FC5"/>
    <w:rsid w:val="001D4A48"/>
    <w:rsid w:val="001D5009"/>
    <w:rsid w:val="001D669F"/>
    <w:rsid w:val="001D675E"/>
    <w:rsid w:val="001D6782"/>
    <w:rsid w:val="001D780E"/>
    <w:rsid w:val="001D7B10"/>
    <w:rsid w:val="001D7CD2"/>
    <w:rsid w:val="001E009B"/>
    <w:rsid w:val="001E0717"/>
    <w:rsid w:val="001E0A27"/>
    <w:rsid w:val="001E1636"/>
    <w:rsid w:val="001E1B06"/>
    <w:rsid w:val="001E2A62"/>
    <w:rsid w:val="001E4CCE"/>
    <w:rsid w:val="001E52D7"/>
    <w:rsid w:val="001E6746"/>
    <w:rsid w:val="001E67FD"/>
    <w:rsid w:val="001E7727"/>
    <w:rsid w:val="001F05BC"/>
    <w:rsid w:val="001F0B43"/>
    <w:rsid w:val="001F229E"/>
    <w:rsid w:val="001F4FC2"/>
    <w:rsid w:val="001F5020"/>
    <w:rsid w:val="001F745A"/>
    <w:rsid w:val="001F754D"/>
    <w:rsid w:val="001F7750"/>
    <w:rsid w:val="00200932"/>
    <w:rsid w:val="00200F65"/>
    <w:rsid w:val="0020262D"/>
    <w:rsid w:val="00204E4E"/>
    <w:rsid w:val="00204F1D"/>
    <w:rsid w:val="00205666"/>
    <w:rsid w:val="00205932"/>
    <w:rsid w:val="00205A53"/>
    <w:rsid w:val="00210853"/>
    <w:rsid w:val="002122E4"/>
    <w:rsid w:val="00213AA9"/>
    <w:rsid w:val="00214EE8"/>
    <w:rsid w:val="00214F1D"/>
    <w:rsid w:val="002154E4"/>
    <w:rsid w:val="00215866"/>
    <w:rsid w:val="002161E7"/>
    <w:rsid w:val="0021647B"/>
    <w:rsid w:val="00217E2A"/>
    <w:rsid w:val="00220EA4"/>
    <w:rsid w:val="002215AB"/>
    <w:rsid w:val="00222D75"/>
    <w:rsid w:val="002252D0"/>
    <w:rsid w:val="00225DA7"/>
    <w:rsid w:val="00227C92"/>
    <w:rsid w:val="002305DE"/>
    <w:rsid w:val="00230901"/>
    <w:rsid w:val="00230EC6"/>
    <w:rsid w:val="00230F18"/>
    <w:rsid w:val="00232226"/>
    <w:rsid w:val="00233822"/>
    <w:rsid w:val="00233E36"/>
    <w:rsid w:val="002340FE"/>
    <w:rsid w:val="002347CE"/>
    <w:rsid w:val="00235741"/>
    <w:rsid w:val="00235EC2"/>
    <w:rsid w:val="0023602F"/>
    <w:rsid w:val="002366C0"/>
    <w:rsid w:val="00237423"/>
    <w:rsid w:val="002410E4"/>
    <w:rsid w:val="00241247"/>
    <w:rsid w:val="00241C9F"/>
    <w:rsid w:val="00241E03"/>
    <w:rsid w:val="00242147"/>
    <w:rsid w:val="00243930"/>
    <w:rsid w:val="00245492"/>
    <w:rsid w:val="00245829"/>
    <w:rsid w:val="00245847"/>
    <w:rsid w:val="00245B69"/>
    <w:rsid w:val="00246042"/>
    <w:rsid w:val="00246E50"/>
    <w:rsid w:val="002535E7"/>
    <w:rsid w:val="00254E0B"/>
    <w:rsid w:val="002550E8"/>
    <w:rsid w:val="00256030"/>
    <w:rsid w:val="0026040F"/>
    <w:rsid w:val="00260487"/>
    <w:rsid w:val="0026184E"/>
    <w:rsid w:val="00262021"/>
    <w:rsid w:val="002625BB"/>
    <w:rsid w:val="00262FD5"/>
    <w:rsid w:val="0026385E"/>
    <w:rsid w:val="002649BD"/>
    <w:rsid w:val="00267F9B"/>
    <w:rsid w:val="00270BB4"/>
    <w:rsid w:val="00270CD8"/>
    <w:rsid w:val="002713BF"/>
    <w:rsid w:val="00271A6A"/>
    <w:rsid w:val="0027229C"/>
    <w:rsid w:val="00272F57"/>
    <w:rsid w:val="00273FA7"/>
    <w:rsid w:val="0027478E"/>
    <w:rsid w:val="00274E2F"/>
    <w:rsid w:val="00275057"/>
    <w:rsid w:val="00275F07"/>
    <w:rsid w:val="00280132"/>
    <w:rsid w:val="0028072B"/>
    <w:rsid w:val="00281C66"/>
    <w:rsid w:val="00281D08"/>
    <w:rsid w:val="00284429"/>
    <w:rsid w:val="002849EF"/>
    <w:rsid w:val="00285B96"/>
    <w:rsid w:val="00286A60"/>
    <w:rsid w:val="00287060"/>
    <w:rsid w:val="00290297"/>
    <w:rsid w:val="00291BD3"/>
    <w:rsid w:val="002920FD"/>
    <w:rsid w:val="002923A7"/>
    <w:rsid w:val="0029291E"/>
    <w:rsid w:val="00292E89"/>
    <w:rsid w:val="00293070"/>
    <w:rsid w:val="00293920"/>
    <w:rsid w:val="00296F86"/>
    <w:rsid w:val="00297BE3"/>
    <w:rsid w:val="002A0330"/>
    <w:rsid w:val="002A05D7"/>
    <w:rsid w:val="002A179A"/>
    <w:rsid w:val="002A189E"/>
    <w:rsid w:val="002A1B3E"/>
    <w:rsid w:val="002A2056"/>
    <w:rsid w:val="002A3C73"/>
    <w:rsid w:val="002A53DB"/>
    <w:rsid w:val="002A58C8"/>
    <w:rsid w:val="002A5C05"/>
    <w:rsid w:val="002A61C0"/>
    <w:rsid w:val="002A68B9"/>
    <w:rsid w:val="002A726A"/>
    <w:rsid w:val="002A75F9"/>
    <w:rsid w:val="002B0FBE"/>
    <w:rsid w:val="002B1858"/>
    <w:rsid w:val="002B1D79"/>
    <w:rsid w:val="002B350B"/>
    <w:rsid w:val="002B5AA1"/>
    <w:rsid w:val="002B5C24"/>
    <w:rsid w:val="002B5DB4"/>
    <w:rsid w:val="002B6619"/>
    <w:rsid w:val="002B7453"/>
    <w:rsid w:val="002B7723"/>
    <w:rsid w:val="002B7A94"/>
    <w:rsid w:val="002B7C8F"/>
    <w:rsid w:val="002C12C6"/>
    <w:rsid w:val="002C2E36"/>
    <w:rsid w:val="002C2F36"/>
    <w:rsid w:val="002C5765"/>
    <w:rsid w:val="002C587D"/>
    <w:rsid w:val="002C6689"/>
    <w:rsid w:val="002C77E4"/>
    <w:rsid w:val="002D056F"/>
    <w:rsid w:val="002D0D17"/>
    <w:rsid w:val="002D1128"/>
    <w:rsid w:val="002D13D7"/>
    <w:rsid w:val="002D1803"/>
    <w:rsid w:val="002D2EC4"/>
    <w:rsid w:val="002D338C"/>
    <w:rsid w:val="002D3E1B"/>
    <w:rsid w:val="002D4F63"/>
    <w:rsid w:val="002D613D"/>
    <w:rsid w:val="002D631D"/>
    <w:rsid w:val="002D6695"/>
    <w:rsid w:val="002E10D7"/>
    <w:rsid w:val="002E2521"/>
    <w:rsid w:val="002E3C78"/>
    <w:rsid w:val="002E43C3"/>
    <w:rsid w:val="002E4606"/>
    <w:rsid w:val="002E4854"/>
    <w:rsid w:val="002E5EF7"/>
    <w:rsid w:val="002E62F7"/>
    <w:rsid w:val="002E64DA"/>
    <w:rsid w:val="002E7947"/>
    <w:rsid w:val="002E7B86"/>
    <w:rsid w:val="002F0641"/>
    <w:rsid w:val="002F0A6D"/>
    <w:rsid w:val="002F11FA"/>
    <w:rsid w:val="002F148C"/>
    <w:rsid w:val="002F1BE8"/>
    <w:rsid w:val="002F1FDB"/>
    <w:rsid w:val="002F28D2"/>
    <w:rsid w:val="002F2C96"/>
    <w:rsid w:val="002F42E7"/>
    <w:rsid w:val="002F53AB"/>
    <w:rsid w:val="002F5891"/>
    <w:rsid w:val="002F5B6D"/>
    <w:rsid w:val="002F68F0"/>
    <w:rsid w:val="002F6C74"/>
    <w:rsid w:val="003003B8"/>
    <w:rsid w:val="003003E6"/>
    <w:rsid w:val="003043DD"/>
    <w:rsid w:val="003051E8"/>
    <w:rsid w:val="00306870"/>
    <w:rsid w:val="0030692F"/>
    <w:rsid w:val="00306A31"/>
    <w:rsid w:val="003075A0"/>
    <w:rsid w:val="00307D69"/>
    <w:rsid w:val="00310365"/>
    <w:rsid w:val="003107B2"/>
    <w:rsid w:val="003110A6"/>
    <w:rsid w:val="003112EC"/>
    <w:rsid w:val="00311B27"/>
    <w:rsid w:val="00311CB6"/>
    <w:rsid w:val="00313272"/>
    <w:rsid w:val="00314304"/>
    <w:rsid w:val="00314E5E"/>
    <w:rsid w:val="003152A2"/>
    <w:rsid w:val="003154AA"/>
    <w:rsid w:val="0031576F"/>
    <w:rsid w:val="00315EE6"/>
    <w:rsid w:val="00316070"/>
    <w:rsid w:val="0031690E"/>
    <w:rsid w:val="00316BD2"/>
    <w:rsid w:val="00316D81"/>
    <w:rsid w:val="00316E3C"/>
    <w:rsid w:val="003200B6"/>
    <w:rsid w:val="003207B3"/>
    <w:rsid w:val="0032223C"/>
    <w:rsid w:val="003223F2"/>
    <w:rsid w:val="0032368D"/>
    <w:rsid w:val="0032430F"/>
    <w:rsid w:val="00325B2B"/>
    <w:rsid w:val="0032630D"/>
    <w:rsid w:val="00326317"/>
    <w:rsid w:val="00326D06"/>
    <w:rsid w:val="00327359"/>
    <w:rsid w:val="0032792A"/>
    <w:rsid w:val="003308AD"/>
    <w:rsid w:val="003311A1"/>
    <w:rsid w:val="00331CC1"/>
    <w:rsid w:val="003320EC"/>
    <w:rsid w:val="00332FDD"/>
    <w:rsid w:val="0033392F"/>
    <w:rsid w:val="00334A61"/>
    <w:rsid w:val="00336160"/>
    <w:rsid w:val="00336767"/>
    <w:rsid w:val="00336874"/>
    <w:rsid w:val="00336F41"/>
    <w:rsid w:val="003372EF"/>
    <w:rsid w:val="003375BE"/>
    <w:rsid w:val="00340A6D"/>
    <w:rsid w:val="00341941"/>
    <w:rsid w:val="003429CA"/>
    <w:rsid w:val="00342C74"/>
    <w:rsid w:val="00342D2A"/>
    <w:rsid w:val="00343CCA"/>
    <w:rsid w:val="003441EB"/>
    <w:rsid w:val="0034426F"/>
    <w:rsid w:val="003453FA"/>
    <w:rsid w:val="003458F2"/>
    <w:rsid w:val="00346A53"/>
    <w:rsid w:val="00346B24"/>
    <w:rsid w:val="0035040C"/>
    <w:rsid w:val="00350BB1"/>
    <w:rsid w:val="003552C1"/>
    <w:rsid w:val="00355E98"/>
    <w:rsid w:val="00356681"/>
    <w:rsid w:val="00360FCD"/>
    <w:rsid w:val="00362B45"/>
    <w:rsid w:val="00363A42"/>
    <w:rsid w:val="00363B27"/>
    <w:rsid w:val="00364ED7"/>
    <w:rsid w:val="00365EFF"/>
    <w:rsid w:val="00366004"/>
    <w:rsid w:val="00366974"/>
    <w:rsid w:val="00367A5E"/>
    <w:rsid w:val="00367D5F"/>
    <w:rsid w:val="003734E0"/>
    <w:rsid w:val="0037370A"/>
    <w:rsid w:val="00374F12"/>
    <w:rsid w:val="003763BA"/>
    <w:rsid w:val="00377039"/>
    <w:rsid w:val="0038062D"/>
    <w:rsid w:val="00380D5A"/>
    <w:rsid w:val="0038103D"/>
    <w:rsid w:val="00381218"/>
    <w:rsid w:val="003816BC"/>
    <w:rsid w:val="00381FF6"/>
    <w:rsid w:val="00382BE9"/>
    <w:rsid w:val="0038308E"/>
    <w:rsid w:val="003830E0"/>
    <w:rsid w:val="00384069"/>
    <w:rsid w:val="00386968"/>
    <w:rsid w:val="00386B59"/>
    <w:rsid w:val="00387C01"/>
    <w:rsid w:val="00387F30"/>
    <w:rsid w:val="003921E7"/>
    <w:rsid w:val="00392941"/>
    <w:rsid w:val="00393577"/>
    <w:rsid w:val="00394164"/>
    <w:rsid w:val="003951AF"/>
    <w:rsid w:val="003952BC"/>
    <w:rsid w:val="003961BD"/>
    <w:rsid w:val="00396328"/>
    <w:rsid w:val="00397CC6"/>
    <w:rsid w:val="003A0D7C"/>
    <w:rsid w:val="003A1191"/>
    <w:rsid w:val="003A18A7"/>
    <w:rsid w:val="003A1F54"/>
    <w:rsid w:val="003A24AD"/>
    <w:rsid w:val="003A3D14"/>
    <w:rsid w:val="003A3E99"/>
    <w:rsid w:val="003B01A4"/>
    <w:rsid w:val="003B09D1"/>
    <w:rsid w:val="003B0F3B"/>
    <w:rsid w:val="003B12D7"/>
    <w:rsid w:val="003B1F34"/>
    <w:rsid w:val="003B360D"/>
    <w:rsid w:val="003B367E"/>
    <w:rsid w:val="003B60ED"/>
    <w:rsid w:val="003B6C85"/>
    <w:rsid w:val="003B7187"/>
    <w:rsid w:val="003B7EAB"/>
    <w:rsid w:val="003B7F72"/>
    <w:rsid w:val="003C0FE7"/>
    <w:rsid w:val="003C1123"/>
    <w:rsid w:val="003C18E7"/>
    <w:rsid w:val="003C2099"/>
    <w:rsid w:val="003C3BE7"/>
    <w:rsid w:val="003C4591"/>
    <w:rsid w:val="003C7459"/>
    <w:rsid w:val="003C74AF"/>
    <w:rsid w:val="003D166E"/>
    <w:rsid w:val="003D343A"/>
    <w:rsid w:val="003D4A3C"/>
    <w:rsid w:val="003D4BE3"/>
    <w:rsid w:val="003D5EB5"/>
    <w:rsid w:val="003D7CEC"/>
    <w:rsid w:val="003E0C77"/>
    <w:rsid w:val="003E1F80"/>
    <w:rsid w:val="003E365A"/>
    <w:rsid w:val="003E4262"/>
    <w:rsid w:val="003E59D6"/>
    <w:rsid w:val="003E676F"/>
    <w:rsid w:val="003E694C"/>
    <w:rsid w:val="003E7991"/>
    <w:rsid w:val="003F0704"/>
    <w:rsid w:val="003F0F34"/>
    <w:rsid w:val="003F108D"/>
    <w:rsid w:val="003F10A9"/>
    <w:rsid w:val="003F1CA0"/>
    <w:rsid w:val="003F22B3"/>
    <w:rsid w:val="003F271F"/>
    <w:rsid w:val="003F3769"/>
    <w:rsid w:val="003F56A9"/>
    <w:rsid w:val="003F6859"/>
    <w:rsid w:val="003F7E50"/>
    <w:rsid w:val="00402AD8"/>
    <w:rsid w:val="004049C5"/>
    <w:rsid w:val="00404A54"/>
    <w:rsid w:val="00405692"/>
    <w:rsid w:val="004059E8"/>
    <w:rsid w:val="00410310"/>
    <w:rsid w:val="00410A90"/>
    <w:rsid w:val="00411E28"/>
    <w:rsid w:val="00412FC4"/>
    <w:rsid w:val="00413255"/>
    <w:rsid w:val="004146B3"/>
    <w:rsid w:val="00415766"/>
    <w:rsid w:val="00416271"/>
    <w:rsid w:val="004165EF"/>
    <w:rsid w:val="0041677F"/>
    <w:rsid w:val="00417A98"/>
    <w:rsid w:val="00417D2B"/>
    <w:rsid w:val="004206F9"/>
    <w:rsid w:val="00420705"/>
    <w:rsid w:val="00420B08"/>
    <w:rsid w:val="00422595"/>
    <w:rsid w:val="004242C5"/>
    <w:rsid w:val="004248FB"/>
    <w:rsid w:val="00424988"/>
    <w:rsid w:val="00425138"/>
    <w:rsid w:val="0042567B"/>
    <w:rsid w:val="004260DD"/>
    <w:rsid w:val="00426C67"/>
    <w:rsid w:val="0043049C"/>
    <w:rsid w:val="004306E2"/>
    <w:rsid w:val="00433636"/>
    <w:rsid w:val="004348BD"/>
    <w:rsid w:val="00434F22"/>
    <w:rsid w:val="00440762"/>
    <w:rsid w:val="00440FA1"/>
    <w:rsid w:val="00442784"/>
    <w:rsid w:val="004441EE"/>
    <w:rsid w:val="00444849"/>
    <w:rsid w:val="004462D7"/>
    <w:rsid w:val="0044672B"/>
    <w:rsid w:val="00447719"/>
    <w:rsid w:val="0045032A"/>
    <w:rsid w:val="00450AB2"/>
    <w:rsid w:val="00450BAB"/>
    <w:rsid w:val="00450D39"/>
    <w:rsid w:val="00451C5C"/>
    <w:rsid w:val="00452D1E"/>
    <w:rsid w:val="00453235"/>
    <w:rsid w:val="00454242"/>
    <w:rsid w:val="00454F37"/>
    <w:rsid w:val="00455031"/>
    <w:rsid w:val="00456FD7"/>
    <w:rsid w:val="00456FF3"/>
    <w:rsid w:val="00460118"/>
    <w:rsid w:val="00463BAE"/>
    <w:rsid w:val="00465913"/>
    <w:rsid w:val="0046638C"/>
    <w:rsid w:val="00466AA1"/>
    <w:rsid w:val="00466CC1"/>
    <w:rsid w:val="00466F2B"/>
    <w:rsid w:val="0046743A"/>
    <w:rsid w:val="0047025E"/>
    <w:rsid w:val="0047278F"/>
    <w:rsid w:val="00473092"/>
    <w:rsid w:val="004741CB"/>
    <w:rsid w:val="00474D93"/>
    <w:rsid w:val="00474E64"/>
    <w:rsid w:val="00474EB4"/>
    <w:rsid w:val="00475E98"/>
    <w:rsid w:val="00476259"/>
    <w:rsid w:val="004767F9"/>
    <w:rsid w:val="004818C3"/>
    <w:rsid w:val="00483BB8"/>
    <w:rsid w:val="00484108"/>
    <w:rsid w:val="00484AC5"/>
    <w:rsid w:val="00485165"/>
    <w:rsid w:val="00486ADF"/>
    <w:rsid w:val="004870EC"/>
    <w:rsid w:val="004879C8"/>
    <w:rsid w:val="00490202"/>
    <w:rsid w:val="00490788"/>
    <w:rsid w:val="00492B66"/>
    <w:rsid w:val="00495ED6"/>
    <w:rsid w:val="0049634E"/>
    <w:rsid w:val="00496A19"/>
    <w:rsid w:val="00497306"/>
    <w:rsid w:val="00497F63"/>
    <w:rsid w:val="004A0CF1"/>
    <w:rsid w:val="004A1AB1"/>
    <w:rsid w:val="004A2740"/>
    <w:rsid w:val="004A4936"/>
    <w:rsid w:val="004A6572"/>
    <w:rsid w:val="004A79AA"/>
    <w:rsid w:val="004B20BF"/>
    <w:rsid w:val="004B2889"/>
    <w:rsid w:val="004B453B"/>
    <w:rsid w:val="004B48CB"/>
    <w:rsid w:val="004B5557"/>
    <w:rsid w:val="004B55DE"/>
    <w:rsid w:val="004B5755"/>
    <w:rsid w:val="004B79AF"/>
    <w:rsid w:val="004B7ABA"/>
    <w:rsid w:val="004B7E25"/>
    <w:rsid w:val="004C08EA"/>
    <w:rsid w:val="004C1506"/>
    <w:rsid w:val="004C1C2F"/>
    <w:rsid w:val="004C1D23"/>
    <w:rsid w:val="004C3B9D"/>
    <w:rsid w:val="004C4E4C"/>
    <w:rsid w:val="004C681E"/>
    <w:rsid w:val="004C755D"/>
    <w:rsid w:val="004C7973"/>
    <w:rsid w:val="004C7A97"/>
    <w:rsid w:val="004D0356"/>
    <w:rsid w:val="004D0A5A"/>
    <w:rsid w:val="004D0B9A"/>
    <w:rsid w:val="004D19FE"/>
    <w:rsid w:val="004D2E5D"/>
    <w:rsid w:val="004D6595"/>
    <w:rsid w:val="004D690A"/>
    <w:rsid w:val="004D7FA3"/>
    <w:rsid w:val="004E0042"/>
    <w:rsid w:val="004E0139"/>
    <w:rsid w:val="004E20DE"/>
    <w:rsid w:val="004E2135"/>
    <w:rsid w:val="004E39B7"/>
    <w:rsid w:val="004E5EC3"/>
    <w:rsid w:val="004E6037"/>
    <w:rsid w:val="004F133E"/>
    <w:rsid w:val="004F17B0"/>
    <w:rsid w:val="004F2801"/>
    <w:rsid w:val="004F4523"/>
    <w:rsid w:val="004F53DA"/>
    <w:rsid w:val="004F58DE"/>
    <w:rsid w:val="004F593D"/>
    <w:rsid w:val="004F5AF6"/>
    <w:rsid w:val="004F600F"/>
    <w:rsid w:val="0050095A"/>
    <w:rsid w:val="005025E4"/>
    <w:rsid w:val="005044AC"/>
    <w:rsid w:val="00504CEA"/>
    <w:rsid w:val="00506619"/>
    <w:rsid w:val="00507275"/>
    <w:rsid w:val="00507799"/>
    <w:rsid w:val="0051022B"/>
    <w:rsid w:val="005127F1"/>
    <w:rsid w:val="00512F21"/>
    <w:rsid w:val="005141C2"/>
    <w:rsid w:val="005149DA"/>
    <w:rsid w:val="00514F54"/>
    <w:rsid w:val="00515980"/>
    <w:rsid w:val="00515B1A"/>
    <w:rsid w:val="00516DFC"/>
    <w:rsid w:val="00517AD2"/>
    <w:rsid w:val="00517FD1"/>
    <w:rsid w:val="00520724"/>
    <w:rsid w:val="00520935"/>
    <w:rsid w:val="00522193"/>
    <w:rsid w:val="0052291F"/>
    <w:rsid w:val="0052315E"/>
    <w:rsid w:val="00523242"/>
    <w:rsid w:val="0052330C"/>
    <w:rsid w:val="00523A4E"/>
    <w:rsid w:val="005262C8"/>
    <w:rsid w:val="00526729"/>
    <w:rsid w:val="00530375"/>
    <w:rsid w:val="00532975"/>
    <w:rsid w:val="00534099"/>
    <w:rsid w:val="00534DAA"/>
    <w:rsid w:val="00535021"/>
    <w:rsid w:val="00535FD6"/>
    <w:rsid w:val="00536A0F"/>
    <w:rsid w:val="00537323"/>
    <w:rsid w:val="00541940"/>
    <w:rsid w:val="00543E64"/>
    <w:rsid w:val="005442B0"/>
    <w:rsid w:val="005449DE"/>
    <w:rsid w:val="00544B69"/>
    <w:rsid w:val="00544D2B"/>
    <w:rsid w:val="0054522C"/>
    <w:rsid w:val="0054561F"/>
    <w:rsid w:val="00545A9A"/>
    <w:rsid w:val="00545B19"/>
    <w:rsid w:val="00545BAC"/>
    <w:rsid w:val="00547653"/>
    <w:rsid w:val="00551443"/>
    <w:rsid w:val="00553B52"/>
    <w:rsid w:val="005548DF"/>
    <w:rsid w:val="00554ACC"/>
    <w:rsid w:val="00557C7E"/>
    <w:rsid w:val="00560453"/>
    <w:rsid w:val="00560CEF"/>
    <w:rsid w:val="00561486"/>
    <w:rsid w:val="00561ABC"/>
    <w:rsid w:val="00562BBC"/>
    <w:rsid w:val="0056352A"/>
    <w:rsid w:val="00563B88"/>
    <w:rsid w:val="00563C08"/>
    <w:rsid w:val="00563EC2"/>
    <w:rsid w:val="00564065"/>
    <w:rsid w:val="0056426D"/>
    <w:rsid w:val="005646CC"/>
    <w:rsid w:val="00564819"/>
    <w:rsid w:val="005664F4"/>
    <w:rsid w:val="005709EF"/>
    <w:rsid w:val="0057160C"/>
    <w:rsid w:val="00571958"/>
    <w:rsid w:val="0057298A"/>
    <w:rsid w:val="00573DFD"/>
    <w:rsid w:val="00574A31"/>
    <w:rsid w:val="00574B5D"/>
    <w:rsid w:val="00574BE6"/>
    <w:rsid w:val="005769A5"/>
    <w:rsid w:val="00576B79"/>
    <w:rsid w:val="005804E5"/>
    <w:rsid w:val="00580C30"/>
    <w:rsid w:val="00581517"/>
    <w:rsid w:val="00583659"/>
    <w:rsid w:val="00584567"/>
    <w:rsid w:val="005849A3"/>
    <w:rsid w:val="00584DA6"/>
    <w:rsid w:val="005853A6"/>
    <w:rsid w:val="00585555"/>
    <w:rsid w:val="00585819"/>
    <w:rsid w:val="00585DEB"/>
    <w:rsid w:val="00590591"/>
    <w:rsid w:val="00590A01"/>
    <w:rsid w:val="00593E26"/>
    <w:rsid w:val="005957CB"/>
    <w:rsid w:val="005968E9"/>
    <w:rsid w:val="00597643"/>
    <w:rsid w:val="005A1A29"/>
    <w:rsid w:val="005A2A76"/>
    <w:rsid w:val="005A320D"/>
    <w:rsid w:val="005A5694"/>
    <w:rsid w:val="005A5EC5"/>
    <w:rsid w:val="005A6114"/>
    <w:rsid w:val="005A7655"/>
    <w:rsid w:val="005B1AA6"/>
    <w:rsid w:val="005B20AE"/>
    <w:rsid w:val="005B2368"/>
    <w:rsid w:val="005B3700"/>
    <w:rsid w:val="005B3EBD"/>
    <w:rsid w:val="005B42E0"/>
    <w:rsid w:val="005B4D8C"/>
    <w:rsid w:val="005B650A"/>
    <w:rsid w:val="005B704A"/>
    <w:rsid w:val="005B708E"/>
    <w:rsid w:val="005C1FE5"/>
    <w:rsid w:val="005C2772"/>
    <w:rsid w:val="005C39B8"/>
    <w:rsid w:val="005C41E1"/>
    <w:rsid w:val="005C43AE"/>
    <w:rsid w:val="005C501D"/>
    <w:rsid w:val="005C5D3F"/>
    <w:rsid w:val="005C66A0"/>
    <w:rsid w:val="005C6ECA"/>
    <w:rsid w:val="005C74CE"/>
    <w:rsid w:val="005C7D84"/>
    <w:rsid w:val="005D18F1"/>
    <w:rsid w:val="005D1D91"/>
    <w:rsid w:val="005D6133"/>
    <w:rsid w:val="005D65F5"/>
    <w:rsid w:val="005D790E"/>
    <w:rsid w:val="005E2D03"/>
    <w:rsid w:val="005E4788"/>
    <w:rsid w:val="005E47FA"/>
    <w:rsid w:val="005E491D"/>
    <w:rsid w:val="005E493C"/>
    <w:rsid w:val="005E53AB"/>
    <w:rsid w:val="005E55C8"/>
    <w:rsid w:val="005E66E8"/>
    <w:rsid w:val="005F0570"/>
    <w:rsid w:val="005F0E3F"/>
    <w:rsid w:val="005F1EAD"/>
    <w:rsid w:val="005F3BEB"/>
    <w:rsid w:val="005F56E3"/>
    <w:rsid w:val="005F5D73"/>
    <w:rsid w:val="005F7008"/>
    <w:rsid w:val="005F7A73"/>
    <w:rsid w:val="00600A70"/>
    <w:rsid w:val="0060100E"/>
    <w:rsid w:val="00601190"/>
    <w:rsid w:val="00603C53"/>
    <w:rsid w:val="00605419"/>
    <w:rsid w:val="00605718"/>
    <w:rsid w:val="006062CC"/>
    <w:rsid w:val="006072E7"/>
    <w:rsid w:val="0060747F"/>
    <w:rsid w:val="006077DD"/>
    <w:rsid w:val="00607D2E"/>
    <w:rsid w:val="00611437"/>
    <w:rsid w:val="00611D9C"/>
    <w:rsid w:val="0061285B"/>
    <w:rsid w:val="0061387E"/>
    <w:rsid w:val="00614030"/>
    <w:rsid w:val="00614404"/>
    <w:rsid w:val="00615E68"/>
    <w:rsid w:val="0061601C"/>
    <w:rsid w:val="0061667B"/>
    <w:rsid w:val="006202CD"/>
    <w:rsid w:val="006211EF"/>
    <w:rsid w:val="00621221"/>
    <w:rsid w:val="006221F6"/>
    <w:rsid w:val="0062239B"/>
    <w:rsid w:val="006225D6"/>
    <w:rsid w:val="00622F8B"/>
    <w:rsid w:val="00623C67"/>
    <w:rsid w:val="00624038"/>
    <w:rsid w:val="006241B4"/>
    <w:rsid w:val="00624812"/>
    <w:rsid w:val="00624E01"/>
    <w:rsid w:val="00630269"/>
    <w:rsid w:val="00633915"/>
    <w:rsid w:val="0063396C"/>
    <w:rsid w:val="00635011"/>
    <w:rsid w:val="00635D74"/>
    <w:rsid w:val="00636452"/>
    <w:rsid w:val="00637D00"/>
    <w:rsid w:val="006405FE"/>
    <w:rsid w:val="00640998"/>
    <w:rsid w:val="00642617"/>
    <w:rsid w:val="00642EFA"/>
    <w:rsid w:val="006435CC"/>
    <w:rsid w:val="00643950"/>
    <w:rsid w:val="00650050"/>
    <w:rsid w:val="00650F56"/>
    <w:rsid w:val="006514C5"/>
    <w:rsid w:val="0065389B"/>
    <w:rsid w:val="00653C27"/>
    <w:rsid w:val="00654A4D"/>
    <w:rsid w:val="00655997"/>
    <w:rsid w:val="00657201"/>
    <w:rsid w:val="00660858"/>
    <w:rsid w:val="00660EA8"/>
    <w:rsid w:val="0066204D"/>
    <w:rsid w:val="006627E8"/>
    <w:rsid w:val="0066501F"/>
    <w:rsid w:val="006676CA"/>
    <w:rsid w:val="00667DC5"/>
    <w:rsid w:val="00671649"/>
    <w:rsid w:val="006717C3"/>
    <w:rsid w:val="00671CFA"/>
    <w:rsid w:val="006721F8"/>
    <w:rsid w:val="00672C90"/>
    <w:rsid w:val="0067436B"/>
    <w:rsid w:val="006746E1"/>
    <w:rsid w:val="006748C0"/>
    <w:rsid w:val="006755C7"/>
    <w:rsid w:val="00677938"/>
    <w:rsid w:val="00677C34"/>
    <w:rsid w:val="00677F24"/>
    <w:rsid w:val="00680665"/>
    <w:rsid w:val="00680EA0"/>
    <w:rsid w:val="006810BC"/>
    <w:rsid w:val="00681D0A"/>
    <w:rsid w:val="00682345"/>
    <w:rsid w:val="00683407"/>
    <w:rsid w:val="0068416B"/>
    <w:rsid w:val="0068475E"/>
    <w:rsid w:val="00685291"/>
    <w:rsid w:val="00685669"/>
    <w:rsid w:val="00687B0D"/>
    <w:rsid w:val="0069016E"/>
    <w:rsid w:val="00691552"/>
    <w:rsid w:val="00691D27"/>
    <w:rsid w:val="00692495"/>
    <w:rsid w:val="00695AB8"/>
    <w:rsid w:val="00697F37"/>
    <w:rsid w:val="006A085C"/>
    <w:rsid w:val="006A09B8"/>
    <w:rsid w:val="006A0C34"/>
    <w:rsid w:val="006A0CDB"/>
    <w:rsid w:val="006A0E06"/>
    <w:rsid w:val="006A16B5"/>
    <w:rsid w:val="006A1B7B"/>
    <w:rsid w:val="006A2D6D"/>
    <w:rsid w:val="006A47DD"/>
    <w:rsid w:val="006A496C"/>
    <w:rsid w:val="006A59A2"/>
    <w:rsid w:val="006A6290"/>
    <w:rsid w:val="006B021D"/>
    <w:rsid w:val="006B06E5"/>
    <w:rsid w:val="006B149C"/>
    <w:rsid w:val="006B2A7F"/>
    <w:rsid w:val="006B2CCF"/>
    <w:rsid w:val="006B6C7D"/>
    <w:rsid w:val="006C1659"/>
    <w:rsid w:val="006C20AF"/>
    <w:rsid w:val="006C3EDB"/>
    <w:rsid w:val="006C44C0"/>
    <w:rsid w:val="006C5B33"/>
    <w:rsid w:val="006C60EB"/>
    <w:rsid w:val="006C63A1"/>
    <w:rsid w:val="006C6654"/>
    <w:rsid w:val="006C7F09"/>
    <w:rsid w:val="006D0177"/>
    <w:rsid w:val="006D0CF9"/>
    <w:rsid w:val="006D2A87"/>
    <w:rsid w:val="006D3738"/>
    <w:rsid w:val="006D3F1D"/>
    <w:rsid w:val="006D432D"/>
    <w:rsid w:val="006D4CCD"/>
    <w:rsid w:val="006D5294"/>
    <w:rsid w:val="006D5656"/>
    <w:rsid w:val="006D615E"/>
    <w:rsid w:val="006D6651"/>
    <w:rsid w:val="006E3118"/>
    <w:rsid w:val="006E40D0"/>
    <w:rsid w:val="006E4B6F"/>
    <w:rsid w:val="006E570A"/>
    <w:rsid w:val="006E580C"/>
    <w:rsid w:val="006E6A75"/>
    <w:rsid w:val="006F0221"/>
    <w:rsid w:val="006F0B8A"/>
    <w:rsid w:val="006F1879"/>
    <w:rsid w:val="006F22EA"/>
    <w:rsid w:val="006F2E60"/>
    <w:rsid w:val="006F350B"/>
    <w:rsid w:val="006F51D9"/>
    <w:rsid w:val="006F634A"/>
    <w:rsid w:val="007005BE"/>
    <w:rsid w:val="00700DA2"/>
    <w:rsid w:val="00700E7C"/>
    <w:rsid w:val="00701441"/>
    <w:rsid w:val="00701C6E"/>
    <w:rsid w:val="00702FAE"/>
    <w:rsid w:val="00703887"/>
    <w:rsid w:val="00703C60"/>
    <w:rsid w:val="00704BDA"/>
    <w:rsid w:val="00705358"/>
    <w:rsid w:val="00705704"/>
    <w:rsid w:val="00707D09"/>
    <w:rsid w:val="00710B95"/>
    <w:rsid w:val="0071146F"/>
    <w:rsid w:val="00711EED"/>
    <w:rsid w:val="00711F2D"/>
    <w:rsid w:val="00714D36"/>
    <w:rsid w:val="00715D62"/>
    <w:rsid w:val="00716577"/>
    <w:rsid w:val="00717989"/>
    <w:rsid w:val="00722AB6"/>
    <w:rsid w:val="00723566"/>
    <w:rsid w:val="007309DB"/>
    <w:rsid w:val="0073139D"/>
    <w:rsid w:val="00731AC0"/>
    <w:rsid w:val="007347E5"/>
    <w:rsid w:val="00734E64"/>
    <w:rsid w:val="007358A4"/>
    <w:rsid w:val="0073740B"/>
    <w:rsid w:val="00740477"/>
    <w:rsid w:val="007404B0"/>
    <w:rsid w:val="00740B69"/>
    <w:rsid w:val="0074143F"/>
    <w:rsid w:val="00741A8A"/>
    <w:rsid w:val="00741F85"/>
    <w:rsid w:val="007428EF"/>
    <w:rsid w:val="007443BF"/>
    <w:rsid w:val="00744696"/>
    <w:rsid w:val="00744A62"/>
    <w:rsid w:val="00745234"/>
    <w:rsid w:val="00745785"/>
    <w:rsid w:val="007460E1"/>
    <w:rsid w:val="007462DA"/>
    <w:rsid w:val="0074699E"/>
    <w:rsid w:val="00746A3D"/>
    <w:rsid w:val="00747478"/>
    <w:rsid w:val="00750092"/>
    <w:rsid w:val="00750D2B"/>
    <w:rsid w:val="007523D5"/>
    <w:rsid w:val="00752BDC"/>
    <w:rsid w:val="007531BA"/>
    <w:rsid w:val="0075514B"/>
    <w:rsid w:val="007551EA"/>
    <w:rsid w:val="0075570C"/>
    <w:rsid w:val="007568A0"/>
    <w:rsid w:val="00757496"/>
    <w:rsid w:val="007578DA"/>
    <w:rsid w:val="00760DFD"/>
    <w:rsid w:val="00761208"/>
    <w:rsid w:val="007612D1"/>
    <w:rsid w:val="0076258D"/>
    <w:rsid w:val="0076288E"/>
    <w:rsid w:val="00764916"/>
    <w:rsid w:val="00764A4B"/>
    <w:rsid w:val="00764C3F"/>
    <w:rsid w:val="00765F4F"/>
    <w:rsid w:val="0076695F"/>
    <w:rsid w:val="00767961"/>
    <w:rsid w:val="00767A72"/>
    <w:rsid w:val="00767AEC"/>
    <w:rsid w:val="007704AD"/>
    <w:rsid w:val="00770E45"/>
    <w:rsid w:val="0077143F"/>
    <w:rsid w:val="00771C3C"/>
    <w:rsid w:val="00772573"/>
    <w:rsid w:val="007733C0"/>
    <w:rsid w:val="00773F88"/>
    <w:rsid w:val="0077426B"/>
    <w:rsid w:val="0077646E"/>
    <w:rsid w:val="00777350"/>
    <w:rsid w:val="00777DEB"/>
    <w:rsid w:val="00777F70"/>
    <w:rsid w:val="007806CA"/>
    <w:rsid w:val="00780912"/>
    <w:rsid w:val="00781913"/>
    <w:rsid w:val="00782A9C"/>
    <w:rsid w:val="00782E2E"/>
    <w:rsid w:val="00783B02"/>
    <w:rsid w:val="00783D66"/>
    <w:rsid w:val="0078408C"/>
    <w:rsid w:val="007851FD"/>
    <w:rsid w:val="0078553F"/>
    <w:rsid w:val="00786475"/>
    <w:rsid w:val="00787251"/>
    <w:rsid w:val="0079058E"/>
    <w:rsid w:val="00791CEC"/>
    <w:rsid w:val="00792022"/>
    <w:rsid w:val="0079330D"/>
    <w:rsid w:val="00793EE0"/>
    <w:rsid w:val="00794988"/>
    <w:rsid w:val="007977CB"/>
    <w:rsid w:val="007A1BCF"/>
    <w:rsid w:val="007A2280"/>
    <w:rsid w:val="007A4385"/>
    <w:rsid w:val="007A4B50"/>
    <w:rsid w:val="007A60A7"/>
    <w:rsid w:val="007A7A7C"/>
    <w:rsid w:val="007A7C9D"/>
    <w:rsid w:val="007B0A13"/>
    <w:rsid w:val="007B0E6A"/>
    <w:rsid w:val="007B103A"/>
    <w:rsid w:val="007B1EC5"/>
    <w:rsid w:val="007B32FF"/>
    <w:rsid w:val="007B355A"/>
    <w:rsid w:val="007B57BA"/>
    <w:rsid w:val="007B5C72"/>
    <w:rsid w:val="007B5E12"/>
    <w:rsid w:val="007B63FC"/>
    <w:rsid w:val="007B64D7"/>
    <w:rsid w:val="007B686E"/>
    <w:rsid w:val="007B79F9"/>
    <w:rsid w:val="007B7EC1"/>
    <w:rsid w:val="007C1734"/>
    <w:rsid w:val="007C7DE8"/>
    <w:rsid w:val="007D0A69"/>
    <w:rsid w:val="007D27D3"/>
    <w:rsid w:val="007D29EE"/>
    <w:rsid w:val="007D31B4"/>
    <w:rsid w:val="007D437D"/>
    <w:rsid w:val="007D5925"/>
    <w:rsid w:val="007D66E7"/>
    <w:rsid w:val="007D68F2"/>
    <w:rsid w:val="007E0102"/>
    <w:rsid w:val="007E0E84"/>
    <w:rsid w:val="007E1295"/>
    <w:rsid w:val="007E2353"/>
    <w:rsid w:val="007E41A9"/>
    <w:rsid w:val="007E4375"/>
    <w:rsid w:val="007E45D3"/>
    <w:rsid w:val="007E4D31"/>
    <w:rsid w:val="007E5096"/>
    <w:rsid w:val="007E50D5"/>
    <w:rsid w:val="007E60F9"/>
    <w:rsid w:val="007E701C"/>
    <w:rsid w:val="007E7361"/>
    <w:rsid w:val="007E77EF"/>
    <w:rsid w:val="007F14CE"/>
    <w:rsid w:val="007F1DA3"/>
    <w:rsid w:val="007F1E2C"/>
    <w:rsid w:val="007F3F24"/>
    <w:rsid w:val="007F5023"/>
    <w:rsid w:val="007F505C"/>
    <w:rsid w:val="007F7629"/>
    <w:rsid w:val="008011A1"/>
    <w:rsid w:val="0080168A"/>
    <w:rsid w:val="0080392F"/>
    <w:rsid w:val="008039D0"/>
    <w:rsid w:val="00803C8E"/>
    <w:rsid w:val="008047A7"/>
    <w:rsid w:val="00805DB5"/>
    <w:rsid w:val="00806BA9"/>
    <w:rsid w:val="008072E7"/>
    <w:rsid w:val="00811FD2"/>
    <w:rsid w:val="0081293F"/>
    <w:rsid w:val="00813296"/>
    <w:rsid w:val="00813BFC"/>
    <w:rsid w:val="00813F13"/>
    <w:rsid w:val="00814719"/>
    <w:rsid w:val="008147FA"/>
    <w:rsid w:val="00815093"/>
    <w:rsid w:val="00815431"/>
    <w:rsid w:val="00817B22"/>
    <w:rsid w:val="008200B3"/>
    <w:rsid w:val="0082081E"/>
    <w:rsid w:val="008220BB"/>
    <w:rsid w:val="00822C19"/>
    <w:rsid w:val="008233FF"/>
    <w:rsid w:val="008250E7"/>
    <w:rsid w:val="00825678"/>
    <w:rsid w:val="00826F81"/>
    <w:rsid w:val="00830060"/>
    <w:rsid w:val="00830FAB"/>
    <w:rsid w:val="00831DB3"/>
    <w:rsid w:val="008324C8"/>
    <w:rsid w:val="008329B7"/>
    <w:rsid w:val="00833143"/>
    <w:rsid w:val="00833346"/>
    <w:rsid w:val="008335DD"/>
    <w:rsid w:val="00833CBD"/>
    <w:rsid w:val="0083421E"/>
    <w:rsid w:val="008342A3"/>
    <w:rsid w:val="008345F0"/>
    <w:rsid w:val="00834B38"/>
    <w:rsid w:val="00834D7F"/>
    <w:rsid w:val="008350F5"/>
    <w:rsid w:val="008359AE"/>
    <w:rsid w:val="008365E4"/>
    <w:rsid w:val="0083694F"/>
    <w:rsid w:val="0083764F"/>
    <w:rsid w:val="008405E6"/>
    <w:rsid w:val="008405EA"/>
    <w:rsid w:val="00840D94"/>
    <w:rsid w:val="00842DCD"/>
    <w:rsid w:val="00843939"/>
    <w:rsid w:val="00844A2B"/>
    <w:rsid w:val="008458F8"/>
    <w:rsid w:val="00846643"/>
    <w:rsid w:val="00851E72"/>
    <w:rsid w:val="00852182"/>
    <w:rsid w:val="00852EE5"/>
    <w:rsid w:val="00855931"/>
    <w:rsid w:val="008566B6"/>
    <w:rsid w:val="00856CE4"/>
    <w:rsid w:val="0085747C"/>
    <w:rsid w:val="00860288"/>
    <w:rsid w:val="00861A06"/>
    <w:rsid w:val="008621D7"/>
    <w:rsid w:val="00862A41"/>
    <w:rsid w:val="00863427"/>
    <w:rsid w:val="0086373E"/>
    <w:rsid w:val="00864095"/>
    <w:rsid w:val="00864353"/>
    <w:rsid w:val="0086564F"/>
    <w:rsid w:val="00867DBF"/>
    <w:rsid w:val="0087087A"/>
    <w:rsid w:val="008724E2"/>
    <w:rsid w:val="00872600"/>
    <w:rsid w:val="00872948"/>
    <w:rsid w:val="00872951"/>
    <w:rsid w:val="00873071"/>
    <w:rsid w:val="00873210"/>
    <w:rsid w:val="0087393A"/>
    <w:rsid w:val="008739C4"/>
    <w:rsid w:val="008740D5"/>
    <w:rsid w:val="0087499E"/>
    <w:rsid w:val="00874ACE"/>
    <w:rsid w:val="00875F35"/>
    <w:rsid w:val="00876D3F"/>
    <w:rsid w:val="00876D62"/>
    <w:rsid w:val="00882587"/>
    <w:rsid w:val="00882EE1"/>
    <w:rsid w:val="00884112"/>
    <w:rsid w:val="00884959"/>
    <w:rsid w:val="00885C7D"/>
    <w:rsid w:val="00886AE1"/>
    <w:rsid w:val="00886EDF"/>
    <w:rsid w:val="00887571"/>
    <w:rsid w:val="008911DE"/>
    <w:rsid w:val="008922EA"/>
    <w:rsid w:val="0089350A"/>
    <w:rsid w:val="00894A45"/>
    <w:rsid w:val="00894FB6"/>
    <w:rsid w:val="0089764C"/>
    <w:rsid w:val="008977F0"/>
    <w:rsid w:val="008A1D93"/>
    <w:rsid w:val="008A2533"/>
    <w:rsid w:val="008A25A0"/>
    <w:rsid w:val="008A3CAB"/>
    <w:rsid w:val="008A4FA4"/>
    <w:rsid w:val="008A5391"/>
    <w:rsid w:val="008A58E6"/>
    <w:rsid w:val="008A6AB4"/>
    <w:rsid w:val="008B0C69"/>
    <w:rsid w:val="008B0CA6"/>
    <w:rsid w:val="008B1460"/>
    <w:rsid w:val="008B19F2"/>
    <w:rsid w:val="008B1BC2"/>
    <w:rsid w:val="008B3EA5"/>
    <w:rsid w:val="008B3EEE"/>
    <w:rsid w:val="008B529D"/>
    <w:rsid w:val="008B5999"/>
    <w:rsid w:val="008B69E4"/>
    <w:rsid w:val="008B6E45"/>
    <w:rsid w:val="008B721A"/>
    <w:rsid w:val="008C03A4"/>
    <w:rsid w:val="008C053D"/>
    <w:rsid w:val="008C0A11"/>
    <w:rsid w:val="008C236E"/>
    <w:rsid w:val="008C23A0"/>
    <w:rsid w:val="008C3510"/>
    <w:rsid w:val="008C44E8"/>
    <w:rsid w:val="008C50F2"/>
    <w:rsid w:val="008C56A3"/>
    <w:rsid w:val="008C5BF3"/>
    <w:rsid w:val="008C608D"/>
    <w:rsid w:val="008C6F61"/>
    <w:rsid w:val="008D10B0"/>
    <w:rsid w:val="008D13D8"/>
    <w:rsid w:val="008D24EF"/>
    <w:rsid w:val="008D364A"/>
    <w:rsid w:val="008D477F"/>
    <w:rsid w:val="008D4A09"/>
    <w:rsid w:val="008D4BFF"/>
    <w:rsid w:val="008D7868"/>
    <w:rsid w:val="008E1BA2"/>
    <w:rsid w:val="008E2A6B"/>
    <w:rsid w:val="008E2BD4"/>
    <w:rsid w:val="008E3211"/>
    <w:rsid w:val="008E4E2E"/>
    <w:rsid w:val="008E520F"/>
    <w:rsid w:val="008E53D6"/>
    <w:rsid w:val="008E77F5"/>
    <w:rsid w:val="008E7D8A"/>
    <w:rsid w:val="008F202B"/>
    <w:rsid w:val="008F22B9"/>
    <w:rsid w:val="008F2EA8"/>
    <w:rsid w:val="008F32D2"/>
    <w:rsid w:val="008F3F9B"/>
    <w:rsid w:val="008F429E"/>
    <w:rsid w:val="008F447B"/>
    <w:rsid w:val="008F5535"/>
    <w:rsid w:val="008F622D"/>
    <w:rsid w:val="008F6886"/>
    <w:rsid w:val="008F7AE6"/>
    <w:rsid w:val="008F7C8D"/>
    <w:rsid w:val="0090075C"/>
    <w:rsid w:val="00901996"/>
    <w:rsid w:val="0090228A"/>
    <w:rsid w:val="00902381"/>
    <w:rsid w:val="0090395C"/>
    <w:rsid w:val="00905122"/>
    <w:rsid w:val="00906242"/>
    <w:rsid w:val="00912EF5"/>
    <w:rsid w:val="009135DA"/>
    <w:rsid w:val="00914FD9"/>
    <w:rsid w:val="00917229"/>
    <w:rsid w:val="009174BE"/>
    <w:rsid w:val="00917801"/>
    <w:rsid w:val="00920F9E"/>
    <w:rsid w:val="00921242"/>
    <w:rsid w:val="00921B96"/>
    <w:rsid w:val="00924BE3"/>
    <w:rsid w:val="00925463"/>
    <w:rsid w:val="00925C8F"/>
    <w:rsid w:val="00925EF5"/>
    <w:rsid w:val="00925FAA"/>
    <w:rsid w:val="009275E6"/>
    <w:rsid w:val="00930F89"/>
    <w:rsid w:val="00931765"/>
    <w:rsid w:val="009320ED"/>
    <w:rsid w:val="009333DE"/>
    <w:rsid w:val="009339F5"/>
    <w:rsid w:val="00933FD1"/>
    <w:rsid w:val="00934464"/>
    <w:rsid w:val="009345EC"/>
    <w:rsid w:val="0093509E"/>
    <w:rsid w:val="00935750"/>
    <w:rsid w:val="009365CB"/>
    <w:rsid w:val="009366AB"/>
    <w:rsid w:val="00942E25"/>
    <w:rsid w:val="0094308A"/>
    <w:rsid w:val="0094370B"/>
    <w:rsid w:val="0094501D"/>
    <w:rsid w:val="009454B5"/>
    <w:rsid w:val="009459E3"/>
    <w:rsid w:val="00946760"/>
    <w:rsid w:val="0094792F"/>
    <w:rsid w:val="00947AA9"/>
    <w:rsid w:val="00947BF5"/>
    <w:rsid w:val="00950145"/>
    <w:rsid w:val="00950B9C"/>
    <w:rsid w:val="00952A61"/>
    <w:rsid w:val="00952FD6"/>
    <w:rsid w:val="0095349C"/>
    <w:rsid w:val="00953D2B"/>
    <w:rsid w:val="0095404B"/>
    <w:rsid w:val="0095595E"/>
    <w:rsid w:val="009561BF"/>
    <w:rsid w:val="00956218"/>
    <w:rsid w:val="009614A5"/>
    <w:rsid w:val="00961CF2"/>
    <w:rsid w:val="009632CD"/>
    <w:rsid w:val="00963704"/>
    <w:rsid w:val="00965142"/>
    <w:rsid w:val="00966A4E"/>
    <w:rsid w:val="0096706F"/>
    <w:rsid w:val="00967807"/>
    <w:rsid w:val="00967902"/>
    <w:rsid w:val="00970FE3"/>
    <w:rsid w:val="009731BB"/>
    <w:rsid w:val="00975938"/>
    <w:rsid w:val="009776C8"/>
    <w:rsid w:val="00977E16"/>
    <w:rsid w:val="009830ED"/>
    <w:rsid w:val="00983479"/>
    <w:rsid w:val="00983629"/>
    <w:rsid w:val="00983AF7"/>
    <w:rsid w:val="009847D0"/>
    <w:rsid w:val="00984875"/>
    <w:rsid w:val="00984A79"/>
    <w:rsid w:val="00984EF4"/>
    <w:rsid w:val="00986585"/>
    <w:rsid w:val="00986BA2"/>
    <w:rsid w:val="00990CEF"/>
    <w:rsid w:val="00991340"/>
    <w:rsid w:val="00992CAB"/>
    <w:rsid w:val="00993B3A"/>
    <w:rsid w:val="00996533"/>
    <w:rsid w:val="00996FB2"/>
    <w:rsid w:val="009A00D7"/>
    <w:rsid w:val="009A04D6"/>
    <w:rsid w:val="009A1471"/>
    <w:rsid w:val="009A16C9"/>
    <w:rsid w:val="009A18AB"/>
    <w:rsid w:val="009A1ED0"/>
    <w:rsid w:val="009A3157"/>
    <w:rsid w:val="009A4EA5"/>
    <w:rsid w:val="009A658F"/>
    <w:rsid w:val="009A7503"/>
    <w:rsid w:val="009B0341"/>
    <w:rsid w:val="009B1D71"/>
    <w:rsid w:val="009B2397"/>
    <w:rsid w:val="009B2641"/>
    <w:rsid w:val="009B2E6A"/>
    <w:rsid w:val="009B39C1"/>
    <w:rsid w:val="009B5C2B"/>
    <w:rsid w:val="009B62E2"/>
    <w:rsid w:val="009B66EF"/>
    <w:rsid w:val="009B670D"/>
    <w:rsid w:val="009B6EF0"/>
    <w:rsid w:val="009B74C3"/>
    <w:rsid w:val="009B782D"/>
    <w:rsid w:val="009C161C"/>
    <w:rsid w:val="009C1C30"/>
    <w:rsid w:val="009C2045"/>
    <w:rsid w:val="009C21BC"/>
    <w:rsid w:val="009C2223"/>
    <w:rsid w:val="009C287B"/>
    <w:rsid w:val="009C38ED"/>
    <w:rsid w:val="009C7E8F"/>
    <w:rsid w:val="009D02E0"/>
    <w:rsid w:val="009D0CCE"/>
    <w:rsid w:val="009D0D65"/>
    <w:rsid w:val="009D1EA9"/>
    <w:rsid w:val="009D3E25"/>
    <w:rsid w:val="009D497D"/>
    <w:rsid w:val="009D4E52"/>
    <w:rsid w:val="009D568E"/>
    <w:rsid w:val="009D5A23"/>
    <w:rsid w:val="009D6617"/>
    <w:rsid w:val="009D6E84"/>
    <w:rsid w:val="009E1397"/>
    <w:rsid w:val="009E27D4"/>
    <w:rsid w:val="009E3546"/>
    <w:rsid w:val="009E3C80"/>
    <w:rsid w:val="009E4A99"/>
    <w:rsid w:val="009E4C21"/>
    <w:rsid w:val="009E5567"/>
    <w:rsid w:val="009E57F7"/>
    <w:rsid w:val="009E5A3B"/>
    <w:rsid w:val="009E5B17"/>
    <w:rsid w:val="009E60B8"/>
    <w:rsid w:val="009E611C"/>
    <w:rsid w:val="009E64B2"/>
    <w:rsid w:val="009E6ED5"/>
    <w:rsid w:val="009E76A3"/>
    <w:rsid w:val="009E78C1"/>
    <w:rsid w:val="009F03B7"/>
    <w:rsid w:val="009F0881"/>
    <w:rsid w:val="009F0C05"/>
    <w:rsid w:val="009F0F3E"/>
    <w:rsid w:val="009F14DF"/>
    <w:rsid w:val="009F4020"/>
    <w:rsid w:val="009F601A"/>
    <w:rsid w:val="009F6154"/>
    <w:rsid w:val="009F6504"/>
    <w:rsid w:val="009F7D9B"/>
    <w:rsid w:val="00A023D9"/>
    <w:rsid w:val="00A03096"/>
    <w:rsid w:val="00A03C35"/>
    <w:rsid w:val="00A03D92"/>
    <w:rsid w:val="00A05A16"/>
    <w:rsid w:val="00A068A9"/>
    <w:rsid w:val="00A06CF9"/>
    <w:rsid w:val="00A0761B"/>
    <w:rsid w:val="00A0779D"/>
    <w:rsid w:val="00A078BA"/>
    <w:rsid w:val="00A112B0"/>
    <w:rsid w:val="00A1184D"/>
    <w:rsid w:val="00A11F41"/>
    <w:rsid w:val="00A124B9"/>
    <w:rsid w:val="00A143FA"/>
    <w:rsid w:val="00A1641E"/>
    <w:rsid w:val="00A165C0"/>
    <w:rsid w:val="00A1719E"/>
    <w:rsid w:val="00A17DCD"/>
    <w:rsid w:val="00A17EE9"/>
    <w:rsid w:val="00A210D5"/>
    <w:rsid w:val="00A2149A"/>
    <w:rsid w:val="00A2295B"/>
    <w:rsid w:val="00A22D52"/>
    <w:rsid w:val="00A2327E"/>
    <w:rsid w:val="00A234F6"/>
    <w:rsid w:val="00A24F51"/>
    <w:rsid w:val="00A2743D"/>
    <w:rsid w:val="00A27C5E"/>
    <w:rsid w:val="00A30EDB"/>
    <w:rsid w:val="00A311FA"/>
    <w:rsid w:val="00A31424"/>
    <w:rsid w:val="00A328C4"/>
    <w:rsid w:val="00A337AD"/>
    <w:rsid w:val="00A33877"/>
    <w:rsid w:val="00A339B1"/>
    <w:rsid w:val="00A33A7B"/>
    <w:rsid w:val="00A33D4C"/>
    <w:rsid w:val="00A3467F"/>
    <w:rsid w:val="00A354FE"/>
    <w:rsid w:val="00A36D02"/>
    <w:rsid w:val="00A403EA"/>
    <w:rsid w:val="00A41362"/>
    <w:rsid w:val="00A41420"/>
    <w:rsid w:val="00A41C9F"/>
    <w:rsid w:val="00A42CEE"/>
    <w:rsid w:val="00A43D2D"/>
    <w:rsid w:val="00A440DF"/>
    <w:rsid w:val="00A45E11"/>
    <w:rsid w:val="00A465D2"/>
    <w:rsid w:val="00A46731"/>
    <w:rsid w:val="00A4728B"/>
    <w:rsid w:val="00A47789"/>
    <w:rsid w:val="00A47BC2"/>
    <w:rsid w:val="00A5063B"/>
    <w:rsid w:val="00A508E6"/>
    <w:rsid w:val="00A50C7A"/>
    <w:rsid w:val="00A51151"/>
    <w:rsid w:val="00A51249"/>
    <w:rsid w:val="00A529CF"/>
    <w:rsid w:val="00A52A63"/>
    <w:rsid w:val="00A52A99"/>
    <w:rsid w:val="00A53246"/>
    <w:rsid w:val="00A54F53"/>
    <w:rsid w:val="00A55921"/>
    <w:rsid w:val="00A55AD2"/>
    <w:rsid w:val="00A57A50"/>
    <w:rsid w:val="00A601A7"/>
    <w:rsid w:val="00A60526"/>
    <w:rsid w:val="00A619F3"/>
    <w:rsid w:val="00A62180"/>
    <w:rsid w:val="00A6434B"/>
    <w:rsid w:val="00A65CE0"/>
    <w:rsid w:val="00A66860"/>
    <w:rsid w:val="00A70A12"/>
    <w:rsid w:val="00A725DE"/>
    <w:rsid w:val="00A73518"/>
    <w:rsid w:val="00A73DF2"/>
    <w:rsid w:val="00A744CE"/>
    <w:rsid w:val="00A7591C"/>
    <w:rsid w:val="00A75D4F"/>
    <w:rsid w:val="00A75DFC"/>
    <w:rsid w:val="00A766B8"/>
    <w:rsid w:val="00A773B0"/>
    <w:rsid w:val="00A77406"/>
    <w:rsid w:val="00A776E1"/>
    <w:rsid w:val="00A80425"/>
    <w:rsid w:val="00A805A0"/>
    <w:rsid w:val="00A8196C"/>
    <w:rsid w:val="00A826E8"/>
    <w:rsid w:val="00A83CC3"/>
    <w:rsid w:val="00A859B1"/>
    <w:rsid w:val="00A92A17"/>
    <w:rsid w:val="00A93779"/>
    <w:rsid w:val="00A960B2"/>
    <w:rsid w:val="00A960F6"/>
    <w:rsid w:val="00A971D1"/>
    <w:rsid w:val="00A97AA8"/>
    <w:rsid w:val="00AA08B0"/>
    <w:rsid w:val="00AA0BDF"/>
    <w:rsid w:val="00AA18CB"/>
    <w:rsid w:val="00AA369F"/>
    <w:rsid w:val="00AA3E97"/>
    <w:rsid w:val="00AA41E9"/>
    <w:rsid w:val="00AA6C8F"/>
    <w:rsid w:val="00AA7BB7"/>
    <w:rsid w:val="00AA7DBD"/>
    <w:rsid w:val="00AA7F76"/>
    <w:rsid w:val="00AB0D7A"/>
    <w:rsid w:val="00AB0F14"/>
    <w:rsid w:val="00AB132F"/>
    <w:rsid w:val="00AB13F6"/>
    <w:rsid w:val="00AB314E"/>
    <w:rsid w:val="00AB3A12"/>
    <w:rsid w:val="00AB3A13"/>
    <w:rsid w:val="00AB4592"/>
    <w:rsid w:val="00AB58D9"/>
    <w:rsid w:val="00AB5E74"/>
    <w:rsid w:val="00AB62D4"/>
    <w:rsid w:val="00AB7DC5"/>
    <w:rsid w:val="00AC00F6"/>
    <w:rsid w:val="00AC040C"/>
    <w:rsid w:val="00AC18FA"/>
    <w:rsid w:val="00AC29E9"/>
    <w:rsid w:val="00AC2F64"/>
    <w:rsid w:val="00AC2FD9"/>
    <w:rsid w:val="00AC335E"/>
    <w:rsid w:val="00AC3527"/>
    <w:rsid w:val="00AC39EC"/>
    <w:rsid w:val="00AC4560"/>
    <w:rsid w:val="00AD04CB"/>
    <w:rsid w:val="00AD0639"/>
    <w:rsid w:val="00AD1217"/>
    <w:rsid w:val="00AD1EBB"/>
    <w:rsid w:val="00AD2988"/>
    <w:rsid w:val="00AD3579"/>
    <w:rsid w:val="00AD3A78"/>
    <w:rsid w:val="00AD4A3D"/>
    <w:rsid w:val="00AD5C5B"/>
    <w:rsid w:val="00AD6204"/>
    <w:rsid w:val="00AD620C"/>
    <w:rsid w:val="00AD6C61"/>
    <w:rsid w:val="00AD7A8A"/>
    <w:rsid w:val="00AD7D5C"/>
    <w:rsid w:val="00AE05B2"/>
    <w:rsid w:val="00AE12D5"/>
    <w:rsid w:val="00AE177A"/>
    <w:rsid w:val="00AE1907"/>
    <w:rsid w:val="00AE1D7D"/>
    <w:rsid w:val="00AE380B"/>
    <w:rsid w:val="00AE3BA3"/>
    <w:rsid w:val="00AE4185"/>
    <w:rsid w:val="00AE43A6"/>
    <w:rsid w:val="00AE521A"/>
    <w:rsid w:val="00AF0466"/>
    <w:rsid w:val="00AF0514"/>
    <w:rsid w:val="00AF2EB5"/>
    <w:rsid w:val="00AF5797"/>
    <w:rsid w:val="00AF6D11"/>
    <w:rsid w:val="00AF7195"/>
    <w:rsid w:val="00B01199"/>
    <w:rsid w:val="00B01BDD"/>
    <w:rsid w:val="00B02445"/>
    <w:rsid w:val="00B03E94"/>
    <w:rsid w:val="00B044A2"/>
    <w:rsid w:val="00B0463A"/>
    <w:rsid w:val="00B066E4"/>
    <w:rsid w:val="00B06F19"/>
    <w:rsid w:val="00B07163"/>
    <w:rsid w:val="00B07819"/>
    <w:rsid w:val="00B10F60"/>
    <w:rsid w:val="00B114F3"/>
    <w:rsid w:val="00B11743"/>
    <w:rsid w:val="00B117A8"/>
    <w:rsid w:val="00B1182C"/>
    <w:rsid w:val="00B11E87"/>
    <w:rsid w:val="00B12458"/>
    <w:rsid w:val="00B1295C"/>
    <w:rsid w:val="00B12DC8"/>
    <w:rsid w:val="00B13168"/>
    <w:rsid w:val="00B13404"/>
    <w:rsid w:val="00B138B1"/>
    <w:rsid w:val="00B14103"/>
    <w:rsid w:val="00B14ECB"/>
    <w:rsid w:val="00B16F3B"/>
    <w:rsid w:val="00B17F8A"/>
    <w:rsid w:val="00B205DE"/>
    <w:rsid w:val="00B20CBC"/>
    <w:rsid w:val="00B215A3"/>
    <w:rsid w:val="00B23257"/>
    <w:rsid w:val="00B235AB"/>
    <w:rsid w:val="00B23896"/>
    <w:rsid w:val="00B24473"/>
    <w:rsid w:val="00B2458E"/>
    <w:rsid w:val="00B25C29"/>
    <w:rsid w:val="00B26BFF"/>
    <w:rsid w:val="00B30D0E"/>
    <w:rsid w:val="00B31433"/>
    <w:rsid w:val="00B3207D"/>
    <w:rsid w:val="00B320E5"/>
    <w:rsid w:val="00B33F56"/>
    <w:rsid w:val="00B3453D"/>
    <w:rsid w:val="00B3515F"/>
    <w:rsid w:val="00B35DE9"/>
    <w:rsid w:val="00B368D3"/>
    <w:rsid w:val="00B37884"/>
    <w:rsid w:val="00B401C3"/>
    <w:rsid w:val="00B4304C"/>
    <w:rsid w:val="00B4374B"/>
    <w:rsid w:val="00B43B83"/>
    <w:rsid w:val="00B44670"/>
    <w:rsid w:val="00B44995"/>
    <w:rsid w:val="00B4576C"/>
    <w:rsid w:val="00B46BAC"/>
    <w:rsid w:val="00B4713A"/>
    <w:rsid w:val="00B477AC"/>
    <w:rsid w:val="00B50238"/>
    <w:rsid w:val="00B5501A"/>
    <w:rsid w:val="00B55587"/>
    <w:rsid w:val="00B5689A"/>
    <w:rsid w:val="00B575AA"/>
    <w:rsid w:val="00B602A8"/>
    <w:rsid w:val="00B616A8"/>
    <w:rsid w:val="00B62C98"/>
    <w:rsid w:val="00B64BD8"/>
    <w:rsid w:val="00B65815"/>
    <w:rsid w:val="00B663F3"/>
    <w:rsid w:val="00B70520"/>
    <w:rsid w:val="00B715EF"/>
    <w:rsid w:val="00B72489"/>
    <w:rsid w:val="00B73A6A"/>
    <w:rsid w:val="00B73D44"/>
    <w:rsid w:val="00B74D73"/>
    <w:rsid w:val="00B754B7"/>
    <w:rsid w:val="00B7657C"/>
    <w:rsid w:val="00B77E4A"/>
    <w:rsid w:val="00B80B4C"/>
    <w:rsid w:val="00B81359"/>
    <w:rsid w:val="00B8300A"/>
    <w:rsid w:val="00B83AF8"/>
    <w:rsid w:val="00B84124"/>
    <w:rsid w:val="00B845CC"/>
    <w:rsid w:val="00B84FE1"/>
    <w:rsid w:val="00B85217"/>
    <w:rsid w:val="00B91DAF"/>
    <w:rsid w:val="00B96891"/>
    <w:rsid w:val="00BA137A"/>
    <w:rsid w:val="00BA19CF"/>
    <w:rsid w:val="00BA24DD"/>
    <w:rsid w:val="00BA2C37"/>
    <w:rsid w:val="00BA2EE0"/>
    <w:rsid w:val="00BA3D9D"/>
    <w:rsid w:val="00BA44E4"/>
    <w:rsid w:val="00BB11BB"/>
    <w:rsid w:val="00BB2A42"/>
    <w:rsid w:val="00BB3654"/>
    <w:rsid w:val="00BB3A76"/>
    <w:rsid w:val="00BB5368"/>
    <w:rsid w:val="00BB75A9"/>
    <w:rsid w:val="00BB7AAC"/>
    <w:rsid w:val="00BC045D"/>
    <w:rsid w:val="00BC24A2"/>
    <w:rsid w:val="00BC301D"/>
    <w:rsid w:val="00BC3427"/>
    <w:rsid w:val="00BC45D7"/>
    <w:rsid w:val="00BC57DD"/>
    <w:rsid w:val="00BC61E1"/>
    <w:rsid w:val="00BD0D8B"/>
    <w:rsid w:val="00BD2186"/>
    <w:rsid w:val="00BD4D92"/>
    <w:rsid w:val="00BD509A"/>
    <w:rsid w:val="00BD59B4"/>
    <w:rsid w:val="00BD745F"/>
    <w:rsid w:val="00BD77DD"/>
    <w:rsid w:val="00BE0AF6"/>
    <w:rsid w:val="00BF00B4"/>
    <w:rsid w:val="00BF0654"/>
    <w:rsid w:val="00BF1192"/>
    <w:rsid w:val="00BF1D83"/>
    <w:rsid w:val="00BF20DB"/>
    <w:rsid w:val="00BF3CBC"/>
    <w:rsid w:val="00BF4AD8"/>
    <w:rsid w:val="00BF4CBD"/>
    <w:rsid w:val="00BF630A"/>
    <w:rsid w:val="00BF6CAF"/>
    <w:rsid w:val="00BF727E"/>
    <w:rsid w:val="00BF7B8C"/>
    <w:rsid w:val="00C0196B"/>
    <w:rsid w:val="00C022C5"/>
    <w:rsid w:val="00C04483"/>
    <w:rsid w:val="00C045BE"/>
    <w:rsid w:val="00C05079"/>
    <w:rsid w:val="00C05255"/>
    <w:rsid w:val="00C054BE"/>
    <w:rsid w:val="00C06271"/>
    <w:rsid w:val="00C063CD"/>
    <w:rsid w:val="00C06B94"/>
    <w:rsid w:val="00C10CF4"/>
    <w:rsid w:val="00C10FF5"/>
    <w:rsid w:val="00C118C7"/>
    <w:rsid w:val="00C11A0E"/>
    <w:rsid w:val="00C11BC2"/>
    <w:rsid w:val="00C1274E"/>
    <w:rsid w:val="00C12A19"/>
    <w:rsid w:val="00C138F1"/>
    <w:rsid w:val="00C140D3"/>
    <w:rsid w:val="00C15A15"/>
    <w:rsid w:val="00C17C00"/>
    <w:rsid w:val="00C20DD1"/>
    <w:rsid w:val="00C225A7"/>
    <w:rsid w:val="00C22EB4"/>
    <w:rsid w:val="00C244E1"/>
    <w:rsid w:val="00C24A9C"/>
    <w:rsid w:val="00C24D4B"/>
    <w:rsid w:val="00C24DA7"/>
    <w:rsid w:val="00C24E1E"/>
    <w:rsid w:val="00C25F98"/>
    <w:rsid w:val="00C268D6"/>
    <w:rsid w:val="00C272B9"/>
    <w:rsid w:val="00C27324"/>
    <w:rsid w:val="00C276DE"/>
    <w:rsid w:val="00C2780B"/>
    <w:rsid w:val="00C306DC"/>
    <w:rsid w:val="00C32091"/>
    <w:rsid w:val="00C34851"/>
    <w:rsid w:val="00C3499B"/>
    <w:rsid w:val="00C36477"/>
    <w:rsid w:val="00C37063"/>
    <w:rsid w:val="00C37E9A"/>
    <w:rsid w:val="00C413C4"/>
    <w:rsid w:val="00C41FDA"/>
    <w:rsid w:val="00C422FC"/>
    <w:rsid w:val="00C4406B"/>
    <w:rsid w:val="00C44B77"/>
    <w:rsid w:val="00C44D8B"/>
    <w:rsid w:val="00C45116"/>
    <w:rsid w:val="00C45EDE"/>
    <w:rsid w:val="00C4630A"/>
    <w:rsid w:val="00C47081"/>
    <w:rsid w:val="00C47083"/>
    <w:rsid w:val="00C5033F"/>
    <w:rsid w:val="00C512AA"/>
    <w:rsid w:val="00C545D5"/>
    <w:rsid w:val="00C55552"/>
    <w:rsid w:val="00C57890"/>
    <w:rsid w:val="00C579C4"/>
    <w:rsid w:val="00C57F86"/>
    <w:rsid w:val="00C612F3"/>
    <w:rsid w:val="00C61835"/>
    <w:rsid w:val="00C61D1C"/>
    <w:rsid w:val="00C61ED8"/>
    <w:rsid w:val="00C624FD"/>
    <w:rsid w:val="00C64777"/>
    <w:rsid w:val="00C65768"/>
    <w:rsid w:val="00C65D16"/>
    <w:rsid w:val="00C6673D"/>
    <w:rsid w:val="00C66A51"/>
    <w:rsid w:val="00C6708A"/>
    <w:rsid w:val="00C70FDE"/>
    <w:rsid w:val="00C723DE"/>
    <w:rsid w:val="00C724C0"/>
    <w:rsid w:val="00C725B0"/>
    <w:rsid w:val="00C729BC"/>
    <w:rsid w:val="00C72F97"/>
    <w:rsid w:val="00C74E35"/>
    <w:rsid w:val="00C76B35"/>
    <w:rsid w:val="00C77A0E"/>
    <w:rsid w:val="00C77BBC"/>
    <w:rsid w:val="00C77E9E"/>
    <w:rsid w:val="00C80889"/>
    <w:rsid w:val="00C80B97"/>
    <w:rsid w:val="00C80BB8"/>
    <w:rsid w:val="00C80C97"/>
    <w:rsid w:val="00C80DE1"/>
    <w:rsid w:val="00C81839"/>
    <w:rsid w:val="00C8273D"/>
    <w:rsid w:val="00C8303D"/>
    <w:rsid w:val="00C83EFD"/>
    <w:rsid w:val="00C86C67"/>
    <w:rsid w:val="00C8772F"/>
    <w:rsid w:val="00C91A4A"/>
    <w:rsid w:val="00C929F0"/>
    <w:rsid w:val="00C92E77"/>
    <w:rsid w:val="00C930F5"/>
    <w:rsid w:val="00C93F76"/>
    <w:rsid w:val="00C94308"/>
    <w:rsid w:val="00C95B81"/>
    <w:rsid w:val="00C95FF5"/>
    <w:rsid w:val="00C9717A"/>
    <w:rsid w:val="00C9754B"/>
    <w:rsid w:val="00C978C5"/>
    <w:rsid w:val="00C97980"/>
    <w:rsid w:val="00C979C5"/>
    <w:rsid w:val="00CA38F8"/>
    <w:rsid w:val="00CA5174"/>
    <w:rsid w:val="00CA5218"/>
    <w:rsid w:val="00CA78B3"/>
    <w:rsid w:val="00CB031B"/>
    <w:rsid w:val="00CB0CE6"/>
    <w:rsid w:val="00CB2244"/>
    <w:rsid w:val="00CB22D7"/>
    <w:rsid w:val="00CB41E4"/>
    <w:rsid w:val="00CB44BB"/>
    <w:rsid w:val="00CB48B1"/>
    <w:rsid w:val="00CB4F96"/>
    <w:rsid w:val="00CB53FE"/>
    <w:rsid w:val="00CB607C"/>
    <w:rsid w:val="00CB6B4B"/>
    <w:rsid w:val="00CB7616"/>
    <w:rsid w:val="00CC0E71"/>
    <w:rsid w:val="00CC2DBA"/>
    <w:rsid w:val="00CC2F99"/>
    <w:rsid w:val="00CC3CBA"/>
    <w:rsid w:val="00CC43C9"/>
    <w:rsid w:val="00CC5CE8"/>
    <w:rsid w:val="00CC5FC1"/>
    <w:rsid w:val="00CC7B1C"/>
    <w:rsid w:val="00CD0146"/>
    <w:rsid w:val="00CD25A8"/>
    <w:rsid w:val="00CD306F"/>
    <w:rsid w:val="00CD41A0"/>
    <w:rsid w:val="00CD4583"/>
    <w:rsid w:val="00CD4A36"/>
    <w:rsid w:val="00CD4E2D"/>
    <w:rsid w:val="00CE159C"/>
    <w:rsid w:val="00CE1703"/>
    <w:rsid w:val="00CE189D"/>
    <w:rsid w:val="00CE4492"/>
    <w:rsid w:val="00CE507D"/>
    <w:rsid w:val="00CE55BE"/>
    <w:rsid w:val="00CE67F0"/>
    <w:rsid w:val="00CF0467"/>
    <w:rsid w:val="00CF0AEA"/>
    <w:rsid w:val="00CF0D22"/>
    <w:rsid w:val="00CF1043"/>
    <w:rsid w:val="00CF1D2F"/>
    <w:rsid w:val="00CF1E42"/>
    <w:rsid w:val="00CF23CC"/>
    <w:rsid w:val="00CF45C6"/>
    <w:rsid w:val="00D0396C"/>
    <w:rsid w:val="00D03C3B"/>
    <w:rsid w:val="00D05854"/>
    <w:rsid w:val="00D05B3E"/>
    <w:rsid w:val="00D074E1"/>
    <w:rsid w:val="00D07F21"/>
    <w:rsid w:val="00D12206"/>
    <w:rsid w:val="00D145CD"/>
    <w:rsid w:val="00D16D2D"/>
    <w:rsid w:val="00D17311"/>
    <w:rsid w:val="00D17347"/>
    <w:rsid w:val="00D22EFF"/>
    <w:rsid w:val="00D2531F"/>
    <w:rsid w:val="00D26A78"/>
    <w:rsid w:val="00D30AB2"/>
    <w:rsid w:val="00D3231C"/>
    <w:rsid w:val="00D3325B"/>
    <w:rsid w:val="00D33872"/>
    <w:rsid w:val="00D33B83"/>
    <w:rsid w:val="00D36B0A"/>
    <w:rsid w:val="00D40BA2"/>
    <w:rsid w:val="00D412EB"/>
    <w:rsid w:val="00D416E2"/>
    <w:rsid w:val="00D421F3"/>
    <w:rsid w:val="00D43041"/>
    <w:rsid w:val="00D44139"/>
    <w:rsid w:val="00D4414A"/>
    <w:rsid w:val="00D4472A"/>
    <w:rsid w:val="00D44752"/>
    <w:rsid w:val="00D449A5"/>
    <w:rsid w:val="00D457D0"/>
    <w:rsid w:val="00D45BF3"/>
    <w:rsid w:val="00D46C43"/>
    <w:rsid w:val="00D46C4E"/>
    <w:rsid w:val="00D50714"/>
    <w:rsid w:val="00D50EF0"/>
    <w:rsid w:val="00D51161"/>
    <w:rsid w:val="00D527C0"/>
    <w:rsid w:val="00D528A8"/>
    <w:rsid w:val="00D5294D"/>
    <w:rsid w:val="00D52DB7"/>
    <w:rsid w:val="00D53A6A"/>
    <w:rsid w:val="00D53EF7"/>
    <w:rsid w:val="00D54F4C"/>
    <w:rsid w:val="00D5794C"/>
    <w:rsid w:val="00D600FB"/>
    <w:rsid w:val="00D61512"/>
    <w:rsid w:val="00D6220E"/>
    <w:rsid w:val="00D6222F"/>
    <w:rsid w:val="00D62235"/>
    <w:rsid w:val="00D62405"/>
    <w:rsid w:val="00D62F2A"/>
    <w:rsid w:val="00D63AD2"/>
    <w:rsid w:val="00D63E0C"/>
    <w:rsid w:val="00D649E5"/>
    <w:rsid w:val="00D64CC4"/>
    <w:rsid w:val="00D66652"/>
    <w:rsid w:val="00D67629"/>
    <w:rsid w:val="00D700F3"/>
    <w:rsid w:val="00D7077F"/>
    <w:rsid w:val="00D70E73"/>
    <w:rsid w:val="00D725C5"/>
    <w:rsid w:val="00D727AF"/>
    <w:rsid w:val="00D80A8A"/>
    <w:rsid w:val="00D82120"/>
    <w:rsid w:val="00D8296C"/>
    <w:rsid w:val="00D82F2F"/>
    <w:rsid w:val="00D83B4B"/>
    <w:rsid w:val="00D840DE"/>
    <w:rsid w:val="00D857E5"/>
    <w:rsid w:val="00D86382"/>
    <w:rsid w:val="00D867B4"/>
    <w:rsid w:val="00D86A42"/>
    <w:rsid w:val="00D86F1C"/>
    <w:rsid w:val="00D87645"/>
    <w:rsid w:val="00D87752"/>
    <w:rsid w:val="00D9150F"/>
    <w:rsid w:val="00D91613"/>
    <w:rsid w:val="00D968C2"/>
    <w:rsid w:val="00D96F78"/>
    <w:rsid w:val="00DA08E7"/>
    <w:rsid w:val="00DA28AC"/>
    <w:rsid w:val="00DA3B79"/>
    <w:rsid w:val="00DA3F87"/>
    <w:rsid w:val="00DA3FF3"/>
    <w:rsid w:val="00DA445F"/>
    <w:rsid w:val="00DA63C8"/>
    <w:rsid w:val="00DA63D9"/>
    <w:rsid w:val="00DA73B8"/>
    <w:rsid w:val="00DA7431"/>
    <w:rsid w:val="00DB02DE"/>
    <w:rsid w:val="00DB1305"/>
    <w:rsid w:val="00DB1D15"/>
    <w:rsid w:val="00DB42E9"/>
    <w:rsid w:val="00DB4E58"/>
    <w:rsid w:val="00DB5418"/>
    <w:rsid w:val="00DB6975"/>
    <w:rsid w:val="00DC2753"/>
    <w:rsid w:val="00DC2C45"/>
    <w:rsid w:val="00DC32AE"/>
    <w:rsid w:val="00DC399D"/>
    <w:rsid w:val="00DC3CE3"/>
    <w:rsid w:val="00DC5392"/>
    <w:rsid w:val="00DC542C"/>
    <w:rsid w:val="00DC70C9"/>
    <w:rsid w:val="00DC7EC0"/>
    <w:rsid w:val="00DD0511"/>
    <w:rsid w:val="00DD1719"/>
    <w:rsid w:val="00DD1906"/>
    <w:rsid w:val="00DD206E"/>
    <w:rsid w:val="00DD35A1"/>
    <w:rsid w:val="00DD367B"/>
    <w:rsid w:val="00DD38E3"/>
    <w:rsid w:val="00DD4EEF"/>
    <w:rsid w:val="00DD55DF"/>
    <w:rsid w:val="00DD5634"/>
    <w:rsid w:val="00DD5F3B"/>
    <w:rsid w:val="00DD63F1"/>
    <w:rsid w:val="00DD737E"/>
    <w:rsid w:val="00DE0C59"/>
    <w:rsid w:val="00DE12FE"/>
    <w:rsid w:val="00DE18BD"/>
    <w:rsid w:val="00DE1FDA"/>
    <w:rsid w:val="00DE2C93"/>
    <w:rsid w:val="00DE2D7D"/>
    <w:rsid w:val="00DE3F69"/>
    <w:rsid w:val="00DE442E"/>
    <w:rsid w:val="00DE5674"/>
    <w:rsid w:val="00DE5967"/>
    <w:rsid w:val="00DE5B16"/>
    <w:rsid w:val="00DE6003"/>
    <w:rsid w:val="00DE6779"/>
    <w:rsid w:val="00DE7190"/>
    <w:rsid w:val="00DE7CE4"/>
    <w:rsid w:val="00DF089B"/>
    <w:rsid w:val="00DF1546"/>
    <w:rsid w:val="00DF1C73"/>
    <w:rsid w:val="00DF485C"/>
    <w:rsid w:val="00DF4AEC"/>
    <w:rsid w:val="00DF4E47"/>
    <w:rsid w:val="00DF4EB5"/>
    <w:rsid w:val="00DF6057"/>
    <w:rsid w:val="00DF698A"/>
    <w:rsid w:val="00DF6C7C"/>
    <w:rsid w:val="00DF75A1"/>
    <w:rsid w:val="00DF7669"/>
    <w:rsid w:val="00DF7F49"/>
    <w:rsid w:val="00DF7FF7"/>
    <w:rsid w:val="00E00A84"/>
    <w:rsid w:val="00E00E05"/>
    <w:rsid w:val="00E01CA8"/>
    <w:rsid w:val="00E02152"/>
    <w:rsid w:val="00E02E58"/>
    <w:rsid w:val="00E03B60"/>
    <w:rsid w:val="00E040B0"/>
    <w:rsid w:val="00E0425D"/>
    <w:rsid w:val="00E046D2"/>
    <w:rsid w:val="00E04962"/>
    <w:rsid w:val="00E06535"/>
    <w:rsid w:val="00E065D4"/>
    <w:rsid w:val="00E06B94"/>
    <w:rsid w:val="00E06E64"/>
    <w:rsid w:val="00E072BB"/>
    <w:rsid w:val="00E10DDE"/>
    <w:rsid w:val="00E124C4"/>
    <w:rsid w:val="00E12526"/>
    <w:rsid w:val="00E1377A"/>
    <w:rsid w:val="00E13D59"/>
    <w:rsid w:val="00E13D69"/>
    <w:rsid w:val="00E14672"/>
    <w:rsid w:val="00E14F46"/>
    <w:rsid w:val="00E15BA8"/>
    <w:rsid w:val="00E203B0"/>
    <w:rsid w:val="00E20779"/>
    <w:rsid w:val="00E20A0C"/>
    <w:rsid w:val="00E20A94"/>
    <w:rsid w:val="00E21891"/>
    <w:rsid w:val="00E232FC"/>
    <w:rsid w:val="00E2343A"/>
    <w:rsid w:val="00E23D75"/>
    <w:rsid w:val="00E26332"/>
    <w:rsid w:val="00E27A9A"/>
    <w:rsid w:val="00E31253"/>
    <w:rsid w:val="00E322D5"/>
    <w:rsid w:val="00E329FD"/>
    <w:rsid w:val="00E33193"/>
    <w:rsid w:val="00E348BE"/>
    <w:rsid w:val="00E35417"/>
    <w:rsid w:val="00E35ACF"/>
    <w:rsid w:val="00E35F75"/>
    <w:rsid w:val="00E36999"/>
    <w:rsid w:val="00E36A14"/>
    <w:rsid w:val="00E36C39"/>
    <w:rsid w:val="00E37189"/>
    <w:rsid w:val="00E3720D"/>
    <w:rsid w:val="00E373B1"/>
    <w:rsid w:val="00E40CDC"/>
    <w:rsid w:val="00E41EFA"/>
    <w:rsid w:val="00E42295"/>
    <w:rsid w:val="00E43800"/>
    <w:rsid w:val="00E4514E"/>
    <w:rsid w:val="00E46BF1"/>
    <w:rsid w:val="00E5035C"/>
    <w:rsid w:val="00E507F0"/>
    <w:rsid w:val="00E50CB8"/>
    <w:rsid w:val="00E52B01"/>
    <w:rsid w:val="00E52FF4"/>
    <w:rsid w:val="00E539C1"/>
    <w:rsid w:val="00E53E53"/>
    <w:rsid w:val="00E555D7"/>
    <w:rsid w:val="00E56515"/>
    <w:rsid w:val="00E56E22"/>
    <w:rsid w:val="00E56F2E"/>
    <w:rsid w:val="00E570FC"/>
    <w:rsid w:val="00E57927"/>
    <w:rsid w:val="00E57AB3"/>
    <w:rsid w:val="00E6200A"/>
    <w:rsid w:val="00E621B7"/>
    <w:rsid w:val="00E62CC4"/>
    <w:rsid w:val="00E63193"/>
    <w:rsid w:val="00E64217"/>
    <w:rsid w:val="00E66AB9"/>
    <w:rsid w:val="00E66E6F"/>
    <w:rsid w:val="00E66FC1"/>
    <w:rsid w:val="00E6729A"/>
    <w:rsid w:val="00E71A1B"/>
    <w:rsid w:val="00E75911"/>
    <w:rsid w:val="00E75F0E"/>
    <w:rsid w:val="00E7623F"/>
    <w:rsid w:val="00E80530"/>
    <w:rsid w:val="00E808D3"/>
    <w:rsid w:val="00E8098E"/>
    <w:rsid w:val="00E80BD1"/>
    <w:rsid w:val="00E81C9D"/>
    <w:rsid w:val="00E83A8F"/>
    <w:rsid w:val="00E841C7"/>
    <w:rsid w:val="00E86AF8"/>
    <w:rsid w:val="00E86FDE"/>
    <w:rsid w:val="00E900C6"/>
    <w:rsid w:val="00E91CB3"/>
    <w:rsid w:val="00E926BC"/>
    <w:rsid w:val="00E934B5"/>
    <w:rsid w:val="00E94A6A"/>
    <w:rsid w:val="00E95C08"/>
    <w:rsid w:val="00E96F76"/>
    <w:rsid w:val="00EA0597"/>
    <w:rsid w:val="00EA08D4"/>
    <w:rsid w:val="00EA09BA"/>
    <w:rsid w:val="00EA11CB"/>
    <w:rsid w:val="00EA202E"/>
    <w:rsid w:val="00EA3445"/>
    <w:rsid w:val="00EA4092"/>
    <w:rsid w:val="00EA581E"/>
    <w:rsid w:val="00EA634F"/>
    <w:rsid w:val="00EA67A7"/>
    <w:rsid w:val="00EA6A37"/>
    <w:rsid w:val="00EA7C4F"/>
    <w:rsid w:val="00EA7DD7"/>
    <w:rsid w:val="00EB0A43"/>
    <w:rsid w:val="00EB300A"/>
    <w:rsid w:val="00EB3B9B"/>
    <w:rsid w:val="00EB4863"/>
    <w:rsid w:val="00EB53F2"/>
    <w:rsid w:val="00EB5856"/>
    <w:rsid w:val="00EB5DD3"/>
    <w:rsid w:val="00EB5F50"/>
    <w:rsid w:val="00EB604D"/>
    <w:rsid w:val="00EB7196"/>
    <w:rsid w:val="00EB7DFC"/>
    <w:rsid w:val="00EC080C"/>
    <w:rsid w:val="00EC12A7"/>
    <w:rsid w:val="00EC176C"/>
    <w:rsid w:val="00EC1851"/>
    <w:rsid w:val="00EC1DB5"/>
    <w:rsid w:val="00EC4117"/>
    <w:rsid w:val="00EC52CE"/>
    <w:rsid w:val="00EC6C02"/>
    <w:rsid w:val="00EC70FE"/>
    <w:rsid w:val="00EC7275"/>
    <w:rsid w:val="00ED12F8"/>
    <w:rsid w:val="00ED1AC3"/>
    <w:rsid w:val="00ED335E"/>
    <w:rsid w:val="00ED51FE"/>
    <w:rsid w:val="00ED5CDF"/>
    <w:rsid w:val="00ED6974"/>
    <w:rsid w:val="00ED7315"/>
    <w:rsid w:val="00ED78A4"/>
    <w:rsid w:val="00ED7A4D"/>
    <w:rsid w:val="00ED7FF2"/>
    <w:rsid w:val="00EE1881"/>
    <w:rsid w:val="00EE3A8A"/>
    <w:rsid w:val="00EE3AD5"/>
    <w:rsid w:val="00EE3E82"/>
    <w:rsid w:val="00EE4DAD"/>
    <w:rsid w:val="00EE5612"/>
    <w:rsid w:val="00EE5F97"/>
    <w:rsid w:val="00EE6801"/>
    <w:rsid w:val="00EE6909"/>
    <w:rsid w:val="00EE7A56"/>
    <w:rsid w:val="00EF0052"/>
    <w:rsid w:val="00EF19E9"/>
    <w:rsid w:val="00EF324D"/>
    <w:rsid w:val="00EF3E65"/>
    <w:rsid w:val="00EF4B3C"/>
    <w:rsid w:val="00EF5689"/>
    <w:rsid w:val="00EF606A"/>
    <w:rsid w:val="00EF6083"/>
    <w:rsid w:val="00EF624A"/>
    <w:rsid w:val="00EF77DE"/>
    <w:rsid w:val="00EF7F97"/>
    <w:rsid w:val="00F00A8F"/>
    <w:rsid w:val="00F01CB9"/>
    <w:rsid w:val="00F026BE"/>
    <w:rsid w:val="00F02BC8"/>
    <w:rsid w:val="00F0376E"/>
    <w:rsid w:val="00F05A0A"/>
    <w:rsid w:val="00F05F1D"/>
    <w:rsid w:val="00F061F6"/>
    <w:rsid w:val="00F06755"/>
    <w:rsid w:val="00F068F9"/>
    <w:rsid w:val="00F071DE"/>
    <w:rsid w:val="00F0728E"/>
    <w:rsid w:val="00F07930"/>
    <w:rsid w:val="00F10EAC"/>
    <w:rsid w:val="00F11B66"/>
    <w:rsid w:val="00F12193"/>
    <w:rsid w:val="00F124D0"/>
    <w:rsid w:val="00F124EF"/>
    <w:rsid w:val="00F12B84"/>
    <w:rsid w:val="00F132DC"/>
    <w:rsid w:val="00F14631"/>
    <w:rsid w:val="00F147E3"/>
    <w:rsid w:val="00F1486C"/>
    <w:rsid w:val="00F15112"/>
    <w:rsid w:val="00F153C7"/>
    <w:rsid w:val="00F15B7E"/>
    <w:rsid w:val="00F165A4"/>
    <w:rsid w:val="00F16ACA"/>
    <w:rsid w:val="00F172DF"/>
    <w:rsid w:val="00F20966"/>
    <w:rsid w:val="00F2111E"/>
    <w:rsid w:val="00F22921"/>
    <w:rsid w:val="00F2315B"/>
    <w:rsid w:val="00F23491"/>
    <w:rsid w:val="00F2478E"/>
    <w:rsid w:val="00F25C47"/>
    <w:rsid w:val="00F267E0"/>
    <w:rsid w:val="00F26DF4"/>
    <w:rsid w:val="00F27275"/>
    <w:rsid w:val="00F30A0D"/>
    <w:rsid w:val="00F323E4"/>
    <w:rsid w:val="00F32884"/>
    <w:rsid w:val="00F3429E"/>
    <w:rsid w:val="00F3522D"/>
    <w:rsid w:val="00F35425"/>
    <w:rsid w:val="00F35A3E"/>
    <w:rsid w:val="00F3690C"/>
    <w:rsid w:val="00F36C70"/>
    <w:rsid w:val="00F37F30"/>
    <w:rsid w:val="00F40892"/>
    <w:rsid w:val="00F40C8C"/>
    <w:rsid w:val="00F4166B"/>
    <w:rsid w:val="00F42460"/>
    <w:rsid w:val="00F4266F"/>
    <w:rsid w:val="00F4319A"/>
    <w:rsid w:val="00F44BD7"/>
    <w:rsid w:val="00F45EBB"/>
    <w:rsid w:val="00F47841"/>
    <w:rsid w:val="00F47AED"/>
    <w:rsid w:val="00F506EA"/>
    <w:rsid w:val="00F50804"/>
    <w:rsid w:val="00F50D26"/>
    <w:rsid w:val="00F513F8"/>
    <w:rsid w:val="00F516CB"/>
    <w:rsid w:val="00F519C1"/>
    <w:rsid w:val="00F52503"/>
    <w:rsid w:val="00F529E4"/>
    <w:rsid w:val="00F53790"/>
    <w:rsid w:val="00F54269"/>
    <w:rsid w:val="00F5517E"/>
    <w:rsid w:val="00F552AA"/>
    <w:rsid w:val="00F552B9"/>
    <w:rsid w:val="00F5554D"/>
    <w:rsid w:val="00F5580A"/>
    <w:rsid w:val="00F56F67"/>
    <w:rsid w:val="00F61189"/>
    <w:rsid w:val="00F62747"/>
    <w:rsid w:val="00F65A68"/>
    <w:rsid w:val="00F65CAA"/>
    <w:rsid w:val="00F65EC7"/>
    <w:rsid w:val="00F66108"/>
    <w:rsid w:val="00F70BC5"/>
    <w:rsid w:val="00F70C15"/>
    <w:rsid w:val="00F70D8B"/>
    <w:rsid w:val="00F719DB"/>
    <w:rsid w:val="00F71D9F"/>
    <w:rsid w:val="00F7283A"/>
    <w:rsid w:val="00F729B7"/>
    <w:rsid w:val="00F73471"/>
    <w:rsid w:val="00F7432F"/>
    <w:rsid w:val="00F757A2"/>
    <w:rsid w:val="00F75C14"/>
    <w:rsid w:val="00F75F22"/>
    <w:rsid w:val="00F775D9"/>
    <w:rsid w:val="00F77DD6"/>
    <w:rsid w:val="00F77E09"/>
    <w:rsid w:val="00F80571"/>
    <w:rsid w:val="00F81035"/>
    <w:rsid w:val="00F810A8"/>
    <w:rsid w:val="00F81826"/>
    <w:rsid w:val="00F81AE8"/>
    <w:rsid w:val="00F81C46"/>
    <w:rsid w:val="00F82D03"/>
    <w:rsid w:val="00F833DC"/>
    <w:rsid w:val="00F84EFF"/>
    <w:rsid w:val="00F85262"/>
    <w:rsid w:val="00F859F1"/>
    <w:rsid w:val="00F85B12"/>
    <w:rsid w:val="00F85D68"/>
    <w:rsid w:val="00F86819"/>
    <w:rsid w:val="00F86B8E"/>
    <w:rsid w:val="00F90CD7"/>
    <w:rsid w:val="00F91331"/>
    <w:rsid w:val="00F93FF0"/>
    <w:rsid w:val="00F94245"/>
    <w:rsid w:val="00F94E4E"/>
    <w:rsid w:val="00F9566C"/>
    <w:rsid w:val="00F96FB4"/>
    <w:rsid w:val="00F970BA"/>
    <w:rsid w:val="00F9787A"/>
    <w:rsid w:val="00FA082B"/>
    <w:rsid w:val="00FA1117"/>
    <w:rsid w:val="00FA31F2"/>
    <w:rsid w:val="00FA599A"/>
    <w:rsid w:val="00FB081F"/>
    <w:rsid w:val="00FB09E1"/>
    <w:rsid w:val="00FB0F1C"/>
    <w:rsid w:val="00FB1A63"/>
    <w:rsid w:val="00FB45A2"/>
    <w:rsid w:val="00FB54A5"/>
    <w:rsid w:val="00FB567D"/>
    <w:rsid w:val="00FB686A"/>
    <w:rsid w:val="00FB75A4"/>
    <w:rsid w:val="00FB790B"/>
    <w:rsid w:val="00FC100B"/>
    <w:rsid w:val="00FC13BA"/>
    <w:rsid w:val="00FC14AF"/>
    <w:rsid w:val="00FC2404"/>
    <w:rsid w:val="00FC3450"/>
    <w:rsid w:val="00FC5317"/>
    <w:rsid w:val="00FC5479"/>
    <w:rsid w:val="00FC6C5E"/>
    <w:rsid w:val="00FD09B0"/>
    <w:rsid w:val="00FD0B66"/>
    <w:rsid w:val="00FD138D"/>
    <w:rsid w:val="00FD1D4E"/>
    <w:rsid w:val="00FD269E"/>
    <w:rsid w:val="00FD3118"/>
    <w:rsid w:val="00FD3324"/>
    <w:rsid w:val="00FD33DD"/>
    <w:rsid w:val="00FD3441"/>
    <w:rsid w:val="00FD45B3"/>
    <w:rsid w:val="00FD4D94"/>
    <w:rsid w:val="00FD6A46"/>
    <w:rsid w:val="00FD74DF"/>
    <w:rsid w:val="00FD77A2"/>
    <w:rsid w:val="00FE014C"/>
    <w:rsid w:val="00FE06AC"/>
    <w:rsid w:val="00FE0964"/>
    <w:rsid w:val="00FE0F3D"/>
    <w:rsid w:val="00FE300B"/>
    <w:rsid w:val="00FE525A"/>
    <w:rsid w:val="00FE6271"/>
    <w:rsid w:val="00FE6649"/>
    <w:rsid w:val="00FE700C"/>
    <w:rsid w:val="00FE75D7"/>
    <w:rsid w:val="00FF00CA"/>
    <w:rsid w:val="00FF0AEB"/>
    <w:rsid w:val="00FF44C0"/>
    <w:rsid w:val="00FF5A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return" w:uiPriority="0"/>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580A"/>
    <w:pPr>
      <w:jc w:val="both"/>
    </w:pPr>
    <w:rPr>
      <w:rFonts w:ascii="Arial" w:hAnsi="Arial"/>
      <w:color w:val="000000"/>
      <w:sz w:val="22"/>
      <w:lang w:val="en-US"/>
    </w:rPr>
  </w:style>
  <w:style w:type="paragraph" w:styleId="Titolo1">
    <w:name w:val="heading 1"/>
    <w:basedOn w:val="Normale"/>
    <w:next w:val="Normale"/>
    <w:qFormat/>
    <w:rsid w:val="00515B1A"/>
    <w:pPr>
      <w:keepNext/>
      <w:numPr>
        <w:numId w:val="40"/>
      </w:numPr>
      <w:spacing w:before="120" w:after="120"/>
      <w:jc w:val="center"/>
      <w:outlineLvl w:val="0"/>
    </w:pPr>
    <w:rPr>
      <w:rFonts w:cs="Arial"/>
      <w:b/>
      <w:bCs/>
      <w:caps/>
      <w:kern w:val="32"/>
      <w:sz w:val="32"/>
      <w:szCs w:val="32"/>
    </w:rPr>
  </w:style>
  <w:style w:type="paragraph" w:styleId="Titolo2">
    <w:name w:val="heading 2"/>
    <w:basedOn w:val="Normale"/>
    <w:next w:val="Normale"/>
    <w:link w:val="Titolo2Carattere"/>
    <w:qFormat/>
    <w:rsid w:val="005C6ECA"/>
    <w:pPr>
      <w:keepNext/>
      <w:numPr>
        <w:ilvl w:val="1"/>
        <w:numId w:val="40"/>
      </w:numPr>
      <w:spacing w:before="120" w:after="60"/>
      <w:outlineLvl w:val="1"/>
    </w:pPr>
    <w:rPr>
      <w:rFonts w:cs="Arial"/>
      <w:b/>
      <w:bCs/>
      <w:iCs/>
      <w:noProof/>
      <w:color w:val="auto"/>
      <w:sz w:val="24"/>
      <w:szCs w:val="28"/>
      <w:lang w:val="it-IT"/>
    </w:rPr>
  </w:style>
  <w:style w:type="paragraph" w:styleId="Titolo3">
    <w:name w:val="heading 3"/>
    <w:basedOn w:val="Normale"/>
    <w:next w:val="Normale"/>
    <w:link w:val="Titolo3Carattere"/>
    <w:qFormat/>
    <w:rsid w:val="003D5EB5"/>
    <w:pPr>
      <w:keepNext/>
      <w:numPr>
        <w:ilvl w:val="2"/>
        <w:numId w:val="40"/>
      </w:numPr>
      <w:spacing w:before="120" w:after="60"/>
      <w:outlineLvl w:val="2"/>
    </w:pPr>
    <w:rPr>
      <w:rFonts w:cs="Arial"/>
      <w:b/>
      <w:bCs/>
      <w:szCs w:val="26"/>
      <w:lang w:val="it-IT"/>
    </w:rPr>
  </w:style>
  <w:style w:type="paragraph" w:styleId="Titolo4">
    <w:name w:val="heading 4"/>
    <w:basedOn w:val="Normale"/>
    <w:next w:val="Normale"/>
    <w:link w:val="Titolo4Carattere"/>
    <w:qFormat/>
    <w:rsid w:val="00515B1A"/>
    <w:pPr>
      <w:keepNext/>
      <w:numPr>
        <w:ilvl w:val="3"/>
        <w:numId w:val="40"/>
      </w:numPr>
      <w:tabs>
        <w:tab w:val="left" w:pos="1134"/>
      </w:tabs>
      <w:spacing w:before="60" w:after="60"/>
      <w:outlineLvl w:val="3"/>
    </w:pPr>
    <w:rPr>
      <w:b/>
      <w:bCs/>
      <w:szCs w:val="22"/>
    </w:rPr>
  </w:style>
  <w:style w:type="paragraph" w:styleId="Titolo5">
    <w:name w:val="heading 5"/>
    <w:basedOn w:val="Normale"/>
    <w:next w:val="Normale"/>
    <w:link w:val="Titolo5Carattere1"/>
    <w:qFormat/>
    <w:rsid w:val="00A65CE0"/>
    <w:pPr>
      <w:numPr>
        <w:ilvl w:val="4"/>
        <w:numId w:val="40"/>
      </w:numPr>
      <w:tabs>
        <w:tab w:val="left" w:pos="1134"/>
      </w:tabs>
      <w:spacing w:before="60" w:after="60"/>
      <w:outlineLvl w:val="4"/>
    </w:pPr>
    <w:rPr>
      <w:b/>
      <w:bCs/>
      <w:iCs/>
      <w:szCs w:val="26"/>
    </w:rPr>
  </w:style>
  <w:style w:type="paragraph" w:styleId="Titolo6">
    <w:name w:val="heading 6"/>
    <w:basedOn w:val="Normale"/>
    <w:next w:val="Normale"/>
    <w:qFormat/>
    <w:rsid w:val="00F81AE8"/>
    <w:pPr>
      <w:numPr>
        <w:ilvl w:val="5"/>
        <w:numId w:val="40"/>
      </w:numPr>
      <w:spacing w:before="60" w:after="60"/>
      <w:outlineLvl w:val="5"/>
    </w:pPr>
    <w:rPr>
      <w:b/>
      <w:bCs/>
      <w:szCs w:val="22"/>
    </w:rPr>
  </w:style>
  <w:style w:type="paragraph" w:styleId="Titolo7">
    <w:name w:val="heading 7"/>
    <w:basedOn w:val="Normale"/>
    <w:next w:val="Normale"/>
    <w:autoRedefine/>
    <w:qFormat/>
    <w:rsid w:val="00F81AE8"/>
    <w:pPr>
      <w:numPr>
        <w:ilvl w:val="6"/>
        <w:numId w:val="40"/>
      </w:numPr>
      <w:spacing w:before="60" w:after="60"/>
      <w:outlineLvl w:val="6"/>
    </w:pPr>
    <w:rPr>
      <w:b/>
      <w:szCs w:val="24"/>
    </w:rPr>
  </w:style>
  <w:style w:type="paragraph" w:styleId="Titolo8">
    <w:name w:val="heading 8"/>
    <w:basedOn w:val="Normale"/>
    <w:next w:val="Normale"/>
    <w:qFormat/>
    <w:rsid w:val="00515B1A"/>
    <w:pPr>
      <w:numPr>
        <w:ilvl w:val="7"/>
        <w:numId w:val="40"/>
      </w:numPr>
      <w:spacing w:before="240" w:after="60"/>
      <w:outlineLvl w:val="7"/>
    </w:pPr>
    <w:rPr>
      <w:rFonts w:ascii="Times New Roman" w:hAnsi="Times New Roman"/>
      <w:i/>
      <w:iCs/>
      <w:sz w:val="24"/>
      <w:szCs w:val="24"/>
    </w:rPr>
  </w:style>
  <w:style w:type="paragraph" w:styleId="Titolo9">
    <w:name w:val="heading 9"/>
    <w:basedOn w:val="Normale"/>
    <w:next w:val="Normale"/>
    <w:qFormat/>
    <w:rsid w:val="00515B1A"/>
    <w:pPr>
      <w:numPr>
        <w:ilvl w:val="8"/>
        <w:numId w:val="40"/>
      </w:numPr>
      <w:spacing w:before="240" w:after="60"/>
      <w:outlineLvl w:val="8"/>
    </w:pPr>
    <w:rPr>
      <w:rFonts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
    <w:name w:val="Corpo testo"/>
    <w:link w:val="CorpotestoCarattere"/>
    <w:rsid w:val="003B0F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360" w:lineRule="auto"/>
      <w:jc w:val="both"/>
    </w:pPr>
    <w:rPr>
      <w:rFonts w:ascii="Arial" w:hAnsi="Arial"/>
      <w:color w:val="000000"/>
      <w:sz w:val="22"/>
      <w:lang w:val="en-US"/>
    </w:rPr>
  </w:style>
  <w:style w:type="paragraph" w:customStyle="1" w:styleId="Testotabella">
    <w:name w:val="Testo tabella"/>
    <w:rsid w:val="00A725DE"/>
    <w:pPr>
      <w:jc w:val="both"/>
    </w:pPr>
    <w:rPr>
      <w:rFonts w:ascii="Arial" w:hAnsi="Arial"/>
      <w:color w:val="000000"/>
      <w:lang w:val="en-US"/>
    </w:rPr>
  </w:style>
  <w:style w:type="paragraph" w:styleId="Sottotitolo">
    <w:name w:val="Subtitle"/>
    <w:autoRedefine/>
    <w:qFormat/>
    <w:rsid w:val="00F9566C"/>
    <w:pPr>
      <w:spacing w:after="120" w:line="360" w:lineRule="auto"/>
      <w:jc w:val="center"/>
      <w:outlineLvl w:val="0"/>
    </w:pPr>
    <w:rPr>
      <w:rFonts w:ascii="Arial" w:hAnsi="Arial" w:cs="Arial"/>
      <w:bCs/>
      <w:color w:val="000000"/>
      <w:sz w:val="22"/>
      <w:szCs w:val="22"/>
    </w:rPr>
  </w:style>
  <w:style w:type="paragraph" w:styleId="Titolo">
    <w:name w:val="Title"/>
    <w:qFormat/>
    <w:rsid w:val="005C501D"/>
    <w:pPr>
      <w:jc w:val="center"/>
    </w:pPr>
    <w:rPr>
      <w:rFonts w:ascii="Arial" w:hAnsi="Arial"/>
      <w:b/>
      <w:color w:val="000000"/>
      <w:sz w:val="24"/>
      <w:u w:val="single"/>
      <w:lang w:val="en-US"/>
    </w:rPr>
  </w:style>
  <w:style w:type="paragraph" w:styleId="Testofumetto">
    <w:name w:val="Balloon Text"/>
    <w:basedOn w:val="Normale"/>
    <w:semiHidden/>
    <w:rsid w:val="00F71D9F"/>
    <w:rPr>
      <w:rFonts w:ascii="Tahoma" w:hAnsi="Tahoma" w:cs="Tahoma"/>
      <w:sz w:val="16"/>
      <w:szCs w:val="16"/>
    </w:rPr>
  </w:style>
  <w:style w:type="character" w:customStyle="1" w:styleId="textnormalsummary1">
    <w:name w:val="textnormalsummary1"/>
    <w:basedOn w:val="Carpredefinitoparagrafo"/>
    <w:rsid w:val="00C24DA7"/>
    <w:rPr>
      <w:rFonts w:ascii="Verdana" w:hAnsi="Verdana" w:hint="default"/>
      <w:b/>
      <w:bCs/>
      <w:color w:val="000000"/>
      <w:sz w:val="20"/>
      <w:szCs w:val="20"/>
      <w:shd w:val="clear" w:color="auto" w:fill="auto"/>
    </w:rPr>
  </w:style>
  <w:style w:type="paragraph" w:styleId="Sommario1">
    <w:name w:val="toc 1"/>
    <w:basedOn w:val="Normale"/>
    <w:next w:val="Normale"/>
    <w:uiPriority w:val="39"/>
    <w:rsid w:val="00F5580A"/>
    <w:pPr>
      <w:spacing w:before="360"/>
    </w:pPr>
    <w:rPr>
      <w:b/>
      <w:bCs/>
      <w:caps/>
      <w:sz w:val="24"/>
      <w:szCs w:val="24"/>
    </w:rPr>
  </w:style>
  <w:style w:type="paragraph" w:styleId="Sommario2">
    <w:name w:val="toc 2"/>
    <w:basedOn w:val="Normale"/>
    <w:next w:val="Normale"/>
    <w:uiPriority w:val="39"/>
    <w:rsid w:val="00F5580A"/>
    <w:pPr>
      <w:spacing w:before="240"/>
    </w:pPr>
    <w:rPr>
      <w:b/>
      <w:bCs/>
    </w:rPr>
  </w:style>
  <w:style w:type="numbering" w:styleId="111111">
    <w:name w:val="Outline List 2"/>
    <w:basedOn w:val="Nessunelenco"/>
    <w:rsid w:val="00947AA9"/>
    <w:pPr>
      <w:numPr>
        <w:numId w:val="3"/>
      </w:numPr>
    </w:pPr>
  </w:style>
  <w:style w:type="paragraph" w:styleId="Sommario3">
    <w:name w:val="toc 3"/>
    <w:basedOn w:val="Normale"/>
    <w:next w:val="Normale"/>
    <w:uiPriority w:val="39"/>
    <w:rsid w:val="00F5580A"/>
    <w:pPr>
      <w:ind w:left="200"/>
    </w:pPr>
  </w:style>
  <w:style w:type="character" w:styleId="Collegamentoipertestuale">
    <w:name w:val="Hyperlink"/>
    <w:basedOn w:val="Carpredefinitoparagrafo"/>
    <w:uiPriority w:val="99"/>
    <w:rsid w:val="009333DE"/>
    <w:rPr>
      <w:color w:val="0000FF"/>
      <w:u w:val="single"/>
    </w:rPr>
  </w:style>
  <w:style w:type="paragraph" w:styleId="Intestazione">
    <w:name w:val="header"/>
    <w:basedOn w:val="Normale"/>
    <w:rsid w:val="00220EA4"/>
    <w:pPr>
      <w:tabs>
        <w:tab w:val="center" w:pos="4819"/>
        <w:tab w:val="right" w:pos="9638"/>
      </w:tabs>
    </w:pPr>
  </w:style>
  <w:style w:type="paragraph" w:styleId="Sommario4">
    <w:name w:val="toc 4"/>
    <w:basedOn w:val="Normale"/>
    <w:next w:val="Normale"/>
    <w:uiPriority w:val="39"/>
    <w:rsid w:val="00F5580A"/>
    <w:pPr>
      <w:ind w:left="400"/>
    </w:pPr>
  </w:style>
  <w:style w:type="paragraph" w:styleId="Pidipagina">
    <w:name w:val="footer"/>
    <w:basedOn w:val="Normale"/>
    <w:rsid w:val="00220EA4"/>
    <w:pPr>
      <w:tabs>
        <w:tab w:val="center" w:pos="4819"/>
        <w:tab w:val="right" w:pos="9638"/>
      </w:tabs>
    </w:pPr>
  </w:style>
  <w:style w:type="character" w:styleId="Numeropagina">
    <w:name w:val="page number"/>
    <w:basedOn w:val="Carpredefinitoparagrafo"/>
    <w:rsid w:val="00220EA4"/>
  </w:style>
  <w:style w:type="character" w:customStyle="1" w:styleId="Titolo2Carattere">
    <w:name w:val="Titolo 2 Carattere"/>
    <w:basedOn w:val="Carpredefinitoparagrafo"/>
    <w:link w:val="Titolo2"/>
    <w:rsid w:val="005C6ECA"/>
    <w:rPr>
      <w:rFonts w:ascii="Arial" w:hAnsi="Arial" w:cs="Arial"/>
      <w:b/>
      <w:bCs/>
      <w:iCs/>
      <w:noProof/>
      <w:sz w:val="24"/>
      <w:szCs w:val="28"/>
    </w:rPr>
  </w:style>
  <w:style w:type="paragraph" w:styleId="Sommario5">
    <w:name w:val="toc 5"/>
    <w:basedOn w:val="Normale"/>
    <w:next w:val="Normale"/>
    <w:uiPriority w:val="39"/>
    <w:rsid w:val="00F5580A"/>
    <w:pPr>
      <w:ind w:left="600"/>
    </w:pPr>
    <w:rPr>
      <w:noProof/>
      <w:lang w:val="it-IT"/>
    </w:rPr>
  </w:style>
  <w:style w:type="paragraph" w:styleId="Sommario6">
    <w:name w:val="toc 6"/>
    <w:basedOn w:val="Normale"/>
    <w:next w:val="Normale"/>
    <w:autoRedefine/>
    <w:uiPriority w:val="39"/>
    <w:rsid w:val="003E694C"/>
    <w:pPr>
      <w:ind w:left="800"/>
    </w:pPr>
    <w:rPr>
      <w:rFonts w:ascii="Calibri" w:hAnsi="Calibri"/>
    </w:rPr>
  </w:style>
  <w:style w:type="paragraph" w:styleId="Sommario7">
    <w:name w:val="toc 7"/>
    <w:basedOn w:val="Normale"/>
    <w:next w:val="Normale"/>
    <w:autoRedefine/>
    <w:uiPriority w:val="39"/>
    <w:rsid w:val="003E694C"/>
    <w:pPr>
      <w:ind w:left="1000"/>
    </w:pPr>
    <w:rPr>
      <w:rFonts w:ascii="Calibri" w:hAnsi="Calibri"/>
    </w:rPr>
  </w:style>
  <w:style w:type="paragraph" w:styleId="Sommario8">
    <w:name w:val="toc 8"/>
    <w:basedOn w:val="Normale"/>
    <w:next w:val="Normale"/>
    <w:autoRedefine/>
    <w:uiPriority w:val="39"/>
    <w:rsid w:val="003E694C"/>
    <w:pPr>
      <w:ind w:left="1200"/>
    </w:pPr>
    <w:rPr>
      <w:rFonts w:ascii="Calibri" w:hAnsi="Calibri"/>
    </w:rPr>
  </w:style>
  <w:style w:type="paragraph" w:styleId="Sommario9">
    <w:name w:val="toc 9"/>
    <w:basedOn w:val="Normale"/>
    <w:next w:val="Normale"/>
    <w:autoRedefine/>
    <w:uiPriority w:val="39"/>
    <w:rsid w:val="003E694C"/>
    <w:pPr>
      <w:ind w:left="1400"/>
    </w:pPr>
    <w:rPr>
      <w:rFonts w:ascii="Calibri" w:hAnsi="Calibri"/>
    </w:rPr>
  </w:style>
  <w:style w:type="paragraph" w:styleId="Corpodeltesto3">
    <w:name w:val="Body Text 3"/>
    <w:basedOn w:val="Normale"/>
    <w:rsid w:val="003B0F3B"/>
    <w:pPr>
      <w:spacing w:line="480" w:lineRule="auto"/>
    </w:pPr>
    <w:rPr>
      <w:sz w:val="26"/>
      <w:lang w:val="it-IT"/>
    </w:rPr>
  </w:style>
  <w:style w:type="character" w:customStyle="1" w:styleId="Titolo5Carattere1">
    <w:name w:val="Titolo 5 Carattere1"/>
    <w:basedOn w:val="Carpredefinitoparagrafo"/>
    <w:link w:val="Titolo5"/>
    <w:rsid w:val="00A65CE0"/>
    <w:rPr>
      <w:rFonts w:ascii="Arial" w:hAnsi="Arial"/>
      <w:b/>
      <w:bCs/>
      <w:iCs/>
      <w:color w:val="000000"/>
      <w:sz w:val="22"/>
      <w:szCs w:val="26"/>
      <w:lang w:val="en-US"/>
    </w:rPr>
  </w:style>
  <w:style w:type="table" w:styleId="Grigliatabella">
    <w:name w:val="Table Grid"/>
    <w:basedOn w:val="Tabellanormale"/>
    <w:rsid w:val="00460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autoRedefine/>
    <w:rsid w:val="009B0341"/>
    <w:pPr>
      <w:spacing w:after="120" w:line="360" w:lineRule="auto"/>
      <w:ind w:left="113" w:right="-1"/>
      <w:jc w:val="both"/>
      <w:outlineLvl w:val="0"/>
    </w:pPr>
    <w:rPr>
      <w:rFonts w:ascii="Courier New" w:hAnsi="Courier New" w:cs="Courier New"/>
      <w:b/>
      <w:color w:val="000000"/>
      <w:sz w:val="22"/>
      <w:szCs w:val="22"/>
    </w:rPr>
  </w:style>
  <w:style w:type="character" w:styleId="Rimandonotaapidipagina">
    <w:name w:val="footnote reference"/>
    <w:basedOn w:val="Carpredefinitoparagrafo"/>
    <w:semiHidden/>
    <w:rsid w:val="004D6595"/>
    <w:rPr>
      <w:vertAlign w:val="superscript"/>
    </w:rPr>
  </w:style>
  <w:style w:type="paragraph" w:styleId="Testonotaapidipagina">
    <w:name w:val="footnote text"/>
    <w:basedOn w:val="Normale"/>
    <w:semiHidden/>
    <w:rsid w:val="004D6595"/>
    <w:pPr>
      <w:tabs>
        <w:tab w:val="left" w:pos="8788"/>
      </w:tabs>
      <w:spacing w:after="120"/>
    </w:pPr>
  </w:style>
  <w:style w:type="paragraph" w:customStyle="1" w:styleId="COSTO">
    <w:name w:val="COSTO"/>
    <w:basedOn w:val="Normale"/>
    <w:rsid w:val="004D6595"/>
    <w:pPr>
      <w:keepLines/>
      <w:autoSpaceDE w:val="0"/>
      <w:autoSpaceDN w:val="0"/>
      <w:adjustRightInd w:val="0"/>
      <w:ind w:left="850"/>
    </w:pPr>
    <w:rPr>
      <w:rFonts w:ascii="Times New Roman" w:hAnsi="Times New Roman"/>
      <w:b/>
      <w:bCs/>
      <w:sz w:val="24"/>
      <w:szCs w:val="24"/>
      <w:lang w:val="it-IT"/>
    </w:rPr>
  </w:style>
  <w:style w:type="paragraph" w:customStyle="1" w:styleId="art">
    <w:name w:val="art"/>
    <w:basedOn w:val="Normale"/>
    <w:rsid w:val="004D6595"/>
    <w:pPr>
      <w:keepLines/>
      <w:autoSpaceDE w:val="0"/>
      <w:autoSpaceDN w:val="0"/>
      <w:adjustRightInd w:val="0"/>
      <w:spacing w:after="141"/>
      <w:ind w:left="850" w:right="2279" w:hanging="850"/>
    </w:pPr>
    <w:rPr>
      <w:rFonts w:ascii="Times New Roman" w:hAnsi="Times New Roman"/>
      <w:b/>
      <w:bCs/>
      <w:sz w:val="24"/>
      <w:szCs w:val="24"/>
      <w:lang w:val="it-IT"/>
    </w:rPr>
  </w:style>
  <w:style w:type="paragraph" w:customStyle="1" w:styleId="VOCE">
    <w:name w:val="VOCE"/>
    <w:basedOn w:val="Normale"/>
    <w:rsid w:val="004D6595"/>
    <w:pPr>
      <w:autoSpaceDE w:val="0"/>
      <w:autoSpaceDN w:val="0"/>
      <w:adjustRightInd w:val="0"/>
      <w:ind w:left="850" w:right="1655" w:hanging="850"/>
    </w:pPr>
    <w:rPr>
      <w:rFonts w:ascii="Times New Roman" w:hAnsi="Times New Roman"/>
      <w:sz w:val="24"/>
      <w:szCs w:val="24"/>
      <w:lang w:val="it-IT"/>
    </w:rPr>
  </w:style>
  <w:style w:type="paragraph" w:customStyle="1" w:styleId="rientro">
    <w:name w:val="rientro"/>
    <w:basedOn w:val="Normale"/>
    <w:rsid w:val="004D6595"/>
    <w:pPr>
      <w:autoSpaceDE w:val="0"/>
      <w:autoSpaceDN w:val="0"/>
      <w:adjustRightInd w:val="0"/>
      <w:ind w:left="1423" w:right="1654" w:hanging="1423"/>
    </w:pPr>
    <w:rPr>
      <w:rFonts w:ascii="Times New Roman" w:hAnsi="Times New Roman"/>
      <w:sz w:val="24"/>
      <w:szCs w:val="24"/>
      <w:lang w:val="it-IT"/>
    </w:rPr>
  </w:style>
  <w:style w:type="paragraph" w:customStyle="1" w:styleId="Notaincalce">
    <w:name w:val="Nota in calce"/>
    <w:link w:val="NotaincalceCarattere"/>
    <w:rsid w:val="004D6595"/>
    <w:pPr>
      <w:jc w:val="both"/>
    </w:pPr>
    <w:rPr>
      <w:rFonts w:ascii="Courier New" w:hAnsi="Courier New"/>
      <w:color w:val="000000"/>
      <w:sz w:val="16"/>
      <w:lang w:val="en-US"/>
    </w:rPr>
  </w:style>
  <w:style w:type="paragraph" w:customStyle="1" w:styleId="Testopredefi">
    <w:name w:val="Testo predefi"/>
    <w:rsid w:val="004D6595"/>
    <w:pPr>
      <w:jc w:val="center"/>
    </w:pPr>
    <w:rPr>
      <w:snapToGrid w:val="0"/>
      <w:color w:val="000000"/>
      <w:sz w:val="24"/>
    </w:rPr>
  </w:style>
  <w:style w:type="paragraph" w:styleId="Corpodeltesto">
    <w:name w:val="Body Text"/>
    <w:basedOn w:val="Normale"/>
    <w:link w:val="CorpodeltestoCarattere"/>
    <w:rsid w:val="003B0F3B"/>
    <w:rPr>
      <w:sz w:val="24"/>
      <w:lang w:val="it-IT"/>
    </w:rPr>
  </w:style>
  <w:style w:type="paragraph" w:styleId="Rientronormale">
    <w:name w:val="Normal Indent"/>
    <w:basedOn w:val="Normale"/>
    <w:rsid w:val="004D6595"/>
    <w:pPr>
      <w:numPr>
        <w:ilvl w:val="12"/>
      </w:numPr>
      <w:spacing w:after="120" w:line="216" w:lineRule="auto"/>
      <w:ind w:left="284" w:hanging="284"/>
    </w:pPr>
    <w:rPr>
      <w:rFonts w:ascii="Book Antiqua" w:hAnsi="Book Antiqua"/>
      <w:sz w:val="24"/>
      <w:lang w:val="it-IT"/>
    </w:rPr>
  </w:style>
  <w:style w:type="paragraph" w:styleId="Indirizzomittente">
    <w:name w:val="envelope return"/>
    <w:basedOn w:val="Normale"/>
    <w:rsid w:val="004D6595"/>
    <w:rPr>
      <w:rFonts w:cs="Arial"/>
      <w:lang w:val="it-IT"/>
    </w:rPr>
  </w:style>
  <w:style w:type="paragraph" w:customStyle="1" w:styleId="Corpodeltesto31">
    <w:name w:val="Corpo del testo 31"/>
    <w:basedOn w:val="Normale"/>
    <w:rsid w:val="003B0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lang w:val="it-IT"/>
    </w:rPr>
  </w:style>
  <w:style w:type="paragraph" w:customStyle="1" w:styleId="Richiamo">
    <w:name w:val="Richiamo"/>
    <w:rsid w:val="00166122"/>
    <w:pPr>
      <w:tabs>
        <w:tab w:val="left" w:pos="1488"/>
      </w:tabs>
      <w:ind w:left="289" w:hanging="289"/>
      <w:jc w:val="center"/>
    </w:pPr>
    <w:rPr>
      <w:color w:val="000000"/>
      <w:sz w:val="24"/>
      <w:lang w:val="en-US"/>
    </w:rPr>
  </w:style>
  <w:style w:type="paragraph" w:customStyle="1" w:styleId="ElencoNumer">
    <w:name w:val="Elenco Numer."/>
    <w:rsid w:val="00166122"/>
    <w:pPr>
      <w:jc w:val="center"/>
    </w:pPr>
    <w:rPr>
      <w:color w:val="000000"/>
      <w:sz w:val="24"/>
      <w:lang w:val="en-US"/>
    </w:rPr>
  </w:style>
  <w:style w:type="paragraph" w:customStyle="1" w:styleId="Testsup">
    <w:name w:val="Test. sup."/>
    <w:rsid w:val="00166122"/>
    <w:pPr>
      <w:tabs>
        <w:tab w:val="right" w:pos="9639"/>
      </w:tabs>
      <w:jc w:val="center"/>
    </w:pPr>
    <w:rPr>
      <w:rFonts w:ascii="Courier New" w:hAnsi="Courier New"/>
      <w:b/>
      <w:color w:val="000000"/>
      <w:sz w:val="16"/>
      <w:lang w:val="en-US"/>
    </w:rPr>
  </w:style>
  <w:style w:type="paragraph" w:customStyle="1" w:styleId="Testinf">
    <w:name w:val="Test. inf."/>
    <w:rsid w:val="00166122"/>
    <w:pPr>
      <w:tabs>
        <w:tab w:val="right" w:pos="9639"/>
      </w:tabs>
      <w:jc w:val="center"/>
    </w:pPr>
    <w:rPr>
      <w:b/>
      <w:color w:val="000000"/>
      <w:sz w:val="16"/>
      <w:lang w:val="en-US"/>
    </w:rPr>
  </w:style>
  <w:style w:type="paragraph" w:customStyle="1" w:styleId="IG1">
    <w:name w:val="IG1"/>
    <w:rsid w:val="00166122"/>
    <w:pPr>
      <w:jc w:val="center"/>
    </w:pPr>
    <w:rPr>
      <w:rFonts w:ascii="Courier New" w:hAnsi="Courier New"/>
      <w:b/>
      <w:color w:val="000000"/>
      <w:sz w:val="24"/>
      <w:lang w:val="en-US"/>
    </w:rPr>
  </w:style>
  <w:style w:type="paragraph" w:customStyle="1" w:styleId="IGPAG1">
    <w:name w:val="IGPAG1"/>
    <w:rsid w:val="00166122"/>
    <w:pPr>
      <w:jc w:val="right"/>
    </w:pPr>
    <w:rPr>
      <w:rFonts w:ascii="Courier New" w:hAnsi="Courier New"/>
      <w:b/>
      <w:color w:val="000000"/>
      <w:sz w:val="24"/>
      <w:lang w:val="en-US"/>
    </w:rPr>
  </w:style>
  <w:style w:type="paragraph" w:customStyle="1" w:styleId="IG2">
    <w:name w:val="IG2"/>
    <w:rsid w:val="003B0F3B"/>
    <w:pPr>
      <w:jc w:val="center"/>
    </w:pPr>
    <w:rPr>
      <w:rFonts w:ascii="Arial" w:hAnsi="Arial"/>
      <w:color w:val="000000"/>
      <w:lang w:val="en-US"/>
    </w:rPr>
  </w:style>
  <w:style w:type="paragraph" w:customStyle="1" w:styleId="IGPAG2">
    <w:name w:val="IGPAG2"/>
    <w:rsid w:val="00166122"/>
    <w:pPr>
      <w:jc w:val="right"/>
    </w:pPr>
    <w:rPr>
      <w:rFonts w:ascii="Courier New" w:hAnsi="Courier New"/>
      <w:color w:val="000000"/>
      <w:lang w:val="en-US"/>
    </w:rPr>
  </w:style>
  <w:style w:type="paragraph" w:customStyle="1" w:styleId="IG3">
    <w:name w:val="IG3"/>
    <w:rsid w:val="00166122"/>
    <w:pPr>
      <w:jc w:val="center"/>
    </w:pPr>
    <w:rPr>
      <w:rFonts w:ascii="Courier New" w:hAnsi="Courier New"/>
      <w:color w:val="000000"/>
      <w:lang w:val="en-US"/>
    </w:rPr>
  </w:style>
  <w:style w:type="paragraph" w:customStyle="1" w:styleId="IGPAG3">
    <w:name w:val="IGPAG3"/>
    <w:rsid w:val="00166122"/>
    <w:pPr>
      <w:jc w:val="right"/>
    </w:pPr>
    <w:rPr>
      <w:rFonts w:ascii="Courier New" w:hAnsi="Courier New"/>
      <w:color w:val="000000"/>
      <w:lang w:val="en-US"/>
    </w:rPr>
  </w:style>
  <w:style w:type="paragraph" w:customStyle="1" w:styleId="IG4">
    <w:name w:val="IG4"/>
    <w:rsid w:val="00166122"/>
    <w:pPr>
      <w:jc w:val="center"/>
    </w:pPr>
    <w:rPr>
      <w:rFonts w:ascii="Courier New" w:hAnsi="Courier New"/>
      <w:color w:val="000000"/>
      <w:lang w:val="en-US"/>
    </w:rPr>
  </w:style>
  <w:style w:type="paragraph" w:customStyle="1" w:styleId="IGPAG4">
    <w:name w:val="IGPAG4"/>
    <w:rsid w:val="00166122"/>
    <w:pPr>
      <w:jc w:val="right"/>
    </w:pPr>
    <w:rPr>
      <w:rFonts w:ascii="Courier New" w:hAnsi="Courier New"/>
      <w:color w:val="000000"/>
      <w:lang w:val="en-US"/>
    </w:rPr>
  </w:style>
  <w:style w:type="paragraph" w:customStyle="1" w:styleId="IG5">
    <w:name w:val="IG5"/>
    <w:rsid w:val="00166122"/>
    <w:pPr>
      <w:jc w:val="center"/>
    </w:pPr>
    <w:rPr>
      <w:rFonts w:ascii="Courier New" w:hAnsi="Courier New"/>
      <w:color w:val="000000"/>
      <w:lang w:val="en-US"/>
    </w:rPr>
  </w:style>
  <w:style w:type="paragraph" w:customStyle="1" w:styleId="IGPAG5">
    <w:name w:val="IGPAG5"/>
    <w:rsid w:val="00166122"/>
    <w:pPr>
      <w:jc w:val="right"/>
    </w:pPr>
    <w:rPr>
      <w:rFonts w:ascii="Courier New" w:hAnsi="Courier New"/>
      <w:color w:val="000000"/>
      <w:lang w:val="en-US"/>
    </w:rPr>
  </w:style>
  <w:style w:type="paragraph" w:customStyle="1" w:styleId="IG6">
    <w:name w:val="IG6"/>
    <w:rsid w:val="00166122"/>
    <w:pPr>
      <w:jc w:val="center"/>
    </w:pPr>
    <w:rPr>
      <w:rFonts w:ascii="Courier New" w:hAnsi="Courier New"/>
      <w:color w:val="000000"/>
      <w:lang w:val="en-US"/>
    </w:rPr>
  </w:style>
  <w:style w:type="paragraph" w:customStyle="1" w:styleId="IGPAG6">
    <w:name w:val="IGPAG6"/>
    <w:rsid w:val="00166122"/>
    <w:pPr>
      <w:jc w:val="right"/>
    </w:pPr>
    <w:rPr>
      <w:rFonts w:ascii="Courier New" w:hAnsi="Courier New"/>
      <w:color w:val="000000"/>
      <w:lang w:val="en-US"/>
    </w:rPr>
  </w:style>
  <w:style w:type="paragraph" w:customStyle="1" w:styleId="IG7">
    <w:name w:val="IG7"/>
    <w:rsid w:val="00166122"/>
    <w:pPr>
      <w:jc w:val="center"/>
    </w:pPr>
    <w:rPr>
      <w:rFonts w:ascii="Courier New" w:hAnsi="Courier New"/>
      <w:color w:val="000000"/>
      <w:lang w:val="en-US"/>
    </w:rPr>
  </w:style>
  <w:style w:type="paragraph" w:customStyle="1" w:styleId="IGPAG7">
    <w:name w:val="IGPAG7"/>
    <w:rsid w:val="00166122"/>
    <w:pPr>
      <w:jc w:val="right"/>
    </w:pPr>
    <w:rPr>
      <w:rFonts w:ascii="Courier New" w:hAnsi="Courier New"/>
      <w:color w:val="000000"/>
      <w:lang w:val="en-US"/>
    </w:rPr>
  </w:style>
  <w:style w:type="paragraph" w:customStyle="1" w:styleId="IG8">
    <w:name w:val="IG8"/>
    <w:rsid w:val="00166122"/>
    <w:pPr>
      <w:jc w:val="center"/>
    </w:pPr>
    <w:rPr>
      <w:rFonts w:ascii="Courier New" w:hAnsi="Courier New"/>
      <w:color w:val="000000"/>
      <w:lang w:val="en-US"/>
    </w:rPr>
  </w:style>
  <w:style w:type="paragraph" w:customStyle="1" w:styleId="IGPAG8">
    <w:name w:val="IGPAG8"/>
    <w:rsid w:val="00166122"/>
    <w:pPr>
      <w:jc w:val="right"/>
    </w:pPr>
    <w:rPr>
      <w:rFonts w:ascii="Courier New" w:hAnsi="Courier New"/>
      <w:color w:val="000000"/>
      <w:lang w:val="en-US"/>
    </w:rPr>
  </w:style>
  <w:style w:type="paragraph" w:customStyle="1" w:styleId="IG9">
    <w:name w:val="IG9"/>
    <w:rsid w:val="00166122"/>
    <w:pPr>
      <w:jc w:val="center"/>
    </w:pPr>
    <w:rPr>
      <w:rFonts w:ascii="Courier New" w:hAnsi="Courier New"/>
      <w:color w:val="000000"/>
      <w:lang w:val="en-US"/>
    </w:rPr>
  </w:style>
  <w:style w:type="paragraph" w:customStyle="1" w:styleId="IGPAG9">
    <w:name w:val="IGPAG9"/>
    <w:rsid w:val="00166122"/>
    <w:pPr>
      <w:jc w:val="right"/>
    </w:pPr>
    <w:rPr>
      <w:rFonts w:ascii="Courier New" w:hAnsi="Courier New"/>
      <w:color w:val="000000"/>
      <w:lang w:val="en-US"/>
    </w:rPr>
  </w:style>
  <w:style w:type="paragraph" w:customStyle="1" w:styleId="IND1">
    <w:name w:val="IND1"/>
    <w:rsid w:val="00166122"/>
    <w:pPr>
      <w:jc w:val="center"/>
    </w:pPr>
    <w:rPr>
      <w:rFonts w:ascii="Courier New" w:hAnsi="Courier New"/>
      <w:b/>
      <w:color w:val="000000"/>
      <w:sz w:val="24"/>
      <w:lang w:val="en-US"/>
    </w:rPr>
  </w:style>
  <w:style w:type="paragraph" w:customStyle="1" w:styleId="INDPG1">
    <w:name w:val="INDPG1"/>
    <w:rsid w:val="00166122"/>
    <w:pPr>
      <w:jc w:val="right"/>
    </w:pPr>
    <w:rPr>
      <w:rFonts w:ascii="Courier New" w:hAnsi="Courier New"/>
      <w:b/>
      <w:color w:val="000000"/>
      <w:sz w:val="24"/>
      <w:lang w:val="en-US"/>
    </w:rPr>
  </w:style>
  <w:style w:type="paragraph" w:customStyle="1" w:styleId="IND2">
    <w:name w:val="IND2"/>
    <w:rsid w:val="00166122"/>
    <w:pPr>
      <w:jc w:val="center"/>
    </w:pPr>
    <w:rPr>
      <w:rFonts w:ascii="Courier New" w:hAnsi="Courier New"/>
      <w:b/>
      <w:color w:val="000000"/>
      <w:sz w:val="24"/>
      <w:lang w:val="en-US"/>
    </w:rPr>
  </w:style>
  <w:style w:type="paragraph" w:customStyle="1" w:styleId="INDPG2">
    <w:name w:val="INDPG2"/>
    <w:rsid w:val="00166122"/>
    <w:pPr>
      <w:jc w:val="right"/>
    </w:pPr>
    <w:rPr>
      <w:rFonts w:ascii="Courier New" w:hAnsi="Courier New"/>
      <w:b/>
      <w:color w:val="000000"/>
      <w:sz w:val="24"/>
      <w:lang w:val="en-US"/>
    </w:rPr>
  </w:style>
  <w:style w:type="paragraph" w:customStyle="1" w:styleId="IND3">
    <w:name w:val="IND3"/>
    <w:rsid w:val="00166122"/>
    <w:pPr>
      <w:jc w:val="center"/>
    </w:pPr>
    <w:rPr>
      <w:rFonts w:ascii="Courier New" w:hAnsi="Courier New"/>
      <w:color w:val="000000"/>
      <w:lang w:val="en-US"/>
    </w:rPr>
  </w:style>
  <w:style w:type="paragraph" w:customStyle="1" w:styleId="INDPG3">
    <w:name w:val="INDPG3"/>
    <w:rsid w:val="00166122"/>
    <w:pPr>
      <w:jc w:val="right"/>
    </w:pPr>
    <w:rPr>
      <w:rFonts w:ascii="Courier New" w:hAnsi="Courier New"/>
      <w:color w:val="000000"/>
      <w:lang w:val="en-US"/>
    </w:rPr>
  </w:style>
  <w:style w:type="paragraph" w:customStyle="1" w:styleId="IND4">
    <w:name w:val="IND4"/>
    <w:rsid w:val="00166122"/>
    <w:pPr>
      <w:jc w:val="center"/>
    </w:pPr>
    <w:rPr>
      <w:rFonts w:ascii="Courier New" w:hAnsi="Courier New"/>
      <w:color w:val="000000"/>
      <w:lang w:val="en-US"/>
    </w:rPr>
  </w:style>
  <w:style w:type="paragraph" w:customStyle="1" w:styleId="INDPG4">
    <w:name w:val="INDPG4"/>
    <w:rsid w:val="00166122"/>
    <w:pPr>
      <w:jc w:val="right"/>
    </w:pPr>
    <w:rPr>
      <w:rFonts w:ascii="Courier New" w:hAnsi="Courier New"/>
      <w:color w:val="000000"/>
      <w:lang w:val="en-US"/>
    </w:rPr>
  </w:style>
  <w:style w:type="paragraph" w:customStyle="1" w:styleId="IND5">
    <w:name w:val="IND5"/>
    <w:rsid w:val="00166122"/>
    <w:pPr>
      <w:jc w:val="center"/>
    </w:pPr>
    <w:rPr>
      <w:rFonts w:ascii="Courier New" w:hAnsi="Courier New"/>
      <w:color w:val="000000"/>
      <w:lang w:val="en-US"/>
    </w:rPr>
  </w:style>
  <w:style w:type="paragraph" w:customStyle="1" w:styleId="INDPG5">
    <w:name w:val="INDPG5"/>
    <w:rsid w:val="00166122"/>
    <w:pPr>
      <w:jc w:val="right"/>
    </w:pPr>
    <w:rPr>
      <w:rFonts w:ascii="Courier New" w:hAnsi="Courier New"/>
      <w:color w:val="000000"/>
      <w:lang w:val="en-US"/>
    </w:rPr>
  </w:style>
  <w:style w:type="paragraph" w:customStyle="1" w:styleId="IND6">
    <w:name w:val="IND6"/>
    <w:rsid w:val="00166122"/>
    <w:pPr>
      <w:jc w:val="center"/>
    </w:pPr>
    <w:rPr>
      <w:rFonts w:ascii="Courier New" w:hAnsi="Courier New"/>
      <w:color w:val="000000"/>
      <w:lang w:val="en-US"/>
    </w:rPr>
  </w:style>
  <w:style w:type="paragraph" w:customStyle="1" w:styleId="INDPG6">
    <w:name w:val="INDPG6"/>
    <w:rsid w:val="00166122"/>
    <w:pPr>
      <w:jc w:val="right"/>
    </w:pPr>
    <w:rPr>
      <w:rFonts w:ascii="Courier New" w:hAnsi="Courier New"/>
      <w:color w:val="000000"/>
      <w:lang w:val="en-US"/>
    </w:rPr>
  </w:style>
  <w:style w:type="paragraph" w:customStyle="1" w:styleId="IND7">
    <w:name w:val="IND7"/>
    <w:rsid w:val="00166122"/>
    <w:pPr>
      <w:jc w:val="center"/>
    </w:pPr>
    <w:rPr>
      <w:rFonts w:ascii="Courier New" w:hAnsi="Courier New"/>
      <w:color w:val="000000"/>
      <w:lang w:val="en-US"/>
    </w:rPr>
  </w:style>
  <w:style w:type="paragraph" w:customStyle="1" w:styleId="INDPG7">
    <w:name w:val="INDPG7"/>
    <w:rsid w:val="00166122"/>
    <w:pPr>
      <w:jc w:val="right"/>
    </w:pPr>
    <w:rPr>
      <w:rFonts w:ascii="Courier New" w:hAnsi="Courier New"/>
      <w:color w:val="000000"/>
      <w:lang w:val="en-US"/>
    </w:rPr>
  </w:style>
  <w:style w:type="paragraph" w:customStyle="1" w:styleId="IND8">
    <w:name w:val="IND8"/>
    <w:rsid w:val="00166122"/>
    <w:pPr>
      <w:jc w:val="center"/>
    </w:pPr>
    <w:rPr>
      <w:rFonts w:ascii="Courier New" w:hAnsi="Courier New"/>
      <w:color w:val="000000"/>
      <w:lang w:val="en-US"/>
    </w:rPr>
  </w:style>
  <w:style w:type="paragraph" w:customStyle="1" w:styleId="INDPG8">
    <w:name w:val="INDPG8"/>
    <w:rsid w:val="00166122"/>
    <w:pPr>
      <w:jc w:val="right"/>
    </w:pPr>
    <w:rPr>
      <w:rFonts w:ascii="Courier New" w:hAnsi="Courier New"/>
      <w:color w:val="000000"/>
      <w:lang w:val="en-US"/>
    </w:rPr>
  </w:style>
  <w:style w:type="paragraph" w:customStyle="1" w:styleId="IND9">
    <w:name w:val="IND9"/>
    <w:rsid w:val="00166122"/>
    <w:pPr>
      <w:jc w:val="center"/>
    </w:pPr>
    <w:rPr>
      <w:rFonts w:ascii="Courier New" w:hAnsi="Courier New"/>
      <w:color w:val="000000"/>
      <w:lang w:val="en-US"/>
    </w:rPr>
  </w:style>
  <w:style w:type="paragraph" w:customStyle="1" w:styleId="INDPG9">
    <w:name w:val="INDPG9"/>
    <w:rsid w:val="00166122"/>
    <w:pPr>
      <w:jc w:val="right"/>
    </w:pPr>
    <w:rPr>
      <w:rFonts w:ascii="Courier New" w:hAnsi="Courier New"/>
      <w:color w:val="000000"/>
      <w:lang w:val="en-US"/>
    </w:rPr>
  </w:style>
  <w:style w:type="paragraph" w:customStyle="1" w:styleId="Richiamo1">
    <w:name w:val="Richiamo 1"/>
    <w:rsid w:val="00166122"/>
    <w:pPr>
      <w:tabs>
        <w:tab w:val="left" w:pos="3240"/>
      </w:tabs>
      <w:jc w:val="center"/>
    </w:pPr>
    <w:rPr>
      <w:color w:val="000000"/>
      <w:sz w:val="24"/>
      <w:lang w:val="en-US"/>
    </w:rPr>
  </w:style>
  <w:style w:type="paragraph" w:customStyle="1" w:styleId="rientro4">
    <w:name w:val="rientro 4"/>
    <w:rsid w:val="00166122"/>
    <w:pPr>
      <w:tabs>
        <w:tab w:val="left" w:pos="2160"/>
      </w:tabs>
      <w:jc w:val="both"/>
    </w:pPr>
    <w:rPr>
      <w:color w:val="000000"/>
      <w:sz w:val="24"/>
      <w:lang w:val="en-US"/>
    </w:rPr>
  </w:style>
  <w:style w:type="paragraph" w:customStyle="1" w:styleId="rientro2">
    <w:name w:val="rientro2"/>
    <w:rsid w:val="00166122"/>
    <w:pPr>
      <w:tabs>
        <w:tab w:val="left" w:pos="1800"/>
      </w:tabs>
      <w:jc w:val="both"/>
    </w:pPr>
    <w:rPr>
      <w:color w:val="000000"/>
      <w:sz w:val="24"/>
      <w:lang w:val="en-US"/>
    </w:rPr>
  </w:style>
  <w:style w:type="paragraph" w:customStyle="1" w:styleId="rientro12">
    <w:name w:val="rientro 12"/>
    <w:rsid w:val="00166122"/>
    <w:pPr>
      <w:tabs>
        <w:tab w:val="left" w:pos="1488"/>
      </w:tabs>
      <w:jc w:val="both"/>
    </w:pPr>
    <w:rPr>
      <w:color w:val="000000"/>
      <w:sz w:val="24"/>
      <w:lang w:val="en-US"/>
    </w:rPr>
  </w:style>
  <w:style w:type="paragraph" w:customStyle="1" w:styleId="rientro3">
    <w:name w:val="rientro3"/>
    <w:rsid w:val="00166122"/>
    <w:pPr>
      <w:jc w:val="both"/>
    </w:pPr>
    <w:rPr>
      <w:color w:val="000000"/>
      <w:sz w:val="24"/>
      <w:lang w:val="en-US"/>
    </w:rPr>
  </w:style>
  <w:style w:type="paragraph" w:customStyle="1" w:styleId="rientro0">
    <w:name w:val="rientro 0"/>
    <w:rsid w:val="00166122"/>
    <w:pPr>
      <w:jc w:val="both"/>
    </w:pPr>
    <w:rPr>
      <w:color w:val="000000"/>
      <w:sz w:val="24"/>
      <w:lang w:val="en-US"/>
    </w:rPr>
  </w:style>
  <w:style w:type="paragraph" w:customStyle="1" w:styleId="rientro6">
    <w:name w:val="rientro 6"/>
    <w:rsid w:val="00166122"/>
    <w:pPr>
      <w:jc w:val="both"/>
    </w:pPr>
    <w:rPr>
      <w:color w:val="000000"/>
      <w:sz w:val="24"/>
      <w:lang w:val="en-US"/>
    </w:rPr>
  </w:style>
  <w:style w:type="paragraph" w:customStyle="1" w:styleId="Stile1">
    <w:name w:val="Stile1"/>
    <w:basedOn w:val="Titolo1"/>
    <w:next w:val="Corpodeltesto"/>
    <w:autoRedefine/>
    <w:rsid w:val="00166122"/>
    <w:pPr>
      <w:numPr>
        <w:numId w:val="0"/>
      </w:numPr>
      <w:spacing w:after="240"/>
      <w:jc w:val="left"/>
    </w:pPr>
    <w:rPr>
      <w:rFonts w:ascii="Courier New" w:hAnsi="Courier New"/>
      <w:caps w:val="0"/>
      <w:sz w:val="28"/>
      <w:lang w:val="it-IT"/>
    </w:rPr>
  </w:style>
  <w:style w:type="paragraph" w:customStyle="1" w:styleId="Normale1">
    <w:name w:val="Normale1"/>
    <w:next w:val="Normale"/>
    <w:autoRedefine/>
    <w:rsid w:val="00133391"/>
    <w:pPr>
      <w:spacing w:after="100" w:line="200" w:lineRule="atLeast"/>
      <w:jc w:val="both"/>
    </w:pPr>
    <w:rPr>
      <w:color w:val="000000"/>
      <w:sz w:val="24"/>
    </w:rPr>
  </w:style>
  <w:style w:type="character" w:customStyle="1" w:styleId="Carattere1">
    <w:name w:val="Carattere1"/>
    <w:basedOn w:val="Carpredefinitoparagrafo"/>
    <w:rsid w:val="00B31433"/>
    <w:rPr>
      <w:rFonts w:ascii="Arial" w:hAnsi="Arial" w:cs="Arial"/>
      <w:b/>
      <w:bCs/>
      <w:i/>
      <w:iCs/>
      <w:sz w:val="28"/>
      <w:szCs w:val="28"/>
      <w:lang w:val="en-US" w:eastAsia="it-IT"/>
    </w:rPr>
  </w:style>
  <w:style w:type="character" w:customStyle="1" w:styleId="Titolo3Carattere">
    <w:name w:val="Titolo 3 Carattere"/>
    <w:basedOn w:val="Carpredefinitoparagrafo"/>
    <w:link w:val="Titolo3"/>
    <w:rsid w:val="003D5EB5"/>
    <w:rPr>
      <w:rFonts w:ascii="Arial" w:hAnsi="Arial" w:cs="Arial"/>
      <w:b/>
      <w:bCs/>
      <w:color w:val="000000"/>
      <w:sz w:val="22"/>
      <w:szCs w:val="26"/>
    </w:rPr>
  </w:style>
  <w:style w:type="character" w:customStyle="1" w:styleId="CorpotestoCarattere">
    <w:name w:val="Corpo testo Carattere"/>
    <w:basedOn w:val="Carpredefinitoparagrafo"/>
    <w:link w:val="Corpotesto"/>
    <w:rsid w:val="003B0F3B"/>
    <w:rPr>
      <w:rFonts w:ascii="Arial" w:hAnsi="Arial"/>
      <w:color w:val="000000"/>
      <w:sz w:val="22"/>
      <w:lang w:val="en-US"/>
    </w:rPr>
  </w:style>
  <w:style w:type="paragraph" w:customStyle="1" w:styleId="appendi">
    <w:name w:val="appendi"/>
    <w:rsid w:val="00B31433"/>
    <w:pPr>
      <w:jc w:val="both"/>
    </w:pPr>
    <w:rPr>
      <w:rFonts w:ascii="Courier New" w:hAnsi="Courier New" w:cs="Vrinda"/>
      <w:color w:val="000000"/>
      <w:lang w:val="en-US"/>
    </w:rPr>
  </w:style>
  <w:style w:type="paragraph" w:customStyle="1" w:styleId="appendy">
    <w:name w:val="appendy"/>
    <w:rsid w:val="00B31433"/>
    <w:pPr>
      <w:tabs>
        <w:tab w:val="left" w:pos="2520"/>
      </w:tabs>
      <w:jc w:val="both"/>
    </w:pPr>
    <w:rPr>
      <w:rFonts w:ascii="Courier New" w:hAnsi="Courier New" w:cs="Vrinda"/>
      <w:color w:val="000000"/>
      <w:lang w:val="en-US"/>
    </w:rPr>
  </w:style>
  <w:style w:type="paragraph" w:customStyle="1" w:styleId="Articolo">
    <w:name w:val="Articolo"/>
    <w:rsid w:val="00B31433"/>
    <w:pPr>
      <w:jc w:val="center"/>
    </w:pPr>
    <w:rPr>
      <w:rFonts w:cs="Vrinda"/>
      <w:b/>
      <w:bCs/>
      <w:color w:val="000000"/>
      <w:sz w:val="24"/>
      <w:szCs w:val="24"/>
      <w:lang w:val="en-US"/>
    </w:rPr>
  </w:style>
  <w:style w:type="paragraph" w:customStyle="1" w:styleId="ALLDX">
    <w:name w:val="ALLDX"/>
    <w:rsid w:val="00B31433"/>
    <w:pPr>
      <w:jc w:val="right"/>
    </w:pPr>
    <w:rPr>
      <w:rFonts w:cs="Vrinda"/>
      <w:color w:val="000000"/>
      <w:sz w:val="24"/>
      <w:szCs w:val="24"/>
      <w:lang w:val="en-US"/>
    </w:rPr>
  </w:style>
  <w:style w:type="paragraph" w:customStyle="1" w:styleId="Corpodeltesto1">
    <w:name w:val="Corpo del testo1"/>
    <w:rsid w:val="00B31433"/>
    <w:pPr>
      <w:jc w:val="center"/>
    </w:pPr>
    <w:rPr>
      <w:rFonts w:ascii="CG Times" w:hAnsi="CG Times" w:cs="Vrinda"/>
      <w:color w:val="000000"/>
      <w:sz w:val="24"/>
      <w:szCs w:val="24"/>
      <w:lang w:val="en-US"/>
    </w:rPr>
  </w:style>
  <w:style w:type="paragraph" w:styleId="Testodelblocco">
    <w:name w:val="Block Text"/>
    <w:basedOn w:val="Normale"/>
    <w:rsid w:val="00B31433"/>
    <w:pPr>
      <w:ind w:left="705" w:right="566"/>
    </w:pPr>
    <w:rPr>
      <w:rFonts w:ascii="Futura Bk BT" w:hAnsi="Futura Bk BT"/>
      <w:b/>
      <w:i/>
      <w:sz w:val="24"/>
      <w:lang w:val="it-IT"/>
    </w:rPr>
  </w:style>
  <w:style w:type="paragraph" w:customStyle="1" w:styleId="CourierNew">
    <w:name w:val="Courier New"/>
    <w:aliases w:val="10 pt,Non Grassetto,Nero"/>
    <w:basedOn w:val="Titolo3"/>
    <w:rsid w:val="00B31433"/>
    <w:pPr>
      <w:numPr>
        <w:ilvl w:val="0"/>
        <w:numId w:val="0"/>
      </w:numPr>
      <w:spacing w:before="240"/>
      <w:jc w:val="left"/>
    </w:pPr>
    <w:rPr>
      <w:rFonts w:ascii="Courier New" w:hAnsi="Courier New" w:cs="Vrinda"/>
      <w:b w:val="0"/>
      <w:bCs w:val="0"/>
      <w:sz w:val="20"/>
      <w:szCs w:val="20"/>
    </w:rPr>
  </w:style>
  <w:style w:type="paragraph" w:customStyle="1" w:styleId="ARTICOLO0">
    <w:name w:val="ARTICOLO"/>
    <w:basedOn w:val="Normale"/>
    <w:rsid w:val="00B31433"/>
    <w:pPr>
      <w:pBdr>
        <w:bottom w:val="single" w:sz="6" w:space="3" w:color="auto"/>
      </w:pBdr>
      <w:tabs>
        <w:tab w:val="left" w:pos="360"/>
      </w:tabs>
      <w:autoSpaceDE w:val="0"/>
      <w:autoSpaceDN w:val="0"/>
      <w:adjustRightInd w:val="0"/>
      <w:spacing w:before="360" w:after="240" w:line="289" w:lineRule="exact"/>
      <w:ind w:left="360" w:hanging="360"/>
    </w:pPr>
    <w:rPr>
      <w:rFonts w:cs="Arial"/>
      <w:b/>
      <w:bCs/>
      <w:caps/>
      <w:sz w:val="24"/>
      <w:szCs w:val="24"/>
      <w:lang w:val="it-IT"/>
    </w:rPr>
  </w:style>
  <w:style w:type="paragraph" w:customStyle="1" w:styleId="Richiamo0">
    <w:name w:val="Richiamo #"/>
    <w:basedOn w:val="rientro0"/>
    <w:rsid w:val="00B31433"/>
    <w:pPr>
      <w:tabs>
        <w:tab w:val="num" w:pos="360"/>
        <w:tab w:val="left" w:pos="864"/>
        <w:tab w:val="left" w:pos="1584"/>
        <w:tab w:val="left" w:pos="2304"/>
      </w:tabs>
      <w:autoSpaceDE w:val="0"/>
      <w:autoSpaceDN w:val="0"/>
      <w:adjustRightInd w:val="0"/>
      <w:spacing w:after="120"/>
      <w:ind w:left="360" w:hanging="360"/>
    </w:pPr>
    <w:rPr>
      <w:rFonts w:ascii="Arial" w:hAnsi="Arial" w:cs="Arial"/>
      <w:iCs/>
      <w:color w:val="auto"/>
      <w:szCs w:val="32"/>
      <w:lang w:val="it-IT"/>
    </w:rPr>
  </w:style>
  <w:style w:type="paragraph" w:styleId="Corpodeltesto2">
    <w:name w:val="Body Text 2"/>
    <w:basedOn w:val="Normale"/>
    <w:rsid w:val="00086012"/>
    <w:pPr>
      <w:spacing w:after="120" w:line="480" w:lineRule="auto"/>
    </w:pPr>
  </w:style>
  <w:style w:type="paragraph" w:styleId="Rientrocorpodeltesto">
    <w:name w:val="Body Text Indent"/>
    <w:basedOn w:val="Normale"/>
    <w:link w:val="RientrocorpodeltestoCarattere"/>
    <w:rsid w:val="00086012"/>
    <w:pPr>
      <w:spacing w:after="120"/>
      <w:ind w:left="283"/>
    </w:pPr>
  </w:style>
  <w:style w:type="character" w:customStyle="1" w:styleId="contentbold1">
    <w:name w:val="contentbold1"/>
    <w:basedOn w:val="Carpredefinitoparagrafo"/>
    <w:rsid w:val="00086012"/>
    <w:rPr>
      <w:rFonts w:ascii="Arial" w:hAnsi="Arial" w:cs="Arial" w:hint="default"/>
      <w:b/>
      <w:bCs/>
      <w:sz w:val="20"/>
      <w:szCs w:val="20"/>
    </w:rPr>
  </w:style>
  <w:style w:type="paragraph" w:customStyle="1" w:styleId="p1">
    <w:name w:val="p1"/>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0">
    <w:name w:val="p0"/>
    <w:basedOn w:val="Normale"/>
    <w:rsid w:val="00086012"/>
    <w:pPr>
      <w:widowControl w:val="0"/>
      <w:tabs>
        <w:tab w:val="left" w:pos="720"/>
      </w:tabs>
      <w:spacing w:line="240" w:lineRule="atLeast"/>
    </w:pPr>
    <w:rPr>
      <w:rFonts w:ascii="Times New Roman" w:hAnsi="Times New Roman"/>
      <w:sz w:val="24"/>
      <w:lang w:val="it-IT"/>
    </w:rPr>
  </w:style>
  <w:style w:type="paragraph" w:customStyle="1" w:styleId="p2">
    <w:name w:val="p2"/>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5">
    <w:name w:val="p5"/>
    <w:basedOn w:val="Normale"/>
    <w:rsid w:val="00086012"/>
    <w:pPr>
      <w:widowControl w:val="0"/>
      <w:tabs>
        <w:tab w:val="left" w:pos="720"/>
      </w:tabs>
      <w:spacing w:line="240" w:lineRule="atLeast"/>
    </w:pPr>
    <w:rPr>
      <w:rFonts w:ascii="Times New Roman" w:hAnsi="Times New Roman"/>
      <w:sz w:val="24"/>
      <w:lang w:val="it-IT"/>
    </w:rPr>
  </w:style>
  <w:style w:type="paragraph" w:customStyle="1" w:styleId="Stile">
    <w:name w:val="Stile"/>
    <w:rsid w:val="00086012"/>
    <w:pPr>
      <w:widowControl w:val="0"/>
      <w:autoSpaceDE w:val="0"/>
      <w:autoSpaceDN w:val="0"/>
      <w:adjustRightInd w:val="0"/>
      <w:jc w:val="center"/>
    </w:pPr>
    <w:rPr>
      <w:rFonts w:ascii="Arial" w:hAnsi="Arial" w:cs="Arial"/>
      <w:sz w:val="24"/>
      <w:szCs w:val="24"/>
    </w:rPr>
  </w:style>
  <w:style w:type="paragraph" w:customStyle="1" w:styleId="p45">
    <w:name w:val="p45"/>
    <w:basedOn w:val="Normale"/>
    <w:rsid w:val="00086012"/>
    <w:pPr>
      <w:widowControl w:val="0"/>
      <w:tabs>
        <w:tab w:val="left" w:pos="720"/>
      </w:tabs>
      <w:spacing w:line="240" w:lineRule="atLeast"/>
    </w:pPr>
    <w:rPr>
      <w:rFonts w:ascii="Times New Roman" w:hAnsi="Times New Roman"/>
      <w:snapToGrid w:val="0"/>
      <w:sz w:val="24"/>
      <w:lang w:val="it-IT"/>
    </w:rPr>
  </w:style>
  <w:style w:type="paragraph" w:customStyle="1" w:styleId="p44">
    <w:name w:val="p44"/>
    <w:basedOn w:val="Normale"/>
    <w:rsid w:val="00086012"/>
    <w:pPr>
      <w:widowControl w:val="0"/>
      <w:tabs>
        <w:tab w:val="left" w:pos="720"/>
      </w:tabs>
      <w:spacing w:line="240" w:lineRule="atLeast"/>
    </w:pPr>
    <w:rPr>
      <w:rFonts w:ascii="Times New Roman" w:hAnsi="Times New Roman"/>
      <w:snapToGrid w:val="0"/>
      <w:sz w:val="24"/>
      <w:lang w:val="it-IT"/>
    </w:rPr>
  </w:style>
  <w:style w:type="paragraph" w:styleId="Mappadocumento">
    <w:name w:val="Document Map"/>
    <w:basedOn w:val="Normale"/>
    <w:semiHidden/>
    <w:rsid w:val="00597643"/>
    <w:pPr>
      <w:shd w:val="clear" w:color="auto" w:fill="000080"/>
    </w:pPr>
    <w:rPr>
      <w:rFonts w:ascii="Tahoma" w:hAnsi="Tahoma"/>
    </w:rPr>
  </w:style>
  <w:style w:type="paragraph" w:customStyle="1" w:styleId="Normale14pt">
    <w:name w:val="Normale + 14pt"/>
    <w:aliases w:val="Grassetto"/>
    <w:basedOn w:val="Normale"/>
    <w:rsid w:val="00534099"/>
    <w:pPr>
      <w:keepNext/>
      <w:spacing w:before="240" w:after="60"/>
      <w:outlineLvl w:val="0"/>
    </w:pPr>
    <w:rPr>
      <w:rFonts w:cs="Arial"/>
      <w:b/>
      <w:bCs/>
      <w:sz w:val="28"/>
      <w:szCs w:val="32"/>
    </w:rPr>
  </w:style>
  <w:style w:type="paragraph" w:customStyle="1" w:styleId="CM9">
    <w:name w:val="CM9"/>
    <w:basedOn w:val="Normale"/>
    <w:next w:val="Normale"/>
    <w:rsid w:val="006755C7"/>
    <w:pPr>
      <w:widowControl w:val="0"/>
      <w:autoSpaceDE w:val="0"/>
      <w:autoSpaceDN w:val="0"/>
      <w:adjustRightInd w:val="0"/>
    </w:pPr>
    <w:rPr>
      <w:rFonts w:ascii="Times" w:hAnsi="Times"/>
      <w:sz w:val="24"/>
      <w:szCs w:val="24"/>
      <w:lang w:val="it-IT"/>
    </w:rPr>
  </w:style>
  <w:style w:type="paragraph" w:customStyle="1" w:styleId="Default">
    <w:name w:val="Default"/>
    <w:rsid w:val="00DB42E9"/>
    <w:pPr>
      <w:widowControl w:val="0"/>
      <w:autoSpaceDE w:val="0"/>
      <w:autoSpaceDN w:val="0"/>
      <w:adjustRightInd w:val="0"/>
      <w:jc w:val="center"/>
    </w:pPr>
    <w:rPr>
      <w:rFonts w:ascii="Arial" w:hAnsi="Arial" w:cs="Arial"/>
      <w:color w:val="000000"/>
      <w:sz w:val="24"/>
      <w:szCs w:val="24"/>
    </w:rPr>
  </w:style>
  <w:style w:type="paragraph" w:customStyle="1" w:styleId="CM5">
    <w:name w:val="CM5"/>
    <w:basedOn w:val="Default"/>
    <w:next w:val="Default"/>
    <w:rsid w:val="00DB42E9"/>
    <w:pPr>
      <w:spacing w:line="380" w:lineRule="atLeast"/>
    </w:pPr>
    <w:rPr>
      <w:rFonts w:cs="Times New Roman"/>
      <w:color w:val="auto"/>
    </w:rPr>
  </w:style>
  <w:style w:type="paragraph" w:customStyle="1" w:styleId="CM39">
    <w:name w:val="CM39"/>
    <w:basedOn w:val="Default"/>
    <w:next w:val="Default"/>
    <w:rsid w:val="00DB42E9"/>
    <w:pPr>
      <w:spacing w:after="118"/>
    </w:pPr>
    <w:rPr>
      <w:rFonts w:ascii="Times" w:hAnsi="Times" w:cs="Times New Roman"/>
      <w:color w:val="auto"/>
    </w:rPr>
  </w:style>
  <w:style w:type="paragraph" w:customStyle="1" w:styleId="Par1">
    <w:name w:val="Par1"/>
    <w:rsid w:val="00874ACE"/>
    <w:pPr>
      <w:ind w:left="851" w:right="964"/>
      <w:jc w:val="both"/>
    </w:pPr>
    <w:rPr>
      <w:sz w:val="24"/>
    </w:rPr>
  </w:style>
  <w:style w:type="paragraph" w:customStyle="1" w:styleId="Rientro1">
    <w:name w:val="Rientro 1"/>
    <w:basedOn w:val="Normale"/>
    <w:rsid w:val="00497306"/>
    <w:pPr>
      <w:tabs>
        <w:tab w:val="left" w:pos="284"/>
        <w:tab w:val="right" w:leader="dot" w:pos="6804"/>
        <w:tab w:val="right" w:pos="8789"/>
      </w:tabs>
      <w:ind w:left="284" w:hanging="284"/>
    </w:pPr>
    <w:rPr>
      <w:rFonts w:ascii="Times New Roman" w:hAnsi="Times New Roman"/>
      <w:lang w:val="it-IT"/>
    </w:rPr>
  </w:style>
  <w:style w:type="paragraph" w:customStyle="1" w:styleId="Normalesenzarientro">
    <w:name w:val="Normale senza rientro"/>
    <w:basedOn w:val="Normale"/>
    <w:rsid w:val="00497306"/>
    <w:pPr>
      <w:tabs>
        <w:tab w:val="left" w:pos="1134"/>
        <w:tab w:val="right" w:leader="dot" w:pos="6804"/>
        <w:tab w:val="right" w:pos="8789"/>
      </w:tabs>
    </w:pPr>
    <w:rPr>
      <w:rFonts w:ascii="Times New Roman" w:hAnsi="Times New Roman"/>
      <w:lang w:val="it-IT"/>
    </w:rPr>
  </w:style>
  <w:style w:type="paragraph" w:customStyle="1" w:styleId="Testo">
    <w:name w:val="Testo"/>
    <w:rsid w:val="003D7CEC"/>
    <w:pPr>
      <w:tabs>
        <w:tab w:val="left" w:pos="1276"/>
      </w:tabs>
      <w:spacing w:after="120" w:line="360" w:lineRule="auto"/>
      <w:ind w:left="1134" w:right="567"/>
      <w:jc w:val="both"/>
    </w:pPr>
    <w:rPr>
      <w:rFonts w:ascii="Arial" w:hAnsi="Arial"/>
      <w:sz w:val="24"/>
    </w:rPr>
  </w:style>
  <w:style w:type="paragraph" w:customStyle="1" w:styleId="Base">
    <w:name w:val="Base"/>
    <w:basedOn w:val="Normale"/>
    <w:rsid w:val="00983629"/>
    <w:pPr>
      <w:tabs>
        <w:tab w:val="left" w:pos="1134"/>
        <w:tab w:val="right" w:leader="dot" w:pos="6804"/>
        <w:tab w:val="right" w:pos="8789"/>
      </w:tabs>
      <w:ind w:firstLine="1134"/>
    </w:pPr>
    <w:rPr>
      <w:rFonts w:ascii="Times New Roman" w:hAnsi="Times New Roman"/>
      <w:lang w:val="it-IT" w:bidi="he-IL"/>
    </w:rPr>
  </w:style>
  <w:style w:type="character" w:styleId="Rimandonotadichiusura">
    <w:name w:val="endnote reference"/>
    <w:basedOn w:val="Carpredefinitoparagrafo"/>
    <w:semiHidden/>
    <w:rsid w:val="00782E2E"/>
    <w:rPr>
      <w:vertAlign w:val="superscript"/>
    </w:rPr>
  </w:style>
  <w:style w:type="paragraph" w:customStyle="1" w:styleId="localit">
    <w:name w:val="località"/>
    <w:basedOn w:val="Normale"/>
    <w:next w:val="Normale"/>
    <w:rsid w:val="00782E2E"/>
    <w:pPr>
      <w:spacing w:after="400" w:line="360" w:lineRule="auto"/>
      <w:jc w:val="center"/>
    </w:pPr>
    <w:rPr>
      <w:rFonts w:ascii="Century Gothic" w:hAnsi="Century Gothic"/>
      <w:b/>
      <w:color w:val="auto"/>
      <w:sz w:val="28"/>
      <w:lang w:val="it-IT"/>
    </w:rPr>
  </w:style>
  <w:style w:type="paragraph" w:styleId="Elenco">
    <w:name w:val="List"/>
    <w:basedOn w:val="Corpodeltesto"/>
    <w:rsid w:val="00782E2E"/>
    <w:pPr>
      <w:tabs>
        <w:tab w:val="left" w:pos="709"/>
      </w:tabs>
      <w:spacing w:after="80" w:line="360" w:lineRule="auto"/>
      <w:ind w:left="643" w:hanging="283"/>
    </w:pPr>
    <w:rPr>
      <w:rFonts w:ascii="Century Gothic" w:hAnsi="Century Gothic"/>
      <w:color w:val="auto"/>
      <w:sz w:val="22"/>
      <w:lang w:val="en-US"/>
    </w:rPr>
  </w:style>
  <w:style w:type="paragraph" w:customStyle="1" w:styleId="CM25">
    <w:name w:val="CM25"/>
    <w:basedOn w:val="Normale"/>
    <w:next w:val="Normale"/>
    <w:rsid w:val="001A14D4"/>
    <w:pPr>
      <w:widowControl w:val="0"/>
      <w:autoSpaceDE w:val="0"/>
      <w:autoSpaceDN w:val="0"/>
      <w:adjustRightInd w:val="0"/>
      <w:spacing w:after="240"/>
    </w:pPr>
    <w:rPr>
      <w:color w:val="auto"/>
      <w:szCs w:val="24"/>
      <w:lang w:val="it-IT"/>
    </w:rPr>
  </w:style>
  <w:style w:type="paragraph" w:customStyle="1" w:styleId="CM8">
    <w:name w:val="CM8"/>
    <w:basedOn w:val="Normale"/>
    <w:next w:val="Normale"/>
    <w:rsid w:val="001A14D4"/>
    <w:pPr>
      <w:widowControl w:val="0"/>
      <w:autoSpaceDE w:val="0"/>
      <w:autoSpaceDN w:val="0"/>
      <w:adjustRightInd w:val="0"/>
      <w:spacing w:line="286" w:lineRule="atLeast"/>
    </w:pPr>
    <w:rPr>
      <w:color w:val="auto"/>
      <w:szCs w:val="24"/>
      <w:lang w:val="it-IT"/>
    </w:rPr>
  </w:style>
  <w:style w:type="paragraph" w:customStyle="1" w:styleId="CM21">
    <w:name w:val="CM21"/>
    <w:basedOn w:val="Normale"/>
    <w:next w:val="Normale"/>
    <w:rsid w:val="001A14D4"/>
    <w:pPr>
      <w:widowControl w:val="0"/>
      <w:autoSpaceDE w:val="0"/>
      <w:autoSpaceDN w:val="0"/>
      <w:adjustRightInd w:val="0"/>
      <w:spacing w:after="203"/>
    </w:pPr>
    <w:rPr>
      <w:color w:val="auto"/>
      <w:szCs w:val="24"/>
      <w:lang w:val="it-IT"/>
    </w:rPr>
  </w:style>
  <w:style w:type="paragraph" w:customStyle="1" w:styleId="CM24">
    <w:name w:val="CM24"/>
    <w:basedOn w:val="Normale"/>
    <w:next w:val="Normale"/>
    <w:rsid w:val="001A14D4"/>
    <w:pPr>
      <w:widowControl w:val="0"/>
      <w:autoSpaceDE w:val="0"/>
      <w:autoSpaceDN w:val="0"/>
      <w:adjustRightInd w:val="0"/>
      <w:spacing w:after="95"/>
    </w:pPr>
    <w:rPr>
      <w:color w:val="auto"/>
      <w:szCs w:val="24"/>
      <w:lang w:val="it-IT"/>
    </w:rPr>
  </w:style>
  <w:style w:type="paragraph" w:customStyle="1" w:styleId="CM22">
    <w:name w:val="CM22"/>
    <w:basedOn w:val="Normale"/>
    <w:next w:val="Normale"/>
    <w:rsid w:val="001A14D4"/>
    <w:pPr>
      <w:widowControl w:val="0"/>
      <w:autoSpaceDE w:val="0"/>
      <w:autoSpaceDN w:val="0"/>
      <w:adjustRightInd w:val="0"/>
      <w:spacing w:after="350"/>
    </w:pPr>
    <w:rPr>
      <w:color w:val="auto"/>
      <w:szCs w:val="24"/>
      <w:lang w:val="it-IT"/>
    </w:rPr>
  </w:style>
  <w:style w:type="paragraph" w:customStyle="1" w:styleId="CM13">
    <w:name w:val="CM13"/>
    <w:basedOn w:val="Default"/>
    <w:next w:val="Default"/>
    <w:rsid w:val="001A14D4"/>
    <w:pPr>
      <w:spacing w:after="380"/>
    </w:pPr>
    <w:rPr>
      <w:rFonts w:cs="Times New Roman"/>
      <w:color w:val="auto"/>
    </w:rPr>
  </w:style>
  <w:style w:type="paragraph" w:customStyle="1" w:styleId="CM14">
    <w:name w:val="CM14"/>
    <w:basedOn w:val="Default"/>
    <w:next w:val="Default"/>
    <w:rsid w:val="001A14D4"/>
    <w:pPr>
      <w:spacing w:after="190"/>
    </w:pPr>
    <w:rPr>
      <w:rFonts w:cs="Times New Roman"/>
      <w:color w:val="auto"/>
    </w:rPr>
  </w:style>
  <w:style w:type="paragraph" w:customStyle="1" w:styleId="CM12">
    <w:name w:val="CM12"/>
    <w:basedOn w:val="Default"/>
    <w:next w:val="Default"/>
    <w:rsid w:val="001A14D4"/>
    <w:pPr>
      <w:spacing w:after="490"/>
    </w:pPr>
    <w:rPr>
      <w:rFonts w:cs="Times New Roman"/>
      <w:color w:val="auto"/>
    </w:rPr>
  </w:style>
  <w:style w:type="paragraph" w:customStyle="1" w:styleId="CM16">
    <w:name w:val="CM16"/>
    <w:basedOn w:val="Default"/>
    <w:next w:val="Default"/>
    <w:rsid w:val="001A14D4"/>
    <w:pPr>
      <w:spacing w:after="45"/>
    </w:pPr>
    <w:rPr>
      <w:rFonts w:cs="Times New Roman"/>
      <w:color w:val="auto"/>
    </w:rPr>
  </w:style>
  <w:style w:type="paragraph" w:customStyle="1" w:styleId="CM1">
    <w:name w:val="CM1"/>
    <w:basedOn w:val="Default"/>
    <w:next w:val="Default"/>
    <w:rsid w:val="001A14D4"/>
    <w:rPr>
      <w:rFonts w:cs="Times New Roman"/>
      <w:color w:val="auto"/>
    </w:rPr>
  </w:style>
  <w:style w:type="paragraph" w:customStyle="1" w:styleId="CM10">
    <w:name w:val="CM10"/>
    <w:basedOn w:val="Default"/>
    <w:next w:val="Default"/>
    <w:rsid w:val="001A14D4"/>
    <w:pPr>
      <w:spacing w:after="543"/>
    </w:pPr>
    <w:rPr>
      <w:rFonts w:cs="Times New Roman"/>
      <w:color w:val="auto"/>
    </w:rPr>
  </w:style>
  <w:style w:type="paragraph" w:customStyle="1" w:styleId="CM11">
    <w:name w:val="CM11"/>
    <w:basedOn w:val="Default"/>
    <w:next w:val="Default"/>
    <w:rsid w:val="001A14D4"/>
    <w:pPr>
      <w:spacing w:after="115"/>
    </w:pPr>
    <w:rPr>
      <w:rFonts w:cs="Times New Roman"/>
      <w:color w:val="auto"/>
    </w:rPr>
  </w:style>
  <w:style w:type="paragraph" w:customStyle="1" w:styleId="CM15">
    <w:name w:val="CM15"/>
    <w:basedOn w:val="Default"/>
    <w:next w:val="Default"/>
    <w:rsid w:val="001A14D4"/>
    <w:pPr>
      <w:spacing w:after="70"/>
    </w:pPr>
    <w:rPr>
      <w:rFonts w:cs="Times New Roman"/>
      <w:color w:val="auto"/>
    </w:rPr>
  </w:style>
  <w:style w:type="paragraph" w:customStyle="1" w:styleId="CM37">
    <w:name w:val="CM37"/>
    <w:basedOn w:val="Default"/>
    <w:next w:val="Default"/>
    <w:rsid w:val="001A14D4"/>
    <w:pPr>
      <w:spacing w:after="363"/>
    </w:pPr>
    <w:rPr>
      <w:rFonts w:ascii="Times" w:hAnsi="Times" w:cs="Times New Roman"/>
      <w:color w:val="auto"/>
    </w:rPr>
  </w:style>
  <w:style w:type="paragraph" w:customStyle="1" w:styleId="CM43">
    <w:name w:val="CM43"/>
    <w:basedOn w:val="Default"/>
    <w:next w:val="Default"/>
    <w:rsid w:val="001A14D4"/>
    <w:pPr>
      <w:spacing w:after="245"/>
    </w:pPr>
    <w:rPr>
      <w:rFonts w:ascii="Times" w:hAnsi="Times" w:cs="Times New Roman"/>
      <w:color w:val="auto"/>
    </w:rPr>
  </w:style>
  <w:style w:type="paragraph" w:customStyle="1" w:styleId="CM35">
    <w:name w:val="CM35"/>
    <w:basedOn w:val="Default"/>
    <w:next w:val="Default"/>
    <w:rsid w:val="001A14D4"/>
    <w:pPr>
      <w:spacing w:after="168"/>
    </w:pPr>
    <w:rPr>
      <w:rFonts w:ascii="Times" w:hAnsi="Times" w:cs="Times New Roman"/>
      <w:color w:val="auto"/>
    </w:rPr>
  </w:style>
  <w:style w:type="paragraph" w:customStyle="1" w:styleId="CM3">
    <w:name w:val="CM3"/>
    <w:basedOn w:val="Default"/>
    <w:next w:val="Default"/>
    <w:rsid w:val="001A14D4"/>
    <w:pPr>
      <w:spacing w:line="386" w:lineRule="atLeast"/>
    </w:pPr>
    <w:rPr>
      <w:rFonts w:ascii="Times" w:hAnsi="Times" w:cs="Times New Roman"/>
      <w:color w:val="auto"/>
    </w:rPr>
  </w:style>
  <w:style w:type="paragraph" w:customStyle="1" w:styleId="CM46">
    <w:name w:val="CM46"/>
    <w:basedOn w:val="Default"/>
    <w:next w:val="Default"/>
    <w:rsid w:val="001A14D4"/>
    <w:pPr>
      <w:spacing w:after="730"/>
    </w:pPr>
    <w:rPr>
      <w:rFonts w:ascii="Times" w:hAnsi="Times" w:cs="Times New Roman"/>
      <w:color w:val="auto"/>
    </w:rPr>
  </w:style>
  <w:style w:type="paragraph" w:customStyle="1" w:styleId="CM30">
    <w:name w:val="CM30"/>
    <w:basedOn w:val="Default"/>
    <w:next w:val="Default"/>
    <w:rsid w:val="001A14D4"/>
    <w:pPr>
      <w:spacing w:line="236" w:lineRule="atLeast"/>
    </w:pPr>
    <w:rPr>
      <w:rFonts w:ascii="Times" w:hAnsi="Times" w:cs="Times New Roman"/>
      <w:color w:val="auto"/>
    </w:rPr>
  </w:style>
  <w:style w:type="paragraph" w:customStyle="1" w:styleId="CM31">
    <w:name w:val="CM31"/>
    <w:basedOn w:val="Default"/>
    <w:next w:val="Default"/>
    <w:rsid w:val="001A14D4"/>
    <w:pPr>
      <w:spacing w:line="211" w:lineRule="atLeast"/>
    </w:pPr>
    <w:rPr>
      <w:rFonts w:ascii="Times" w:hAnsi="Times" w:cs="Times New Roman"/>
      <w:color w:val="auto"/>
    </w:rPr>
  </w:style>
  <w:style w:type="table" w:customStyle="1" w:styleId="Stiletabella1">
    <w:name w:val="Stile tabella1"/>
    <w:basedOn w:val="Tabellanormale"/>
    <w:rsid w:val="00EA634F"/>
    <w:tblPr>
      <w:tblInd w:w="0" w:type="dxa"/>
      <w:tblCellMar>
        <w:top w:w="0" w:type="dxa"/>
        <w:left w:w="108" w:type="dxa"/>
        <w:bottom w:w="0" w:type="dxa"/>
        <w:right w:w="108" w:type="dxa"/>
      </w:tblCellMar>
    </w:tblPr>
  </w:style>
  <w:style w:type="table" w:customStyle="1" w:styleId="Stiletabella2">
    <w:name w:val="Stile tabella2"/>
    <w:basedOn w:val="Stiletabella1"/>
    <w:rsid w:val="00EA634F"/>
    <w:tblPr>
      <w:tblInd w:w="0" w:type="dxa"/>
      <w:tblCellMar>
        <w:top w:w="0" w:type="dxa"/>
        <w:left w:w="108" w:type="dxa"/>
        <w:bottom w:w="0" w:type="dxa"/>
        <w:right w:w="108" w:type="dxa"/>
      </w:tblCellMar>
    </w:tblPr>
  </w:style>
  <w:style w:type="table" w:customStyle="1" w:styleId="Stiletabella3">
    <w:name w:val="Stile tabella3"/>
    <w:basedOn w:val="Stiletabella2"/>
    <w:rsid w:val="00EA634F"/>
    <w:tblPr>
      <w:tblInd w:w="0" w:type="dxa"/>
      <w:tblCellMar>
        <w:top w:w="0" w:type="dxa"/>
        <w:left w:w="108" w:type="dxa"/>
        <w:bottom w:w="0" w:type="dxa"/>
        <w:right w:w="108" w:type="dxa"/>
      </w:tblCellMar>
    </w:tblPr>
  </w:style>
  <w:style w:type="table" w:customStyle="1" w:styleId="Stiletabella4">
    <w:name w:val="Stile tabella4"/>
    <w:basedOn w:val="Stiletabella3"/>
    <w:rsid w:val="00EA634F"/>
    <w:tblPr>
      <w:tblInd w:w="0" w:type="dxa"/>
      <w:tblCellMar>
        <w:top w:w="0" w:type="dxa"/>
        <w:left w:w="108" w:type="dxa"/>
        <w:bottom w:w="0" w:type="dxa"/>
        <w:right w:w="108" w:type="dxa"/>
      </w:tblCellMar>
    </w:tblPr>
  </w:style>
  <w:style w:type="paragraph" w:customStyle="1" w:styleId="Titolo40">
    <w:name w:val="Titolo4"/>
    <w:basedOn w:val="Normale"/>
    <w:rsid w:val="00A354FE"/>
    <w:pPr>
      <w:keepNext/>
      <w:widowControl w:val="0"/>
      <w:tabs>
        <w:tab w:val="left" w:pos="0"/>
      </w:tabs>
      <w:autoSpaceDE w:val="0"/>
      <w:autoSpaceDN w:val="0"/>
      <w:adjustRightInd w:val="0"/>
      <w:spacing w:before="240" w:after="60"/>
    </w:pPr>
    <w:rPr>
      <w:rFonts w:cs="Arial"/>
      <w:b/>
      <w:bCs/>
      <w:i/>
      <w:iCs/>
      <w:color w:val="auto"/>
      <w:szCs w:val="18"/>
      <w:lang w:val="it-IT"/>
    </w:rPr>
  </w:style>
  <w:style w:type="paragraph" w:customStyle="1" w:styleId="Normaledopo3pt">
    <w:name w:val="Normale +  dopo 3 pt"/>
    <w:basedOn w:val="Normale"/>
    <w:rsid w:val="00A354FE"/>
    <w:pPr>
      <w:numPr>
        <w:numId w:val="78"/>
      </w:numPr>
    </w:pPr>
    <w:rPr>
      <w:rFonts w:ascii="Times New Roman" w:hAnsi="Times New Roman"/>
      <w:color w:val="auto"/>
      <w:sz w:val="24"/>
      <w:szCs w:val="24"/>
      <w:lang w:val="it-IT"/>
    </w:rPr>
  </w:style>
  <w:style w:type="paragraph" w:customStyle="1" w:styleId="el-tab">
    <w:name w:val="el-tab"/>
    <w:basedOn w:val="Normale"/>
    <w:rsid w:val="003B0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pPr>
    <w:rPr>
      <w:color w:val="auto"/>
      <w:sz w:val="24"/>
      <w:lang w:val="it-IT"/>
    </w:rPr>
  </w:style>
  <w:style w:type="paragraph" w:customStyle="1" w:styleId="Car-tab">
    <w:name w:val="Car-tab"/>
    <w:basedOn w:val="Normale"/>
    <w:rsid w:val="000D03AD"/>
    <w:pPr>
      <w:widowControl w:val="0"/>
      <w:tabs>
        <w:tab w:val="right" w:pos="9356"/>
      </w:tabs>
      <w:spacing w:line="320" w:lineRule="atLeast"/>
    </w:pPr>
    <w:rPr>
      <w:color w:val="auto"/>
      <w:sz w:val="20"/>
      <w:lang w:val="it-IT"/>
    </w:rPr>
  </w:style>
  <w:style w:type="character" w:styleId="Rimandocommento">
    <w:name w:val="annotation reference"/>
    <w:basedOn w:val="Carpredefinitoparagrafo"/>
    <w:semiHidden/>
    <w:rsid w:val="00A354FE"/>
    <w:rPr>
      <w:sz w:val="16"/>
      <w:szCs w:val="16"/>
    </w:rPr>
  </w:style>
  <w:style w:type="paragraph" w:styleId="Testocommento">
    <w:name w:val="annotation text"/>
    <w:basedOn w:val="Normale"/>
    <w:semiHidden/>
    <w:rsid w:val="00A354FE"/>
    <w:rPr>
      <w:rFonts w:ascii="Times New Roman" w:hAnsi="Times New Roman"/>
      <w:color w:val="auto"/>
      <w:lang w:val="it-IT"/>
    </w:rPr>
  </w:style>
  <w:style w:type="paragraph" w:styleId="Soggettocommento">
    <w:name w:val="annotation subject"/>
    <w:basedOn w:val="Testocommento"/>
    <w:next w:val="Testocommento"/>
    <w:semiHidden/>
    <w:rsid w:val="00A354FE"/>
    <w:rPr>
      <w:b/>
      <w:bCs/>
    </w:rPr>
  </w:style>
  <w:style w:type="paragraph" w:customStyle="1" w:styleId="Level1">
    <w:name w:val="Level1"/>
    <w:basedOn w:val="Normale"/>
    <w:rsid w:val="00A354FE"/>
    <w:pPr>
      <w:tabs>
        <w:tab w:val="left" w:pos="720"/>
      </w:tabs>
      <w:suppressAutoHyphens/>
      <w:overflowPunct w:val="0"/>
      <w:autoSpaceDE w:val="0"/>
      <w:autoSpaceDN w:val="0"/>
      <w:adjustRightInd w:val="0"/>
      <w:spacing w:line="360" w:lineRule="auto"/>
      <w:ind w:left="720" w:hanging="360"/>
      <w:textAlignment w:val="baseline"/>
    </w:pPr>
    <w:rPr>
      <w:rFonts w:ascii="Courier New" w:hAnsi="Courier New"/>
      <w:color w:val="auto"/>
      <w:lang w:eastAsia="en-US"/>
    </w:rPr>
  </w:style>
  <w:style w:type="paragraph" w:styleId="Didascalia">
    <w:name w:val="caption"/>
    <w:basedOn w:val="Normale"/>
    <w:next w:val="Normale"/>
    <w:qFormat/>
    <w:rsid w:val="00A354FE"/>
    <w:rPr>
      <w:rFonts w:ascii="Times New Roman" w:hAnsi="Times New Roman"/>
      <w:b/>
      <w:bCs/>
      <w:color w:val="auto"/>
      <w:lang w:val="it-IT"/>
    </w:rPr>
  </w:style>
  <w:style w:type="character" w:customStyle="1" w:styleId="Titolo4Carattere">
    <w:name w:val="Titolo 4 Carattere"/>
    <w:basedOn w:val="Carpredefinitoparagrafo"/>
    <w:link w:val="Titolo4"/>
    <w:rsid w:val="00C978C5"/>
    <w:rPr>
      <w:rFonts w:ascii="Arial" w:hAnsi="Arial"/>
      <w:b/>
      <w:bCs/>
      <w:color w:val="000000"/>
      <w:sz w:val="22"/>
      <w:szCs w:val="22"/>
      <w:lang w:val="en-US"/>
    </w:rPr>
  </w:style>
  <w:style w:type="paragraph" w:customStyle="1" w:styleId="Corpo">
    <w:name w:val="Corpo"/>
    <w:aliases w:val="testo,corpo"/>
    <w:basedOn w:val="Normale"/>
    <w:rsid w:val="00C80B97"/>
    <w:pPr>
      <w:spacing w:before="56" w:after="56" w:line="360" w:lineRule="auto"/>
    </w:pPr>
    <w:rPr>
      <w:rFonts w:ascii="Courier New" w:hAnsi="Courier New"/>
      <w:color w:val="auto"/>
      <w:lang w:val="it-IT"/>
    </w:rPr>
  </w:style>
  <w:style w:type="paragraph" w:styleId="Rientrocorpodeltesto2">
    <w:name w:val="Body Text Indent 2"/>
    <w:basedOn w:val="Normale"/>
    <w:rsid w:val="001417E0"/>
    <w:pPr>
      <w:spacing w:after="120" w:line="480" w:lineRule="auto"/>
      <w:ind w:left="283"/>
    </w:pPr>
    <w:rPr>
      <w:rFonts w:ascii="Courier New" w:hAnsi="Courier New"/>
      <w:color w:val="auto"/>
    </w:rPr>
  </w:style>
  <w:style w:type="paragraph" w:styleId="Elenco2">
    <w:name w:val="List 2"/>
    <w:basedOn w:val="Normale"/>
    <w:rsid w:val="001417E0"/>
    <w:pPr>
      <w:ind w:left="566" w:hanging="283"/>
    </w:pPr>
    <w:rPr>
      <w:rFonts w:ascii="Times New Roman" w:hAnsi="Times New Roman"/>
      <w:color w:val="auto"/>
      <w:lang w:val="it-IT"/>
    </w:rPr>
  </w:style>
  <w:style w:type="character" w:styleId="Enfasigrassetto">
    <w:name w:val="Strong"/>
    <w:basedOn w:val="Carpredefinitoparagrafo"/>
    <w:qFormat/>
    <w:rsid w:val="001417E0"/>
    <w:rPr>
      <w:b/>
      <w:bCs/>
    </w:rPr>
  </w:style>
  <w:style w:type="paragraph" w:styleId="NormaleWeb">
    <w:name w:val="Normal (Web)"/>
    <w:basedOn w:val="Normale"/>
    <w:rsid w:val="001417E0"/>
    <w:rPr>
      <w:rFonts w:ascii="Times New Roman" w:hAnsi="Times New Roman"/>
      <w:color w:val="auto"/>
      <w:sz w:val="24"/>
      <w:szCs w:val="24"/>
    </w:rPr>
  </w:style>
  <w:style w:type="paragraph" w:customStyle="1" w:styleId="StileTitolo211ptprima6ptdopo0ptInterlinea15righe">
    <w:name w:val="Stile Titolo 2 + 11 pt prima 6 pt  dopo 0 pt Interlinea 15 righe"/>
    <w:basedOn w:val="Titolo2"/>
    <w:rsid w:val="001417E0"/>
    <w:pPr>
      <w:numPr>
        <w:numId w:val="107"/>
      </w:numPr>
      <w:spacing w:after="0" w:line="360" w:lineRule="auto"/>
    </w:pPr>
    <w:rPr>
      <w:rFonts w:cs="Times New Roman"/>
      <w:i/>
      <w:sz w:val="22"/>
      <w:szCs w:val="20"/>
      <w:lang w:val="en-US"/>
    </w:rPr>
  </w:style>
  <w:style w:type="numbering" w:styleId="1ai">
    <w:name w:val="Outline List 1"/>
    <w:basedOn w:val="Nessunelenco"/>
    <w:rsid w:val="00653C27"/>
  </w:style>
  <w:style w:type="paragraph" w:customStyle="1" w:styleId="TRATTINO">
    <w:name w:val="TRATTINO"/>
    <w:basedOn w:val="Normale"/>
    <w:rsid w:val="003F0704"/>
    <w:pPr>
      <w:ind w:left="1702" w:hanging="568"/>
    </w:pPr>
    <w:rPr>
      <w:rFonts w:ascii="Univers (W1)" w:hAnsi="Univers (W1)"/>
      <w:color w:val="auto"/>
      <w:lang w:val="it-IT"/>
    </w:rPr>
  </w:style>
  <w:style w:type="paragraph" w:customStyle="1" w:styleId="SOTTOTRATTINO">
    <w:name w:val="SOTTOTRATTINO"/>
    <w:basedOn w:val="Normale"/>
    <w:rsid w:val="003F0704"/>
    <w:pPr>
      <w:ind w:left="2269" w:hanging="567"/>
    </w:pPr>
    <w:rPr>
      <w:rFonts w:ascii="Univers (W1)" w:hAnsi="Univers (W1)"/>
      <w:color w:val="auto"/>
      <w:lang w:val="it-IT"/>
    </w:rPr>
  </w:style>
  <w:style w:type="paragraph" w:customStyle="1" w:styleId="StilePrimariga063cm">
    <w:name w:val="Stile Prima riga:  0.63 cm"/>
    <w:basedOn w:val="Normale"/>
    <w:autoRedefine/>
    <w:rsid w:val="00B16F3B"/>
    <w:pPr>
      <w:ind w:firstLine="454"/>
    </w:pPr>
    <w:rPr>
      <w:rFonts w:ascii="Times New Roman" w:hAnsi="Times New Roman"/>
      <w:color w:val="auto"/>
      <w:sz w:val="24"/>
      <w:lang w:val="it-IT"/>
    </w:rPr>
  </w:style>
  <w:style w:type="paragraph" w:customStyle="1" w:styleId="StileTitolo114pt">
    <w:name w:val="Stile Titolo 1 + 14 pt"/>
    <w:basedOn w:val="Titolo1"/>
    <w:rsid w:val="00BC301D"/>
    <w:pPr>
      <w:numPr>
        <w:numId w:val="1"/>
      </w:numPr>
      <w:spacing w:before="240" w:after="60"/>
      <w:jc w:val="both"/>
    </w:pPr>
    <w:rPr>
      <w:caps w:val="0"/>
      <w:color w:val="auto"/>
      <w:sz w:val="28"/>
      <w:lang w:val="it-IT"/>
    </w:rPr>
  </w:style>
  <w:style w:type="paragraph" w:customStyle="1" w:styleId="Punti">
    <w:name w:val="Punti"/>
    <w:basedOn w:val="Normale"/>
    <w:rsid w:val="00BC301D"/>
    <w:pPr>
      <w:widowControl w:val="0"/>
      <w:tabs>
        <w:tab w:val="left" w:pos="567"/>
      </w:tabs>
      <w:spacing w:line="360" w:lineRule="auto"/>
      <w:ind w:right="284" w:firstLine="284"/>
    </w:pPr>
    <w:rPr>
      <w:rFonts w:ascii="Times New Roman" w:hAnsi="Times New Roman"/>
      <w:color w:val="auto"/>
      <w:sz w:val="24"/>
      <w:lang w:val="it-IT"/>
    </w:rPr>
  </w:style>
  <w:style w:type="character" w:customStyle="1" w:styleId="Carattere4">
    <w:name w:val="Carattere4"/>
    <w:basedOn w:val="Carpredefinitoparagrafo"/>
    <w:rsid w:val="00B320E5"/>
    <w:rPr>
      <w:rFonts w:ascii="Arial" w:hAnsi="Arial" w:cs="Arial"/>
      <w:b/>
      <w:bCs/>
      <w:iCs/>
      <w:color w:val="000000"/>
      <w:sz w:val="24"/>
      <w:szCs w:val="28"/>
      <w:lang w:val="it-IT" w:eastAsia="it-IT" w:bidi="ar-SA"/>
    </w:rPr>
  </w:style>
  <w:style w:type="character" w:customStyle="1" w:styleId="Carattere3">
    <w:name w:val="Carattere3"/>
    <w:basedOn w:val="Carpredefinitoparagrafo"/>
    <w:rsid w:val="00B320E5"/>
    <w:rPr>
      <w:rFonts w:ascii="Arial" w:hAnsi="Arial" w:cs="Arial"/>
      <w:b/>
      <w:bCs/>
      <w:color w:val="000000"/>
      <w:sz w:val="22"/>
      <w:szCs w:val="26"/>
      <w:lang w:val="it-IT" w:eastAsia="it-IT" w:bidi="ar-SA"/>
    </w:rPr>
  </w:style>
  <w:style w:type="character" w:customStyle="1" w:styleId="Carattere2">
    <w:name w:val="Carattere2"/>
    <w:basedOn w:val="Carpredefinitoparagrafo"/>
    <w:rsid w:val="00B320E5"/>
    <w:rPr>
      <w:rFonts w:ascii="Arial" w:hAnsi="Arial"/>
      <w:b/>
      <w:bCs/>
      <w:color w:val="000000"/>
      <w:sz w:val="22"/>
      <w:szCs w:val="22"/>
      <w:lang w:val="en-US" w:eastAsia="it-IT" w:bidi="ar-SA"/>
    </w:rPr>
  </w:style>
  <w:style w:type="table" w:styleId="Tabellasemplice1">
    <w:name w:val="Table Simple 1"/>
    <w:basedOn w:val="Tabellanormale"/>
    <w:rsid w:val="00B320E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ile11ptInterlineasingola">
    <w:name w:val="Stile 11 pt Interlinea singola"/>
    <w:basedOn w:val="Normale"/>
    <w:rsid w:val="00180596"/>
    <w:pPr>
      <w:widowControl w:val="0"/>
      <w:autoSpaceDE w:val="0"/>
      <w:autoSpaceDN w:val="0"/>
    </w:pPr>
    <w:rPr>
      <w:color w:val="auto"/>
      <w:lang w:val="it-IT"/>
    </w:rPr>
  </w:style>
  <w:style w:type="paragraph" w:styleId="Indice1">
    <w:name w:val="index 1"/>
    <w:basedOn w:val="Normale"/>
    <w:next w:val="Normale"/>
    <w:autoRedefine/>
    <w:semiHidden/>
    <w:rsid w:val="00180596"/>
    <w:pPr>
      <w:widowControl w:val="0"/>
      <w:tabs>
        <w:tab w:val="center" w:pos="4144"/>
      </w:tabs>
    </w:pPr>
    <w:rPr>
      <w:color w:val="auto"/>
      <w:lang w:val="it-IT"/>
    </w:rPr>
  </w:style>
  <w:style w:type="paragraph" w:customStyle="1" w:styleId="Immagine">
    <w:name w:val="Immagine"/>
    <w:basedOn w:val="Normale"/>
    <w:next w:val="Didascalia"/>
    <w:rsid w:val="00180596"/>
    <w:pPr>
      <w:keepNext/>
      <w:widowControl w:val="0"/>
      <w:adjustRightInd w:val="0"/>
      <w:spacing w:after="120"/>
      <w:ind w:firstLine="709"/>
      <w:textAlignment w:val="baseline"/>
    </w:pPr>
    <w:rPr>
      <w:color w:val="auto"/>
      <w:spacing w:val="-5"/>
      <w:lang w:val="it-IT"/>
    </w:rPr>
  </w:style>
  <w:style w:type="character" w:styleId="Numeroriga">
    <w:name w:val="line number"/>
    <w:basedOn w:val="Carpredefinitoparagrafo"/>
    <w:rsid w:val="00180596"/>
  </w:style>
  <w:style w:type="character" w:customStyle="1" w:styleId="Carattere7">
    <w:name w:val="Carattere7"/>
    <w:basedOn w:val="Carpredefinitoparagrafo"/>
    <w:rsid w:val="00267F9B"/>
    <w:rPr>
      <w:rFonts w:ascii="Arial" w:hAnsi="Arial" w:cs="Arial"/>
      <w:b/>
      <w:bCs/>
      <w:iCs/>
      <w:color w:val="000000"/>
      <w:sz w:val="24"/>
      <w:szCs w:val="28"/>
      <w:lang w:val="it-IT" w:eastAsia="it-IT" w:bidi="ar-SA"/>
    </w:rPr>
  </w:style>
  <w:style w:type="character" w:customStyle="1" w:styleId="Titolo5Carattere">
    <w:name w:val="Titolo 5 Carattere"/>
    <w:basedOn w:val="Carpredefinitoparagrafo"/>
    <w:rsid w:val="0032430F"/>
    <w:rPr>
      <w:rFonts w:ascii="Arial" w:hAnsi="Arial"/>
      <w:b/>
      <w:bCs/>
      <w:iCs/>
      <w:color w:val="000000"/>
      <w:sz w:val="22"/>
      <w:szCs w:val="26"/>
      <w:lang w:val="en-US" w:eastAsia="it-IT" w:bidi="ar-SA"/>
    </w:rPr>
  </w:style>
  <w:style w:type="character" w:customStyle="1" w:styleId="Modificato">
    <w:name w:val="Modificato"/>
    <w:basedOn w:val="Carpredefinitoparagrafo"/>
    <w:rsid w:val="00EA6A37"/>
    <w:rPr>
      <w:color w:val="0000FF"/>
    </w:rPr>
  </w:style>
  <w:style w:type="character" w:customStyle="1" w:styleId="CorpodeltestoCarattere">
    <w:name w:val="Corpo del testo Carattere"/>
    <w:basedOn w:val="Carpredefinitoparagrafo"/>
    <w:link w:val="Corpodeltesto"/>
    <w:rsid w:val="003B0F3B"/>
    <w:rPr>
      <w:rFonts w:ascii="Arial" w:hAnsi="Arial"/>
      <w:color w:val="000000"/>
      <w:sz w:val="24"/>
    </w:rPr>
  </w:style>
  <w:style w:type="character" w:customStyle="1" w:styleId="RientrocorpodeltestoCarattere">
    <w:name w:val="Rientro corpo del testo Carattere"/>
    <w:basedOn w:val="Carpredefinitoparagrafo"/>
    <w:link w:val="Rientrocorpodeltesto"/>
    <w:rsid w:val="00AD7D5C"/>
    <w:rPr>
      <w:rFonts w:ascii="CG Times" w:hAnsi="CG Times"/>
      <w:color w:val="000000"/>
      <w:lang w:val="en-US"/>
    </w:rPr>
  </w:style>
  <w:style w:type="paragraph" w:customStyle="1" w:styleId="Corpodeltesto20">
    <w:name w:val="Corpo del testo2"/>
    <w:rsid w:val="00C80889"/>
    <w:rPr>
      <w:rFonts w:ascii="CG Times" w:hAnsi="CG Times"/>
      <w:color w:val="000000"/>
      <w:sz w:val="24"/>
      <w:lang w:val="en-US"/>
    </w:rPr>
  </w:style>
  <w:style w:type="paragraph" w:customStyle="1" w:styleId="Normale2">
    <w:name w:val="Normale2"/>
    <w:basedOn w:val="Normale"/>
    <w:rsid w:val="00C80889"/>
    <w:pPr>
      <w:jc w:val="left"/>
    </w:pPr>
    <w:rPr>
      <w:rFonts w:ascii="Times New Roman" w:hAnsi="Times New Roman"/>
      <w:color w:val="auto"/>
      <w:sz w:val="20"/>
      <w:lang w:val="it-IT"/>
    </w:rPr>
  </w:style>
  <w:style w:type="paragraph" w:customStyle="1" w:styleId="Corpodeltesto32">
    <w:name w:val="Corpo del testo 32"/>
    <w:basedOn w:val="Normale"/>
    <w:rsid w:val="00C8088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rFonts w:ascii="Times New Roman" w:hAnsi="Times New Roman"/>
      <w:color w:val="auto"/>
      <w:sz w:val="20"/>
      <w:lang w:val="it-IT"/>
    </w:rPr>
  </w:style>
  <w:style w:type="character" w:customStyle="1" w:styleId="MTEquationSection">
    <w:name w:val="MTEquationSection"/>
    <w:basedOn w:val="Carpredefinitoparagrafo"/>
    <w:rsid w:val="00C80889"/>
    <w:rPr>
      <w:b/>
      <w:vanish/>
      <w:color w:val="FF0000"/>
      <w:sz w:val="28"/>
      <w:szCs w:val="28"/>
    </w:rPr>
  </w:style>
  <w:style w:type="character" w:customStyle="1" w:styleId="NotaincalceCarattere">
    <w:name w:val="Nota in calce Carattere"/>
    <w:basedOn w:val="Carpredefinitoparagrafo"/>
    <w:link w:val="Notaincalce"/>
    <w:rsid w:val="00C80889"/>
    <w:rPr>
      <w:rFonts w:ascii="Courier New" w:hAnsi="Courier New"/>
      <w:color w:val="000000"/>
      <w:sz w:val="16"/>
      <w:lang w:val="en-US"/>
    </w:rPr>
  </w:style>
  <w:style w:type="paragraph" w:styleId="Paragrafoelenco">
    <w:name w:val="List Paragraph"/>
    <w:basedOn w:val="Normale"/>
    <w:uiPriority w:val="34"/>
    <w:qFormat/>
    <w:rsid w:val="00731A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0D5BA-8039-4A6E-916D-C4FF424E6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Pages>
  <Words>10304</Words>
  <Characters>58739</Characters>
  <Application>Microsoft Office Word</Application>
  <DocSecurity>0</DocSecurity>
  <Lines>489</Lines>
  <Paragraphs>137</Paragraphs>
  <ScaleCrop>false</ScaleCrop>
  <HeadingPairs>
    <vt:vector size="2" baseType="variant">
      <vt:variant>
        <vt:lpstr>Titolo</vt:lpstr>
      </vt:variant>
      <vt:variant>
        <vt:i4>1</vt:i4>
      </vt:variant>
    </vt:vector>
  </HeadingPairs>
  <TitlesOfParts>
    <vt:vector size="1" baseType="lpstr">
      <vt:lpstr>Art</vt:lpstr>
    </vt:vector>
  </TitlesOfParts>
  <Company>SPEA</Company>
  <LinksUpToDate>false</LinksUpToDate>
  <CharactersWithSpaces>68906</CharactersWithSpaces>
  <SharedDoc>false</SharedDoc>
  <HLinks>
    <vt:vector size="11430" baseType="variant">
      <vt:variant>
        <vt:i4>3735658</vt:i4>
      </vt:variant>
      <vt:variant>
        <vt:i4>11527</vt:i4>
      </vt:variant>
      <vt:variant>
        <vt:i4>0</vt:i4>
      </vt:variant>
      <vt:variant>
        <vt:i4>5</vt:i4>
      </vt:variant>
      <vt:variant>
        <vt:lpwstr>http://www.germann.org/</vt:lpwstr>
      </vt:variant>
      <vt:variant>
        <vt:lpwstr/>
      </vt:variant>
      <vt:variant>
        <vt:i4>1310770</vt:i4>
      </vt:variant>
      <vt:variant>
        <vt:i4>11420</vt:i4>
      </vt:variant>
      <vt:variant>
        <vt:i4>0</vt:i4>
      </vt:variant>
      <vt:variant>
        <vt:i4>5</vt:i4>
      </vt:variant>
      <vt:variant>
        <vt:lpwstr/>
      </vt:variant>
      <vt:variant>
        <vt:lpwstr>_Toc315176357</vt:lpwstr>
      </vt:variant>
      <vt:variant>
        <vt:i4>1310770</vt:i4>
      </vt:variant>
      <vt:variant>
        <vt:i4>11414</vt:i4>
      </vt:variant>
      <vt:variant>
        <vt:i4>0</vt:i4>
      </vt:variant>
      <vt:variant>
        <vt:i4>5</vt:i4>
      </vt:variant>
      <vt:variant>
        <vt:lpwstr/>
      </vt:variant>
      <vt:variant>
        <vt:lpwstr>_Toc315176356</vt:lpwstr>
      </vt:variant>
      <vt:variant>
        <vt:i4>1310770</vt:i4>
      </vt:variant>
      <vt:variant>
        <vt:i4>11408</vt:i4>
      </vt:variant>
      <vt:variant>
        <vt:i4>0</vt:i4>
      </vt:variant>
      <vt:variant>
        <vt:i4>5</vt:i4>
      </vt:variant>
      <vt:variant>
        <vt:lpwstr/>
      </vt:variant>
      <vt:variant>
        <vt:lpwstr>_Toc315176355</vt:lpwstr>
      </vt:variant>
      <vt:variant>
        <vt:i4>1310770</vt:i4>
      </vt:variant>
      <vt:variant>
        <vt:i4>11402</vt:i4>
      </vt:variant>
      <vt:variant>
        <vt:i4>0</vt:i4>
      </vt:variant>
      <vt:variant>
        <vt:i4>5</vt:i4>
      </vt:variant>
      <vt:variant>
        <vt:lpwstr/>
      </vt:variant>
      <vt:variant>
        <vt:lpwstr>_Toc315176354</vt:lpwstr>
      </vt:variant>
      <vt:variant>
        <vt:i4>1310770</vt:i4>
      </vt:variant>
      <vt:variant>
        <vt:i4>11396</vt:i4>
      </vt:variant>
      <vt:variant>
        <vt:i4>0</vt:i4>
      </vt:variant>
      <vt:variant>
        <vt:i4>5</vt:i4>
      </vt:variant>
      <vt:variant>
        <vt:lpwstr/>
      </vt:variant>
      <vt:variant>
        <vt:lpwstr>_Toc315176353</vt:lpwstr>
      </vt:variant>
      <vt:variant>
        <vt:i4>1310770</vt:i4>
      </vt:variant>
      <vt:variant>
        <vt:i4>11390</vt:i4>
      </vt:variant>
      <vt:variant>
        <vt:i4>0</vt:i4>
      </vt:variant>
      <vt:variant>
        <vt:i4>5</vt:i4>
      </vt:variant>
      <vt:variant>
        <vt:lpwstr/>
      </vt:variant>
      <vt:variant>
        <vt:lpwstr>_Toc315176352</vt:lpwstr>
      </vt:variant>
      <vt:variant>
        <vt:i4>1310770</vt:i4>
      </vt:variant>
      <vt:variant>
        <vt:i4>11384</vt:i4>
      </vt:variant>
      <vt:variant>
        <vt:i4>0</vt:i4>
      </vt:variant>
      <vt:variant>
        <vt:i4>5</vt:i4>
      </vt:variant>
      <vt:variant>
        <vt:lpwstr/>
      </vt:variant>
      <vt:variant>
        <vt:lpwstr>_Toc315176351</vt:lpwstr>
      </vt:variant>
      <vt:variant>
        <vt:i4>1310770</vt:i4>
      </vt:variant>
      <vt:variant>
        <vt:i4>11378</vt:i4>
      </vt:variant>
      <vt:variant>
        <vt:i4>0</vt:i4>
      </vt:variant>
      <vt:variant>
        <vt:i4>5</vt:i4>
      </vt:variant>
      <vt:variant>
        <vt:lpwstr/>
      </vt:variant>
      <vt:variant>
        <vt:lpwstr>_Toc315176350</vt:lpwstr>
      </vt:variant>
      <vt:variant>
        <vt:i4>1376306</vt:i4>
      </vt:variant>
      <vt:variant>
        <vt:i4>11372</vt:i4>
      </vt:variant>
      <vt:variant>
        <vt:i4>0</vt:i4>
      </vt:variant>
      <vt:variant>
        <vt:i4>5</vt:i4>
      </vt:variant>
      <vt:variant>
        <vt:lpwstr/>
      </vt:variant>
      <vt:variant>
        <vt:lpwstr>_Toc315176349</vt:lpwstr>
      </vt:variant>
      <vt:variant>
        <vt:i4>1376306</vt:i4>
      </vt:variant>
      <vt:variant>
        <vt:i4>11366</vt:i4>
      </vt:variant>
      <vt:variant>
        <vt:i4>0</vt:i4>
      </vt:variant>
      <vt:variant>
        <vt:i4>5</vt:i4>
      </vt:variant>
      <vt:variant>
        <vt:lpwstr/>
      </vt:variant>
      <vt:variant>
        <vt:lpwstr>_Toc315176348</vt:lpwstr>
      </vt:variant>
      <vt:variant>
        <vt:i4>1376306</vt:i4>
      </vt:variant>
      <vt:variant>
        <vt:i4>11360</vt:i4>
      </vt:variant>
      <vt:variant>
        <vt:i4>0</vt:i4>
      </vt:variant>
      <vt:variant>
        <vt:i4>5</vt:i4>
      </vt:variant>
      <vt:variant>
        <vt:lpwstr/>
      </vt:variant>
      <vt:variant>
        <vt:lpwstr>_Toc315176347</vt:lpwstr>
      </vt:variant>
      <vt:variant>
        <vt:i4>1376306</vt:i4>
      </vt:variant>
      <vt:variant>
        <vt:i4>11354</vt:i4>
      </vt:variant>
      <vt:variant>
        <vt:i4>0</vt:i4>
      </vt:variant>
      <vt:variant>
        <vt:i4>5</vt:i4>
      </vt:variant>
      <vt:variant>
        <vt:lpwstr/>
      </vt:variant>
      <vt:variant>
        <vt:lpwstr>_Toc315176346</vt:lpwstr>
      </vt:variant>
      <vt:variant>
        <vt:i4>1376306</vt:i4>
      </vt:variant>
      <vt:variant>
        <vt:i4>11348</vt:i4>
      </vt:variant>
      <vt:variant>
        <vt:i4>0</vt:i4>
      </vt:variant>
      <vt:variant>
        <vt:i4>5</vt:i4>
      </vt:variant>
      <vt:variant>
        <vt:lpwstr/>
      </vt:variant>
      <vt:variant>
        <vt:lpwstr>_Toc315176345</vt:lpwstr>
      </vt:variant>
      <vt:variant>
        <vt:i4>1376306</vt:i4>
      </vt:variant>
      <vt:variant>
        <vt:i4>11342</vt:i4>
      </vt:variant>
      <vt:variant>
        <vt:i4>0</vt:i4>
      </vt:variant>
      <vt:variant>
        <vt:i4>5</vt:i4>
      </vt:variant>
      <vt:variant>
        <vt:lpwstr/>
      </vt:variant>
      <vt:variant>
        <vt:lpwstr>_Toc315176344</vt:lpwstr>
      </vt:variant>
      <vt:variant>
        <vt:i4>1376306</vt:i4>
      </vt:variant>
      <vt:variant>
        <vt:i4>11336</vt:i4>
      </vt:variant>
      <vt:variant>
        <vt:i4>0</vt:i4>
      </vt:variant>
      <vt:variant>
        <vt:i4>5</vt:i4>
      </vt:variant>
      <vt:variant>
        <vt:lpwstr/>
      </vt:variant>
      <vt:variant>
        <vt:lpwstr>_Toc315176343</vt:lpwstr>
      </vt:variant>
      <vt:variant>
        <vt:i4>1376306</vt:i4>
      </vt:variant>
      <vt:variant>
        <vt:i4>11330</vt:i4>
      </vt:variant>
      <vt:variant>
        <vt:i4>0</vt:i4>
      </vt:variant>
      <vt:variant>
        <vt:i4>5</vt:i4>
      </vt:variant>
      <vt:variant>
        <vt:lpwstr/>
      </vt:variant>
      <vt:variant>
        <vt:lpwstr>_Toc315176342</vt:lpwstr>
      </vt:variant>
      <vt:variant>
        <vt:i4>1376306</vt:i4>
      </vt:variant>
      <vt:variant>
        <vt:i4>11324</vt:i4>
      </vt:variant>
      <vt:variant>
        <vt:i4>0</vt:i4>
      </vt:variant>
      <vt:variant>
        <vt:i4>5</vt:i4>
      </vt:variant>
      <vt:variant>
        <vt:lpwstr/>
      </vt:variant>
      <vt:variant>
        <vt:lpwstr>_Toc315176341</vt:lpwstr>
      </vt:variant>
      <vt:variant>
        <vt:i4>1376306</vt:i4>
      </vt:variant>
      <vt:variant>
        <vt:i4>11318</vt:i4>
      </vt:variant>
      <vt:variant>
        <vt:i4>0</vt:i4>
      </vt:variant>
      <vt:variant>
        <vt:i4>5</vt:i4>
      </vt:variant>
      <vt:variant>
        <vt:lpwstr/>
      </vt:variant>
      <vt:variant>
        <vt:lpwstr>_Toc315176340</vt:lpwstr>
      </vt:variant>
      <vt:variant>
        <vt:i4>1179698</vt:i4>
      </vt:variant>
      <vt:variant>
        <vt:i4>11312</vt:i4>
      </vt:variant>
      <vt:variant>
        <vt:i4>0</vt:i4>
      </vt:variant>
      <vt:variant>
        <vt:i4>5</vt:i4>
      </vt:variant>
      <vt:variant>
        <vt:lpwstr/>
      </vt:variant>
      <vt:variant>
        <vt:lpwstr>_Toc315176339</vt:lpwstr>
      </vt:variant>
      <vt:variant>
        <vt:i4>1179698</vt:i4>
      </vt:variant>
      <vt:variant>
        <vt:i4>11306</vt:i4>
      </vt:variant>
      <vt:variant>
        <vt:i4>0</vt:i4>
      </vt:variant>
      <vt:variant>
        <vt:i4>5</vt:i4>
      </vt:variant>
      <vt:variant>
        <vt:lpwstr/>
      </vt:variant>
      <vt:variant>
        <vt:lpwstr>_Toc315176338</vt:lpwstr>
      </vt:variant>
      <vt:variant>
        <vt:i4>1179698</vt:i4>
      </vt:variant>
      <vt:variant>
        <vt:i4>11300</vt:i4>
      </vt:variant>
      <vt:variant>
        <vt:i4>0</vt:i4>
      </vt:variant>
      <vt:variant>
        <vt:i4>5</vt:i4>
      </vt:variant>
      <vt:variant>
        <vt:lpwstr/>
      </vt:variant>
      <vt:variant>
        <vt:lpwstr>_Toc315176337</vt:lpwstr>
      </vt:variant>
      <vt:variant>
        <vt:i4>1179698</vt:i4>
      </vt:variant>
      <vt:variant>
        <vt:i4>11294</vt:i4>
      </vt:variant>
      <vt:variant>
        <vt:i4>0</vt:i4>
      </vt:variant>
      <vt:variant>
        <vt:i4>5</vt:i4>
      </vt:variant>
      <vt:variant>
        <vt:lpwstr/>
      </vt:variant>
      <vt:variant>
        <vt:lpwstr>_Toc315176336</vt:lpwstr>
      </vt:variant>
      <vt:variant>
        <vt:i4>1179698</vt:i4>
      </vt:variant>
      <vt:variant>
        <vt:i4>11288</vt:i4>
      </vt:variant>
      <vt:variant>
        <vt:i4>0</vt:i4>
      </vt:variant>
      <vt:variant>
        <vt:i4>5</vt:i4>
      </vt:variant>
      <vt:variant>
        <vt:lpwstr/>
      </vt:variant>
      <vt:variant>
        <vt:lpwstr>_Toc315176335</vt:lpwstr>
      </vt:variant>
      <vt:variant>
        <vt:i4>1179698</vt:i4>
      </vt:variant>
      <vt:variant>
        <vt:i4>11282</vt:i4>
      </vt:variant>
      <vt:variant>
        <vt:i4>0</vt:i4>
      </vt:variant>
      <vt:variant>
        <vt:i4>5</vt:i4>
      </vt:variant>
      <vt:variant>
        <vt:lpwstr/>
      </vt:variant>
      <vt:variant>
        <vt:lpwstr>_Toc315176334</vt:lpwstr>
      </vt:variant>
      <vt:variant>
        <vt:i4>1179698</vt:i4>
      </vt:variant>
      <vt:variant>
        <vt:i4>11276</vt:i4>
      </vt:variant>
      <vt:variant>
        <vt:i4>0</vt:i4>
      </vt:variant>
      <vt:variant>
        <vt:i4>5</vt:i4>
      </vt:variant>
      <vt:variant>
        <vt:lpwstr/>
      </vt:variant>
      <vt:variant>
        <vt:lpwstr>_Toc315176333</vt:lpwstr>
      </vt:variant>
      <vt:variant>
        <vt:i4>1179698</vt:i4>
      </vt:variant>
      <vt:variant>
        <vt:i4>11270</vt:i4>
      </vt:variant>
      <vt:variant>
        <vt:i4>0</vt:i4>
      </vt:variant>
      <vt:variant>
        <vt:i4>5</vt:i4>
      </vt:variant>
      <vt:variant>
        <vt:lpwstr/>
      </vt:variant>
      <vt:variant>
        <vt:lpwstr>_Toc315176332</vt:lpwstr>
      </vt:variant>
      <vt:variant>
        <vt:i4>1179698</vt:i4>
      </vt:variant>
      <vt:variant>
        <vt:i4>11264</vt:i4>
      </vt:variant>
      <vt:variant>
        <vt:i4>0</vt:i4>
      </vt:variant>
      <vt:variant>
        <vt:i4>5</vt:i4>
      </vt:variant>
      <vt:variant>
        <vt:lpwstr/>
      </vt:variant>
      <vt:variant>
        <vt:lpwstr>_Toc315176331</vt:lpwstr>
      </vt:variant>
      <vt:variant>
        <vt:i4>1179698</vt:i4>
      </vt:variant>
      <vt:variant>
        <vt:i4>11258</vt:i4>
      </vt:variant>
      <vt:variant>
        <vt:i4>0</vt:i4>
      </vt:variant>
      <vt:variant>
        <vt:i4>5</vt:i4>
      </vt:variant>
      <vt:variant>
        <vt:lpwstr/>
      </vt:variant>
      <vt:variant>
        <vt:lpwstr>_Toc315176330</vt:lpwstr>
      </vt:variant>
      <vt:variant>
        <vt:i4>1245234</vt:i4>
      </vt:variant>
      <vt:variant>
        <vt:i4>11252</vt:i4>
      </vt:variant>
      <vt:variant>
        <vt:i4>0</vt:i4>
      </vt:variant>
      <vt:variant>
        <vt:i4>5</vt:i4>
      </vt:variant>
      <vt:variant>
        <vt:lpwstr/>
      </vt:variant>
      <vt:variant>
        <vt:lpwstr>_Toc315176329</vt:lpwstr>
      </vt:variant>
      <vt:variant>
        <vt:i4>1245234</vt:i4>
      </vt:variant>
      <vt:variant>
        <vt:i4>11246</vt:i4>
      </vt:variant>
      <vt:variant>
        <vt:i4>0</vt:i4>
      </vt:variant>
      <vt:variant>
        <vt:i4>5</vt:i4>
      </vt:variant>
      <vt:variant>
        <vt:lpwstr/>
      </vt:variant>
      <vt:variant>
        <vt:lpwstr>_Toc315176328</vt:lpwstr>
      </vt:variant>
      <vt:variant>
        <vt:i4>1245234</vt:i4>
      </vt:variant>
      <vt:variant>
        <vt:i4>11240</vt:i4>
      </vt:variant>
      <vt:variant>
        <vt:i4>0</vt:i4>
      </vt:variant>
      <vt:variant>
        <vt:i4>5</vt:i4>
      </vt:variant>
      <vt:variant>
        <vt:lpwstr/>
      </vt:variant>
      <vt:variant>
        <vt:lpwstr>_Toc315176327</vt:lpwstr>
      </vt:variant>
      <vt:variant>
        <vt:i4>1245234</vt:i4>
      </vt:variant>
      <vt:variant>
        <vt:i4>11234</vt:i4>
      </vt:variant>
      <vt:variant>
        <vt:i4>0</vt:i4>
      </vt:variant>
      <vt:variant>
        <vt:i4>5</vt:i4>
      </vt:variant>
      <vt:variant>
        <vt:lpwstr/>
      </vt:variant>
      <vt:variant>
        <vt:lpwstr>_Toc315176326</vt:lpwstr>
      </vt:variant>
      <vt:variant>
        <vt:i4>1245234</vt:i4>
      </vt:variant>
      <vt:variant>
        <vt:i4>11228</vt:i4>
      </vt:variant>
      <vt:variant>
        <vt:i4>0</vt:i4>
      </vt:variant>
      <vt:variant>
        <vt:i4>5</vt:i4>
      </vt:variant>
      <vt:variant>
        <vt:lpwstr/>
      </vt:variant>
      <vt:variant>
        <vt:lpwstr>_Toc315176325</vt:lpwstr>
      </vt:variant>
      <vt:variant>
        <vt:i4>1245234</vt:i4>
      </vt:variant>
      <vt:variant>
        <vt:i4>11222</vt:i4>
      </vt:variant>
      <vt:variant>
        <vt:i4>0</vt:i4>
      </vt:variant>
      <vt:variant>
        <vt:i4>5</vt:i4>
      </vt:variant>
      <vt:variant>
        <vt:lpwstr/>
      </vt:variant>
      <vt:variant>
        <vt:lpwstr>_Toc315176324</vt:lpwstr>
      </vt:variant>
      <vt:variant>
        <vt:i4>1245234</vt:i4>
      </vt:variant>
      <vt:variant>
        <vt:i4>11216</vt:i4>
      </vt:variant>
      <vt:variant>
        <vt:i4>0</vt:i4>
      </vt:variant>
      <vt:variant>
        <vt:i4>5</vt:i4>
      </vt:variant>
      <vt:variant>
        <vt:lpwstr/>
      </vt:variant>
      <vt:variant>
        <vt:lpwstr>_Toc315176323</vt:lpwstr>
      </vt:variant>
      <vt:variant>
        <vt:i4>1245234</vt:i4>
      </vt:variant>
      <vt:variant>
        <vt:i4>11210</vt:i4>
      </vt:variant>
      <vt:variant>
        <vt:i4>0</vt:i4>
      </vt:variant>
      <vt:variant>
        <vt:i4>5</vt:i4>
      </vt:variant>
      <vt:variant>
        <vt:lpwstr/>
      </vt:variant>
      <vt:variant>
        <vt:lpwstr>_Toc315176322</vt:lpwstr>
      </vt:variant>
      <vt:variant>
        <vt:i4>1245234</vt:i4>
      </vt:variant>
      <vt:variant>
        <vt:i4>11204</vt:i4>
      </vt:variant>
      <vt:variant>
        <vt:i4>0</vt:i4>
      </vt:variant>
      <vt:variant>
        <vt:i4>5</vt:i4>
      </vt:variant>
      <vt:variant>
        <vt:lpwstr/>
      </vt:variant>
      <vt:variant>
        <vt:lpwstr>_Toc315176321</vt:lpwstr>
      </vt:variant>
      <vt:variant>
        <vt:i4>1245234</vt:i4>
      </vt:variant>
      <vt:variant>
        <vt:i4>11198</vt:i4>
      </vt:variant>
      <vt:variant>
        <vt:i4>0</vt:i4>
      </vt:variant>
      <vt:variant>
        <vt:i4>5</vt:i4>
      </vt:variant>
      <vt:variant>
        <vt:lpwstr/>
      </vt:variant>
      <vt:variant>
        <vt:lpwstr>_Toc315176320</vt:lpwstr>
      </vt:variant>
      <vt:variant>
        <vt:i4>1048626</vt:i4>
      </vt:variant>
      <vt:variant>
        <vt:i4>11192</vt:i4>
      </vt:variant>
      <vt:variant>
        <vt:i4>0</vt:i4>
      </vt:variant>
      <vt:variant>
        <vt:i4>5</vt:i4>
      </vt:variant>
      <vt:variant>
        <vt:lpwstr/>
      </vt:variant>
      <vt:variant>
        <vt:lpwstr>_Toc315176319</vt:lpwstr>
      </vt:variant>
      <vt:variant>
        <vt:i4>1048626</vt:i4>
      </vt:variant>
      <vt:variant>
        <vt:i4>11186</vt:i4>
      </vt:variant>
      <vt:variant>
        <vt:i4>0</vt:i4>
      </vt:variant>
      <vt:variant>
        <vt:i4>5</vt:i4>
      </vt:variant>
      <vt:variant>
        <vt:lpwstr/>
      </vt:variant>
      <vt:variant>
        <vt:lpwstr>_Toc315176318</vt:lpwstr>
      </vt:variant>
      <vt:variant>
        <vt:i4>1048626</vt:i4>
      </vt:variant>
      <vt:variant>
        <vt:i4>11180</vt:i4>
      </vt:variant>
      <vt:variant>
        <vt:i4>0</vt:i4>
      </vt:variant>
      <vt:variant>
        <vt:i4>5</vt:i4>
      </vt:variant>
      <vt:variant>
        <vt:lpwstr/>
      </vt:variant>
      <vt:variant>
        <vt:lpwstr>_Toc315176317</vt:lpwstr>
      </vt:variant>
      <vt:variant>
        <vt:i4>1048626</vt:i4>
      </vt:variant>
      <vt:variant>
        <vt:i4>11174</vt:i4>
      </vt:variant>
      <vt:variant>
        <vt:i4>0</vt:i4>
      </vt:variant>
      <vt:variant>
        <vt:i4>5</vt:i4>
      </vt:variant>
      <vt:variant>
        <vt:lpwstr/>
      </vt:variant>
      <vt:variant>
        <vt:lpwstr>_Toc315176316</vt:lpwstr>
      </vt:variant>
      <vt:variant>
        <vt:i4>1048626</vt:i4>
      </vt:variant>
      <vt:variant>
        <vt:i4>11168</vt:i4>
      </vt:variant>
      <vt:variant>
        <vt:i4>0</vt:i4>
      </vt:variant>
      <vt:variant>
        <vt:i4>5</vt:i4>
      </vt:variant>
      <vt:variant>
        <vt:lpwstr/>
      </vt:variant>
      <vt:variant>
        <vt:lpwstr>_Toc315176315</vt:lpwstr>
      </vt:variant>
      <vt:variant>
        <vt:i4>1048626</vt:i4>
      </vt:variant>
      <vt:variant>
        <vt:i4>11162</vt:i4>
      </vt:variant>
      <vt:variant>
        <vt:i4>0</vt:i4>
      </vt:variant>
      <vt:variant>
        <vt:i4>5</vt:i4>
      </vt:variant>
      <vt:variant>
        <vt:lpwstr/>
      </vt:variant>
      <vt:variant>
        <vt:lpwstr>_Toc315176314</vt:lpwstr>
      </vt:variant>
      <vt:variant>
        <vt:i4>1048626</vt:i4>
      </vt:variant>
      <vt:variant>
        <vt:i4>11156</vt:i4>
      </vt:variant>
      <vt:variant>
        <vt:i4>0</vt:i4>
      </vt:variant>
      <vt:variant>
        <vt:i4>5</vt:i4>
      </vt:variant>
      <vt:variant>
        <vt:lpwstr/>
      </vt:variant>
      <vt:variant>
        <vt:lpwstr>_Toc315176313</vt:lpwstr>
      </vt:variant>
      <vt:variant>
        <vt:i4>1048626</vt:i4>
      </vt:variant>
      <vt:variant>
        <vt:i4>11150</vt:i4>
      </vt:variant>
      <vt:variant>
        <vt:i4>0</vt:i4>
      </vt:variant>
      <vt:variant>
        <vt:i4>5</vt:i4>
      </vt:variant>
      <vt:variant>
        <vt:lpwstr/>
      </vt:variant>
      <vt:variant>
        <vt:lpwstr>_Toc315176312</vt:lpwstr>
      </vt:variant>
      <vt:variant>
        <vt:i4>1048626</vt:i4>
      </vt:variant>
      <vt:variant>
        <vt:i4>11144</vt:i4>
      </vt:variant>
      <vt:variant>
        <vt:i4>0</vt:i4>
      </vt:variant>
      <vt:variant>
        <vt:i4>5</vt:i4>
      </vt:variant>
      <vt:variant>
        <vt:lpwstr/>
      </vt:variant>
      <vt:variant>
        <vt:lpwstr>_Toc315176311</vt:lpwstr>
      </vt:variant>
      <vt:variant>
        <vt:i4>1048626</vt:i4>
      </vt:variant>
      <vt:variant>
        <vt:i4>11138</vt:i4>
      </vt:variant>
      <vt:variant>
        <vt:i4>0</vt:i4>
      </vt:variant>
      <vt:variant>
        <vt:i4>5</vt:i4>
      </vt:variant>
      <vt:variant>
        <vt:lpwstr/>
      </vt:variant>
      <vt:variant>
        <vt:lpwstr>_Toc315176310</vt:lpwstr>
      </vt:variant>
      <vt:variant>
        <vt:i4>1114162</vt:i4>
      </vt:variant>
      <vt:variant>
        <vt:i4>11132</vt:i4>
      </vt:variant>
      <vt:variant>
        <vt:i4>0</vt:i4>
      </vt:variant>
      <vt:variant>
        <vt:i4>5</vt:i4>
      </vt:variant>
      <vt:variant>
        <vt:lpwstr/>
      </vt:variant>
      <vt:variant>
        <vt:lpwstr>_Toc315176309</vt:lpwstr>
      </vt:variant>
      <vt:variant>
        <vt:i4>1114162</vt:i4>
      </vt:variant>
      <vt:variant>
        <vt:i4>11126</vt:i4>
      </vt:variant>
      <vt:variant>
        <vt:i4>0</vt:i4>
      </vt:variant>
      <vt:variant>
        <vt:i4>5</vt:i4>
      </vt:variant>
      <vt:variant>
        <vt:lpwstr/>
      </vt:variant>
      <vt:variant>
        <vt:lpwstr>_Toc315176308</vt:lpwstr>
      </vt:variant>
      <vt:variant>
        <vt:i4>1114162</vt:i4>
      </vt:variant>
      <vt:variant>
        <vt:i4>11120</vt:i4>
      </vt:variant>
      <vt:variant>
        <vt:i4>0</vt:i4>
      </vt:variant>
      <vt:variant>
        <vt:i4>5</vt:i4>
      </vt:variant>
      <vt:variant>
        <vt:lpwstr/>
      </vt:variant>
      <vt:variant>
        <vt:lpwstr>_Toc315176307</vt:lpwstr>
      </vt:variant>
      <vt:variant>
        <vt:i4>1114162</vt:i4>
      </vt:variant>
      <vt:variant>
        <vt:i4>11114</vt:i4>
      </vt:variant>
      <vt:variant>
        <vt:i4>0</vt:i4>
      </vt:variant>
      <vt:variant>
        <vt:i4>5</vt:i4>
      </vt:variant>
      <vt:variant>
        <vt:lpwstr/>
      </vt:variant>
      <vt:variant>
        <vt:lpwstr>_Toc315176306</vt:lpwstr>
      </vt:variant>
      <vt:variant>
        <vt:i4>1114162</vt:i4>
      </vt:variant>
      <vt:variant>
        <vt:i4>11108</vt:i4>
      </vt:variant>
      <vt:variant>
        <vt:i4>0</vt:i4>
      </vt:variant>
      <vt:variant>
        <vt:i4>5</vt:i4>
      </vt:variant>
      <vt:variant>
        <vt:lpwstr/>
      </vt:variant>
      <vt:variant>
        <vt:lpwstr>_Toc315176305</vt:lpwstr>
      </vt:variant>
      <vt:variant>
        <vt:i4>1114162</vt:i4>
      </vt:variant>
      <vt:variant>
        <vt:i4>11102</vt:i4>
      </vt:variant>
      <vt:variant>
        <vt:i4>0</vt:i4>
      </vt:variant>
      <vt:variant>
        <vt:i4>5</vt:i4>
      </vt:variant>
      <vt:variant>
        <vt:lpwstr/>
      </vt:variant>
      <vt:variant>
        <vt:lpwstr>_Toc315176304</vt:lpwstr>
      </vt:variant>
      <vt:variant>
        <vt:i4>1114162</vt:i4>
      </vt:variant>
      <vt:variant>
        <vt:i4>11096</vt:i4>
      </vt:variant>
      <vt:variant>
        <vt:i4>0</vt:i4>
      </vt:variant>
      <vt:variant>
        <vt:i4>5</vt:i4>
      </vt:variant>
      <vt:variant>
        <vt:lpwstr/>
      </vt:variant>
      <vt:variant>
        <vt:lpwstr>_Toc315176303</vt:lpwstr>
      </vt:variant>
      <vt:variant>
        <vt:i4>1114162</vt:i4>
      </vt:variant>
      <vt:variant>
        <vt:i4>11090</vt:i4>
      </vt:variant>
      <vt:variant>
        <vt:i4>0</vt:i4>
      </vt:variant>
      <vt:variant>
        <vt:i4>5</vt:i4>
      </vt:variant>
      <vt:variant>
        <vt:lpwstr/>
      </vt:variant>
      <vt:variant>
        <vt:lpwstr>_Toc315176302</vt:lpwstr>
      </vt:variant>
      <vt:variant>
        <vt:i4>1114162</vt:i4>
      </vt:variant>
      <vt:variant>
        <vt:i4>11084</vt:i4>
      </vt:variant>
      <vt:variant>
        <vt:i4>0</vt:i4>
      </vt:variant>
      <vt:variant>
        <vt:i4>5</vt:i4>
      </vt:variant>
      <vt:variant>
        <vt:lpwstr/>
      </vt:variant>
      <vt:variant>
        <vt:lpwstr>_Toc315176301</vt:lpwstr>
      </vt:variant>
      <vt:variant>
        <vt:i4>1114162</vt:i4>
      </vt:variant>
      <vt:variant>
        <vt:i4>11078</vt:i4>
      </vt:variant>
      <vt:variant>
        <vt:i4>0</vt:i4>
      </vt:variant>
      <vt:variant>
        <vt:i4>5</vt:i4>
      </vt:variant>
      <vt:variant>
        <vt:lpwstr/>
      </vt:variant>
      <vt:variant>
        <vt:lpwstr>_Toc315176300</vt:lpwstr>
      </vt:variant>
      <vt:variant>
        <vt:i4>1572915</vt:i4>
      </vt:variant>
      <vt:variant>
        <vt:i4>11072</vt:i4>
      </vt:variant>
      <vt:variant>
        <vt:i4>0</vt:i4>
      </vt:variant>
      <vt:variant>
        <vt:i4>5</vt:i4>
      </vt:variant>
      <vt:variant>
        <vt:lpwstr/>
      </vt:variant>
      <vt:variant>
        <vt:lpwstr>_Toc315176299</vt:lpwstr>
      </vt:variant>
      <vt:variant>
        <vt:i4>1572915</vt:i4>
      </vt:variant>
      <vt:variant>
        <vt:i4>11066</vt:i4>
      </vt:variant>
      <vt:variant>
        <vt:i4>0</vt:i4>
      </vt:variant>
      <vt:variant>
        <vt:i4>5</vt:i4>
      </vt:variant>
      <vt:variant>
        <vt:lpwstr/>
      </vt:variant>
      <vt:variant>
        <vt:lpwstr>_Toc315176298</vt:lpwstr>
      </vt:variant>
      <vt:variant>
        <vt:i4>1572915</vt:i4>
      </vt:variant>
      <vt:variant>
        <vt:i4>11060</vt:i4>
      </vt:variant>
      <vt:variant>
        <vt:i4>0</vt:i4>
      </vt:variant>
      <vt:variant>
        <vt:i4>5</vt:i4>
      </vt:variant>
      <vt:variant>
        <vt:lpwstr/>
      </vt:variant>
      <vt:variant>
        <vt:lpwstr>_Toc315176297</vt:lpwstr>
      </vt:variant>
      <vt:variant>
        <vt:i4>1572915</vt:i4>
      </vt:variant>
      <vt:variant>
        <vt:i4>11054</vt:i4>
      </vt:variant>
      <vt:variant>
        <vt:i4>0</vt:i4>
      </vt:variant>
      <vt:variant>
        <vt:i4>5</vt:i4>
      </vt:variant>
      <vt:variant>
        <vt:lpwstr/>
      </vt:variant>
      <vt:variant>
        <vt:lpwstr>_Toc315176296</vt:lpwstr>
      </vt:variant>
      <vt:variant>
        <vt:i4>1572915</vt:i4>
      </vt:variant>
      <vt:variant>
        <vt:i4>11048</vt:i4>
      </vt:variant>
      <vt:variant>
        <vt:i4>0</vt:i4>
      </vt:variant>
      <vt:variant>
        <vt:i4>5</vt:i4>
      </vt:variant>
      <vt:variant>
        <vt:lpwstr/>
      </vt:variant>
      <vt:variant>
        <vt:lpwstr>_Toc315176295</vt:lpwstr>
      </vt:variant>
      <vt:variant>
        <vt:i4>1572915</vt:i4>
      </vt:variant>
      <vt:variant>
        <vt:i4>11042</vt:i4>
      </vt:variant>
      <vt:variant>
        <vt:i4>0</vt:i4>
      </vt:variant>
      <vt:variant>
        <vt:i4>5</vt:i4>
      </vt:variant>
      <vt:variant>
        <vt:lpwstr/>
      </vt:variant>
      <vt:variant>
        <vt:lpwstr>_Toc315176294</vt:lpwstr>
      </vt:variant>
      <vt:variant>
        <vt:i4>1572915</vt:i4>
      </vt:variant>
      <vt:variant>
        <vt:i4>11036</vt:i4>
      </vt:variant>
      <vt:variant>
        <vt:i4>0</vt:i4>
      </vt:variant>
      <vt:variant>
        <vt:i4>5</vt:i4>
      </vt:variant>
      <vt:variant>
        <vt:lpwstr/>
      </vt:variant>
      <vt:variant>
        <vt:lpwstr>_Toc315176293</vt:lpwstr>
      </vt:variant>
      <vt:variant>
        <vt:i4>1572915</vt:i4>
      </vt:variant>
      <vt:variant>
        <vt:i4>11030</vt:i4>
      </vt:variant>
      <vt:variant>
        <vt:i4>0</vt:i4>
      </vt:variant>
      <vt:variant>
        <vt:i4>5</vt:i4>
      </vt:variant>
      <vt:variant>
        <vt:lpwstr/>
      </vt:variant>
      <vt:variant>
        <vt:lpwstr>_Toc315176292</vt:lpwstr>
      </vt:variant>
      <vt:variant>
        <vt:i4>1572915</vt:i4>
      </vt:variant>
      <vt:variant>
        <vt:i4>11024</vt:i4>
      </vt:variant>
      <vt:variant>
        <vt:i4>0</vt:i4>
      </vt:variant>
      <vt:variant>
        <vt:i4>5</vt:i4>
      </vt:variant>
      <vt:variant>
        <vt:lpwstr/>
      </vt:variant>
      <vt:variant>
        <vt:lpwstr>_Toc315176291</vt:lpwstr>
      </vt:variant>
      <vt:variant>
        <vt:i4>1572915</vt:i4>
      </vt:variant>
      <vt:variant>
        <vt:i4>11018</vt:i4>
      </vt:variant>
      <vt:variant>
        <vt:i4>0</vt:i4>
      </vt:variant>
      <vt:variant>
        <vt:i4>5</vt:i4>
      </vt:variant>
      <vt:variant>
        <vt:lpwstr/>
      </vt:variant>
      <vt:variant>
        <vt:lpwstr>_Toc315176290</vt:lpwstr>
      </vt:variant>
      <vt:variant>
        <vt:i4>1638451</vt:i4>
      </vt:variant>
      <vt:variant>
        <vt:i4>11012</vt:i4>
      </vt:variant>
      <vt:variant>
        <vt:i4>0</vt:i4>
      </vt:variant>
      <vt:variant>
        <vt:i4>5</vt:i4>
      </vt:variant>
      <vt:variant>
        <vt:lpwstr/>
      </vt:variant>
      <vt:variant>
        <vt:lpwstr>_Toc315176289</vt:lpwstr>
      </vt:variant>
      <vt:variant>
        <vt:i4>1638451</vt:i4>
      </vt:variant>
      <vt:variant>
        <vt:i4>11006</vt:i4>
      </vt:variant>
      <vt:variant>
        <vt:i4>0</vt:i4>
      </vt:variant>
      <vt:variant>
        <vt:i4>5</vt:i4>
      </vt:variant>
      <vt:variant>
        <vt:lpwstr/>
      </vt:variant>
      <vt:variant>
        <vt:lpwstr>_Toc315176288</vt:lpwstr>
      </vt:variant>
      <vt:variant>
        <vt:i4>1638451</vt:i4>
      </vt:variant>
      <vt:variant>
        <vt:i4>11000</vt:i4>
      </vt:variant>
      <vt:variant>
        <vt:i4>0</vt:i4>
      </vt:variant>
      <vt:variant>
        <vt:i4>5</vt:i4>
      </vt:variant>
      <vt:variant>
        <vt:lpwstr/>
      </vt:variant>
      <vt:variant>
        <vt:lpwstr>_Toc315176287</vt:lpwstr>
      </vt:variant>
      <vt:variant>
        <vt:i4>1638451</vt:i4>
      </vt:variant>
      <vt:variant>
        <vt:i4>10994</vt:i4>
      </vt:variant>
      <vt:variant>
        <vt:i4>0</vt:i4>
      </vt:variant>
      <vt:variant>
        <vt:i4>5</vt:i4>
      </vt:variant>
      <vt:variant>
        <vt:lpwstr/>
      </vt:variant>
      <vt:variant>
        <vt:lpwstr>_Toc315176286</vt:lpwstr>
      </vt:variant>
      <vt:variant>
        <vt:i4>1638451</vt:i4>
      </vt:variant>
      <vt:variant>
        <vt:i4>10988</vt:i4>
      </vt:variant>
      <vt:variant>
        <vt:i4>0</vt:i4>
      </vt:variant>
      <vt:variant>
        <vt:i4>5</vt:i4>
      </vt:variant>
      <vt:variant>
        <vt:lpwstr/>
      </vt:variant>
      <vt:variant>
        <vt:lpwstr>_Toc315176285</vt:lpwstr>
      </vt:variant>
      <vt:variant>
        <vt:i4>1638451</vt:i4>
      </vt:variant>
      <vt:variant>
        <vt:i4>10982</vt:i4>
      </vt:variant>
      <vt:variant>
        <vt:i4>0</vt:i4>
      </vt:variant>
      <vt:variant>
        <vt:i4>5</vt:i4>
      </vt:variant>
      <vt:variant>
        <vt:lpwstr/>
      </vt:variant>
      <vt:variant>
        <vt:lpwstr>_Toc315176284</vt:lpwstr>
      </vt:variant>
      <vt:variant>
        <vt:i4>1638451</vt:i4>
      </vt:variant>
      <vt:variant>
        <vt:i4>10976</vt:i4>
      </vt:variant>
      <vt:variant>
        <vt:i4>0</vt:i4>
      </vt:variant>
      <vt:variant>
        <vt:i4>5</vt:i4>
      </vt:variant>
      <vt:variant>
        <vt:lpwstr/>
      </vt:variant>
      <vt:variant>
        <vt:lpwstr>_Toc315176283</vt:lpwstr>
      </vt:variant>
      <vt:variant>
        <vt:i4>1638451</vt:i4>
      </vt:variant>
      <vt:variant>
        <vt:i4>10970</vt:i4>
      </vt:variant>
      <vt:variant>
        <vt:i4>0</vt:i4>
      </vt:variant>
      <vt:variant>
        <vt:i4>5</vt:i4>
      </vt:variant>
      <vt:variant>
        <vt:lpwstr/>
      </vt:variant>
      <vt:variant>
        <vt:lpwstr>_Toc315176282</vt:lpwstr>
      </vt:variant>
      <vt:variant>
        <vt:i4>1638451</vt:i4>
      </vt:variant>
      <vt:variant>
        <vt:i4>10964</vt:i4>
      </vt:variant>
      <vt:variant>
        <vt:i4>0</vt:i4>
      </vt:variant>
      <vt:variant>
        <vt:i4>5</vt:i4>
      </vt:variant>
      <vt:variant>
        <vt:lpwstr/>
      </vt:variant>
      <vt:variant>
        <vt:lpwstr>_Toc315176281</vt:lpwstr>
      </vt:variant>
      <vt:variant>
        <vt:i4>1638451</vt:i4>
      </vt:variant>
      <vt:variant>
        <vt:i4>10958</vt:i4>
      </vt:variant>
      <vt:variant>
        <vt:i4>0</vt:i4>
      </vt:variant>
      <vt:variant>
        <vt:i4>5</vt:i4>
      </vt:variant>
      <vt:variant>
        <vt:lpwstr/>
      </vt:variant>
      <vt:variant>
        <vt:lpwstr>_Toc315176280</vt:lpwstr>
      </vt:variant>
      <vt:variant>
        <vt:i4>1441843</vt:i4>
      </vt:variant>
      <vt:variant>
        <vt:i4>10952</vt:i4>
      </vt:variant>
      <vt:variant>
        <vt:i4>0</vt:i4>
      </vt:variant>
      <vt:variant>
        <vt:i4>5</vt:i4>
      </vt:variant>
      <vt:variant>
        <vt:lpwstr/>
      </vt:variant>
      <vt:variant>
        <vt:lpwstr>_Toc315176279</vt:lpwstr>
      </vt:variant>
      <vt:variant>
        <vt:i4>1441843</vt:i4>
      </vt:variant>
      <vt:variant>
        <vt:i4>10946</vt:i4>
      </vt:variant>
      <vt:variant>
        <vt:i4>0</vt:i4>
      </vt:variant>
      <vt:variant>
        <vt:i4>5</vt:i4>
      </vt:variant>
      <vt:variant>
        <vt:lpwstr/>
      </vt:variant>
      <vt:variant>
        <vt:lpwstr>_Toc315176278</vt:lpwstr>
      </vt:variant>
      <vt:variant>
        <vt:i4>1441843</vt:i4>
      </vt:variant>
      <vt:variant>
        <vt:i4>10940</vt:i4>
      </vt:variant>
      <vt:variant>
        <vt:i4>0</vt:i4>
      </vt:variant>
      <vt:variant>
        <vt:i4>5</vt:i4>
      </vt:variant>
      <vt:variant>
        <vt:lpwstr/>
      </vt:variant>
      <vt:variant>
        <vt:lpwstr>_Toc315176277</vt:lpwstr>
      </vt:variant>
      <vt:variant>
        <vt:i4>1441843</vt:i4>
      </vt:variant>
      <vt:variant>
        <vt:i4>10934</vt:i4>
      </vt:variant>
      <vt:variant>
        <vt:i4>0</vt:i4>
      </vt:variant>
      <vt:variant>
        <vt:i4>5</vt:i4>
      </vt:variant>
      <vt:variant>
        <vt:lpwstr/>
      </vt:variant>
      <vt:variant>
        <vt:lpwstr>_Toc315176276</vt:lpwstr>
      </vt:variant>
      <vt:variant>
        <vt:i4>1441843</vt:i4>
      </vt:variant>
      <vt:variant>
        <vt:i4>10928</vt:i4>
      </vt:variant>
      <vt:variant>
        <vt:i4>0</vt:i4>
      </vt:variant>
      <vt:variant>
        <vt:i4>5</vt:i4>
      </vt:variant>
      <vt:variant>
        <vt:lpwstr/>
      </vt:variant>
      <vt:variant>
        <vt:lpwstr>_Toc315176275</vt:lpwstr>
      </vt:variant>
      <vt:variant>
        <vt:i4>1441843</vt:i4>
      </vt:variant>
      <vt:variant>
        <vt:i4>10922</vt:i4>
      </vt:variant>
      <vt:variant>
        <vt:i4>0</vt:i4>
      </vt:variant>
      <vt:variant>
        <vt:i4>5</vt:i4>
      </vt:variant>
      <vt:variant>
        <vt:lpwstr/>
      </vt:variant>
      <vt:variant>
        <vt:lpwstr>_Toc315176274</vt:lpwstr>
      </vt:variant>
      <vt:variant>
        <vt:i4>1441843</vt:i4>
      </vt:variant>
      <vt:variant>
        <vt:i4>10916</vt:i4>
      </vt:variant>
      <vt:variant>
        <vt:i4>0</vt:i4>
      </vt:variant>
      <vt:variant>
        <vt:i4>5</vt:i4>
      </vt:variant>
      <vt:variant>
        <vt:lpwstr/>
      </vt:variant>
      <vt:variant>
        <vt:lpwstr>_Toc315176273</vt:lpwstr>
      </vt:variant>
      <vt:variant>
        <vt:i4>1441843</vt:i4>
      </vt:variant>
      <vt:variant>
        <vt:i4>10910</vt:i4>
      </vt:variant>
      <vt:variant>
        <vt:i4>0</vt:i4>
      </vt:variant>
      <vt:variant>
        <vt:i4>5</vt:i4>
      </vt:variant>
      <vt:variant>
        <vt:lpwstr/>
      </vt:variant>
      <vt:variant>
        <vt:lpwstr>_Toc315176272</vt:lpwstr>
      </vt:variant>
      <vt:variant>
        <vt:i4>1441843</vt:i4>
      </vt:variant>
      <vt:variant>
        <vt:i4>10904</vt:i4>
      </vt:variant>
      <vt:variant>
        <vt:i4>0</vt:i4>
      </vt:variant>
      <vt:variant>
        <vt:i4>5</vt:i4>
      </vt:variant>
      <vt:variant>
        <vt:lpwstr/>
      </vt:variant>
      <vt:variant>
        <vt:lpwstr>_Toc315176271</vt:lpwstr>
      </vt:variant>
      <vt:variant>
        <vt:i4>1441843</vt:i4>
      </vt:variant>
      <vt:variant>
        <vt:i4>10898</vt:i4>
      </vt:variant>
      <vt:variant>
        <vt:i4>0</vt:i4>
      </vt:variant>
      <vt:variant>
        <vt:i4>5</vt:i4>
      </vt:variant>
      <vt:variant>
        <vt:lpwstr/>
      </vt:variant>
      <vt:variant>
        <vt:lpwstr>_Toc315176270</vt:lpwstr>
      </vt:variant>
      <vt:variant>
        <vt:i4>1507379</vt:i4>
      </vt:variant>
      <vt:variant>
        <vt:i4>10892</vt:i4>
      </vt:variant>
      <vt:variant>
        <vt:i4>0</vt:i4>
      </vt:variant>
      <vt:variant>
        <vt:i4>5</vt:i4>
      </vt:variant>
      <vt:variant>
        <vt:lpwstr/>
      </vt:variant>
      <vt:variant>
        <vt:lpwstr>_Toc315176269</vt:lpwstr>
      </vt:variant>
      <vt:variant>
        <vt:i4>1507379</vt:i4>
      </vt:variant>
      <vt:variant>
        <vt:i4>10886</vt:i4>
      </vt:variant>
      <vt:variant>
        <vt:i4>0</vt:i4>
      </vt:variant>
      <vt:variant>
        <vt:i4>5</vt:i4>
      </vt:variant>
      <vt:variant>
        <vt:lpwstr/>
      </vt:variant>
      <vt:variant>
        <vt:lpwstr>_Toc315176268</vt:lpwstr>
      </vt:variant>
      <vt:variant>
        <vt:i4>1507379</vt:i4>
      </vt:variant>
      <vt:variant>
        <vt:i4>10880</vt:i4>
      </vt:variant>
      <vt:variant>
        <vt:i4>0</vt:i4>
      </vt:variant>
      <vt:variant>
        <vt:i4>5</vt:i4>
      </vt:variant>
      <vt:variant>
        <vt:lpwstr/>
      </vt:variant>
      <vt:variant>
        <vt:lpwstr>_Toc315176267</vt:lpwstr>
      </vt:variant>
      <vt:variant>
        <vt:i4>1507379</vt:i4>
      </vt:variant>
      <vt:variant>
        <vt:i4>10874</vt:i4>
      </vt:variant>
      <vt:variant>
        <vt:i4>0</vt:i4>
      </vt:variant>
      <vt:variant>
        <vt:i4>5</vt:i4>
      </vt:variant>
      <vt:variant>
        <vt:lpwstr/>
      </vt:variant>
      <vt:variant>
        <vt:lpwstr>_Toc315176266</vt:lpwstr>
      </vt:variant>
      <vt:variant>
        <vt:i4>1507379</vt:i4>
      </vt:variant>
      <vt:variant>
        <vt:i4>10868</vt:i4>
      </vt:variant>
      <vt:variant>
        <vt:i4>0</vt:i4>
      </vt:variant>
      <vt:variant>
        <vt:i4>5</vt:i4>
      </vt:variant>
      <vt:variant>
        <vt:lpwstr/>
      </vt:variant>
      <vt:variant>
        <vt:lpwstr>_Toc315176265</vt:lpwstr>
      </vt:variant>
      <vt:variant>
        <vt:i4>1507379</vt:i4>
      </vt:variant>
      <vt:variant>
        <vt:i4>10862</vt:i4>
      </vt:variant>
      <vt:variant>
        <vt:i4>0</vt:i4>
      </vt:variant>
      <vt:variant>
        <vt:i4>5</vt:i4>
      </vt:variant>
      <vt:variant>
        <vt:lpwstr/>
      </vt:variant>
      <vt:variant>
        <vt:lpwstr>_Toc315176264</vt:lpwstr>
      </vt:variant>
      <vt:variant>
        <vt:i4>1507379</vt:i4>
      </vt:variant>
      <vt:variant>
        <vt:i4>10856</vt:i4>
      </vt:variant>
      <vt:variant>
        <vt:i4>0</vt:i4>
      </vt:variant>
      <vt:variant>
        <vt:i4>5</vt:i4>
      </vt:variant>
      <vt:variant>
        <vt:lpwstr/>
      </vt:variant>
      <vt:variant>
        <vt:lpwstr>_Toc315176263</vt:lpwstr>
      </vt:variant>
      <vt:variant>
        <vt:i4>1507379</vt:i4>
      </vt:variant>
      <vt:variant>
        <vt:i4>10850</vt:i4>
      </vt:variant>
      <vt:variant>
        <vt:i4>0</vt:i4>
      </vt:variant>
      <vt:variant>
        <vt:i4>5</vt:i4>
      </vt:variant>
      <vt:variant>
        <vt:lpwstr/>
      </vt:variant>
      <vt:variant>
        <vt:lpwstr>_Toc315176262</vt:lpwstr>
      </vt:variant>
      <vt:variant>
        <vt:i4>1507379</vt:i4>
      </vt:variant>
      <vt:variant>
        <vt:i4>10844</vt:i4>
      </vt:variant>
      <vt:variant>
        <vt:i4>0</vt:i4>
      </vt:variant>
      <vt:variant>
        <vt:i4>5</vt:i4>
      </vt:variant>
      <vt:variant>
        <vt:lpwstr/>
      </vt:variant>
      <vt:variant>
        <vt:lpwstr>_Toc315176261</vt:lpwstr>
      </vt:variant>
      <vt:variant>
        <vt:i4>1507379</vt:i4>
      </vt:variant>
      <vt:variant>
        <vt:i4>10838</vt:i4>
      </vt:variant>
      <vt:variant>
        <vt:i4>0</vt:i4>
      </vt:variant>
      <vt:variant>
        <vt:i4>5</vt:i4>
      </vt:variant>
      <vt:variant>
        <vt:lpwstr/>
      </vt:variant>
      <vt:variant>
        <vt:lpwstr>_Toc315176260</vt:lpwstr>
      </vt:variant>
      <vt:variant>
        <vt:i4>1310771</vt:i4>
      </vt:variant>
      <vt:variant>
        <vt:i4>10832</vt:i4>
      </vt:variant>
      <vt:variant>
        <vt:i4>0</vt:i4>
      </vt:variant>
      <vt:variant>
        <vt:i4>5</vt:i4>
      </vt:variant>
      <vt:variant>
        <vt:lpwstr/>
      </vt:variant>
      <vt:variant>
        <vt:lpwstr>_Toc315176259</vt:lpwstr>
      </vt:variant>
      <vt:variant>
        <vt:i4>1310771</vt:i4>
      </vt:variant>
      <vt:variant>
        <vt:i4>10826</vt:i4>
      </vt:variant>
      <vt:variant>
        <vt:i4>0</vt:i4>
      </vt:variant>
      <vt:variant>
        <vt:i4>5</vt:i4>
      </vt:variant>
      <vt:variant>
        <vt:lpwstr/>
      </vt:variant>
      <vt:variant>
        <vt:lpwstr>_Toc315176258</vt:lpwstr>
      </vt:variant>
      <vt:variant>
        <vt:i4>1310771</vt:i4>
      </vt:variant>
      <vt:variant>
        <vt:i4>10820</vt:i4>
      </vt:variant>
      <vt:variant>
        <vt:i4>0</vt:i4>
      </vt:variant>
      <vt:variant>
        <vt:i4>5</vt:i4>
      </vt:variant>
      <vt:variant>
        <vt:lpwstr/>
      </vt:variant>
      <vt:variant>
        <vt:lpwstr>_Toc315176257</vt:lpwstr>
      </vt:variant>
      <vt:variant>
        <vt:i4>1310771</vt:i4>
      </vt:variant>
      <vt:variant>
        <vt:i4>10814</vt:i4>
      </vt:variant>
      <vt:variant>
        <vt:i4>0</vt:i4>
      </vt:variant>
      <vt:variant>
        <vt:i4>5</vt:i4>
      </vt:variant>
      <vt:variant>
        <vt:lpwstr/>
      </vt:variant>
      <vt:variant>
        <vt:lpwstr>_Toc315176256</vt:lpwstr>
      </vt:variant>
      <vt:variant>
        <vt:i4>1310771</vt:i4>
      </vt:variant>
      <vt:variant>
        <vt:i4>10808</vt:i4>
      </vt:variant>
      <vt:variant>
        <vt:i4>0</vt:i4>
      </vt:variant>
      <vt:variant>
        <vt:i4>5</vt:i4>
      </vt:variant>
      <vt:variant>
        <vt:lpwstr/>
      </vt:variant>
      <vt:variant>
        <vt:lpwstr>_Toc315176255</vt:lpwstr>
      </vt:variant>
      <vt:variant>
        <vt:i4>1310771</vt:i4>
      </vt:variant>
      <vt:variant>
        <vt:i4>10802</vt:i4>
      </vt:variant>
      <vt:variant>
        <vt:i4>0</vt:i4>
      </vt:variant>
      <vt:variant>
        <vt:i4>5</vt:i4>
      </vt:variant>
      <vt:variant>
        <vt:lpwstr/>
      </vt:variant>
      <vt:variant>
        <vt:lpwstr>_Toc315176254</vt:lpwstr>
      </vt:variant>
      <vt:variant>
        <vt:i4>1310771</vt:i4>
      </vt:variant>
      <vt:variant>
        <vt:i4>10796</vt:i4>
      </vt:variant>
      <vt:variant>
        <vt:i4>0</vt:i4>
      </vt:variant>
      <vt:variant>
        <vt:i4>5</vt:i4>
      </vt:variant>
      <vt:variant>
        <vt:lpwstr/>
      </vt:variant>
      <vt:variant>
        <vt:lpwstr>_Toc315176253</vt:lpwstr>
      </vt:variant>
      <vt:variant>
        <vt:i4>1310771</vt:i4>
      </vt:variant>
      <vt:variant>
        <vt:i4>10790</vt:i4>
      </vt:variant>
      <vt:variant>
        <vt:i4>0</vt:i4>
      </vt:variant>
      <vt:variant>
        <vt:i4>5</vt:i4>
      </vt:variant>
      <vt:variant>
        <vt:lpwstr/>
      </vt:variant>
      <vt:variant>
        <vt:lpwstr>_Toc315176252</vt:lpwstr>
      </vt:variant>
      <vt:variant>
        <vt:i4>1310771</vt:i4>
      </vt:variant>
      <vt:variant>
        <vt:i4>10784</vt:i4>
      </vt:variant>
      <vt:variant>
        <vt:i4>0</vt:i4>
      </vt:variant>
      <vt:variant>
        <vt:i4>5</vt:i4>
      </vt:variant>
      <vt:variant>
        <vt:lpwstr/>
      </vt:variant>
      <vt:variant>
        <vt:lpwstr>_Toc315176251</vt:lpwstr>
      </vt:variant>
      <vt:variant>
        <vt:i4>1310771</vt:i4>
      </vt:variant>
      <vt:variant>
        <vt:i4>10778</vt:i4>
      </vt:variant>
      <vt:variant>
        <vt:i4>0</vt:i4>
      </vt:variant>
      <vt:variant>
        <vt:i4>5</vt:i4>
      </vt:variant>
      <vt:variant>
        <vt:lpwstr/>
      </vt:variant>
      <vt:variant>
        <vt:lpwstr>_Toc315176250</vt:lpwstr>
      </vt:variant>
      <vt:variant>
        <vt:i4>1376307</vt:i4>
      </vt:variant>
      <vt:variant>
        <vt:i4>10772</vt:i4>
      </vt:variant>
      <vt:variant>
        <vt:i4>0</vt:i4>
      </vt:variant>
      <vt:variant>
        <vt:i4>5</vt:i4>
      </vt:variant>
      <vt:variant>
        <vt:lpwstr/>
      </vt:variant>
      <vt:variant>
        <vt:lpwstr>_Toc315176249</vt:lpwstr>
      </vt:variant>
      <vt:variant>
        <vt:i4>1376307</vt:i4>
      </vt:variant>
      <vt:variant>
        <vt:i4>10766</vt:i4>
      </vt:variant>
      <vt:variant>
        <vt:i4>0</vt:i4>
      </vt:variant>
      <vt:variant>
        <vt:i4>5</vt:i4>
      </vt:variant>
      <vt:variant>
        <vt:lpwstr/>
      </vt:variant>
      <vt:variant>
        <vt:lpwstr>_Toc315176248</vt:lpwstr>
      </vt:variant>
      <vt:variant>
        <vt:i4>1376307</vt:i4>
      </vt:variant>
      <vt:variant>
        <vt:i4>10760</vt:i4>
      </vt:variant>
      <vt:variant>
        <vt:i4>0</vt:i4>
      </vt:variant>
      <vt:variant>
        <vt:i4>5</vt:i4>
      </vt:variant>
      <vt:variant>
        <vt:lpwstr/>
      </vt:variant>
      <vt:variant>
        <vt:lpwstr>_Toc315176247</vt:lpwstr>
      </vt:variant>
      <vt:variant>
        <vt:i4>1376307</vt:i4>
      </vt:variant>
      <vt:variant>
        <vt:i4>10754</vt:i4>
      </vt:variant>
      <vt:variant>
        <vt:i4>0</vt:i4>
      </vt:variant>
      <vt:variant>
        <vt:i4>5</vt:i4>
      </vt:variant>
      <vt:variant>
        <vt:lpwstr/>
      </vt:variant>
      <vt:variant>
        <vt:lpwstr>_Toc315176246</vt:lpwstr>
      </vt:variant>
      <vt:variant>
        <vt:i4>1376307</vt:i4>
      </vt:variant>
      <vt:variant>
        <vt:i4>10748</vt:i4>
      </vt:variant>
      <vt:variant>
        <vt:i4>0</vt:i4>
      </vt:variant>
      <vt:variant>
        <vt:i4>5</vt:i4>
      </vt:variant>
      <vt:variant>
        <vt:lpwstr/>
      </vt:variant>
      <vt:variant>
        <vt:lpwstr>_Toc315176245</vt:lpwstr>
      </vt:variant>
      <vt:variant>
        <vt:i4>1376307</vt:i4>
      </vt:variant>
      <vt:variant>
        <vt:i4>10742</vt:i4>
      </vt:variant>
      <vt:variant>
        <vt:i4>0</vt:i4>
      </vt:variant>
      <vt:variant>
        <vt:i4>5</vt:i4>
      </vt:variant>
      <vt:variant>
        <vt:lpwstr/>
      </vt:variant>
      <vt:variant>
        <vt:lpwstr>_Toc315176244</vt:lpwstr>
      </vt:variant>
      <vt:variant>
        <vt:i4>1376307</vt:i4>
      </vt:variant>
      <vt:variant>
        <vt:i4>10736</vt:i4>
      </vt:variant>
      <vt:variant>
        <vt:i4>0</vt:i4>
      </vt:variant>
      <vt:variant>
        <vt:i4>5</vt:i4>
      </vt:variant>
      <vt:variant>
        <vt:lpwstr/>
      </vt:variant>
      <vt:variant>
        <vt:lpwstr>_Toc315176243</vt:lpwstr>
      </vt:variant>
      <vt:variant>
        <vt:i4>1376307</vt:i4>
      </vt:variant>
      <vt:variant>
        <vt:i4>10730</vt:i4>
      </vt:variant>
      <vt:variant>
        <vt:i4>0</vt:i4>
      </vt:variant>
      <vt:variant>
        <vt:i4>5</vt:i4>
      </vt:variant>
      <vt:variant>
        <vt:lpwstr/>
      </vt:variant>
      <vt:variant>
        <vt:lpwstr>_Toc315176242</vt:lpwstr>
      </vt:variant>
      <vt:variant>
        <vt:i4>1376307</vt:i4>
      </vt:variant>
      <vt:variant>
        <vt:i4>10724</vt:i4>
      </vt:variant>
      <vt:variant>
        <vt:i4>0</vt:i4>
      </vt:variant>
      <vt:variant>
        <vt:i4>5</vt:i4>
      </vt:variant>
      <vt:variant>
        <vt:lpwstr/>
      </vt:variant>
      <vt:variant>
        <vt:lpwstr>_Toc315176241</vt:lpwstr>
      </vt:variant>
      <vt:variant>
        <vt:i4>1376307</vt:i4>
      </vt:variant>
      <vt:variant>
        <vt:i4>10718</vt:i4>
      </vt:variant>
      <vt:variant>
        <vt:i4>0</vt:i4>
      </vt:variant>
      <vt:variant>
        <vt:i4>5</vt:i4>
      </vt:variant>
      <vt:variant>
        <vt:lpwstr/>
      </vt:variant>
      <vt:variant>
        <vt:lpwstr>_Toc315176240</vt:lpwstr>
      </vt:variant>
      <vt:variant>
        <vt:i4>1179699</vt:i4>
      </vt:variant>
      <vt:variant>
        <vt:i4>10712</vt:i4>
      </vt:variant>
      <vt:variant>
        <vt:i4>0</vt:i4>
      </vt:variant>
      <vt:variant>
        <vt:i4>5</vt:i4>
      </vt:variant>
      <vt:variant>
        <vt:lpwstr/>
      </vt:variant>
      <vt:variant>
        <vt:lpwstr>_Toc315176239</vt:lpwstr>
      </vt:variant>
      <vt:variant>
        <vt:i4>1179699</vt:i4>
      </vt:variant>
      <vt:variant>
        <vt:i4>10706</vt:i4>
      </vt:variant>
      <vt:variant>
        <vt:i4>0</vt:i4>
      </vt:variant>
      <vt:variant>
        <vt:i4>5</vt:i4>
      </vt:variant>
      <vt:variant>
        <vt:lpwstr/>
      </vt:variant>
      <vt:variant>
        <vt:lpwstr>_Toc315176238</vt:lpwstr>
      </vt:variant>
      <vt:variant>
        <vt:i4>1179699</vt:i4>
      </vt:variant>
      <vt:variant>
        <vt:i4>10700</vt:i4>
      </vt:variant>
      <vt:variant>
        <vt:i4>0</vt:i4>
      </vt:variant>
      <vt:variant>
        <vt:i4>5</vt:i4>
      </vt:variant>
      <vt:variant>
        <vt:lpwstr/>
      </vt:variant>
      <vt:variant>
        <vt:lpwstr>_Toc315176237</vt:lpwstr>
      </vt:variant>
      <vt:variant>
        <vt:i4>1179699</vt:i4>
      </vt:variant>
      <vt:variant>
        <vt:i4>10694</vt:i4>
      </vt:variant>
      <vt:variant>
        <vt:i4>0</vt:i4>
      </vt:variant>
      <vt:variant>
        <vt:i4>5</vt:i4>
      </vt:variant>
      <vt:variant>
        <vt:lpwstr/>
      </vt:variant>
      <vt:variant>
        <vt:lpwstr>_Toc315176236</vt:lpwstr>
      </vt:variant>
      <vt:variant>
        <vt:i4>1179699</vt:i4>
      </vt:variant>
      <vt:variant>
        <vt:i4>10688</vt:i4>
      </vt:variant>
      <vt:variant>
        <vt:i4>0</vt:i4>
      </vt:variant>
      <vt:variant>
        <vt:i4>5</vt:i4>
      </vt:variant>
      <vt:variant>
        <vt:lpwstr/>
      </vt:variant>
      <vt:variant>
        <vt:lpwstr>_Toc315176235</vt:lpwstr>
      </vt:variant>
      <vt:variant>
        <vt:i4>1179699</vt:i4>
      </vt:variant>
      <vt:variant>
        <vt:i4>10682</vt:i4>
      </vt:variant>
      <vt:variant>
        <vt:i4>0</vt:i4>
      </vt:variant>
      <vt:variant>
        <vt:i4>5</vt:i4>
      </vt:variant>
      <vt:variant>
        <vt:lpwstr/>
      </vt:variant>
      <vt:variant>
        <vt:lpwstr>_Toc315176234</vt:lpwstr>
      </vt:variant>
      <vt:variant>
        <vt:i4>1179699</vt:i4>
      </vt:variant>
      <vt:variant>
        <vt:i4>10676</vt:i4>
      </vt:variant>
      <vt:variant>
        <vt:i4>0</vt:i4>
      </vt:variant>
      <vt:variant>
        <vt:i4>5</vt:i4>
      </vt:variant>
      <vt:variant>
        <vt:lpwstr/>
      </vt:variant>
      <vt:variant>
        <vt:lpwstr>_Toc315176233</vt:lpwstr>
      </vt:variant>
      <vt:variant>
        <vt:i4>1179699</vt:i4>
      </vt:variant>
      <vt:variant>
        <vt:i4>10670</vt:i4>
      </vt:variant>
      <vt:variant>
        <vt:i4>0</vt:i4>
      </vt:variant>
      <vt:variant>
        <vt:i4>5</vt:i4>
      </vt:variant>
      <vt:variant>
        <vt:lpwstr/>
      </vt:variant>
      <vt:variant>
        <vt:lpwstr>_Toc315176232</vt:lpwstr>
      </vt:variant>
      <vt:variant>
        <vt:i4>1179699</vt:i4>
      </vt:variant>
      <vt:variant>
        <vt:i4>10664</vt:i4>
      </vt:variant>
      <vt:variant>
        <vt:i4>0</vt:i4>
      </vt:variant>
      <vt:variant>
        <vt:i4>5</vt:i4>
      </vt:variant>
      <vt:variant>
        <vt:lpwstr/>
      </vt:variant>
      <vt:variant>
        <vt:lpwstr>_Toc315176231</vt:lpwstr>
      </vt:variant>
      <vt:variant>
        <vt:i4>1179699</vt:i4>
      </vt:variant>
      <vt:variant>
        <vt:i4>10658</vt:i4>
      </vt:variant>
      <vt:variant>
        <vt:i4>0</vt:i4>
      </vt:variant>
      <vt:variant>
        <vt:i4>5</vt:i4>
      </vt:variant>
      <vt:variant>
        <vt:lpwstr/>
      </vt:variant>
      <vt:variant>
        <vt:lpwstr>_Toc315176230</vt:lpwstr>
      </vt:variant>
      <vt:variant>
        <vt:i4>1245235</vt:i4>
      </vt:variant>
      <vt:variant>
        <vt:i4>10652</vt:i4>
      </vt:variant>
      <vt:variant>
        <vt:i4>0</vt:i4>
      </vt:variant>
      <vt:variant>
        <vt:i4>5</vt:i4>
      </vt:variant>
      <vt:variant>
        <vt:lpwstr/>
      </vt:variant>
      <vt:variant>
        <vt:lpwstr>_Toc315176229</vt:lpwstr>
      </vt:variant>
      <vt:variant>
        <vt:i4>1245235</vt:i4>
      </vt:variant>
      <vt:variant>
        <vt:i4>10646</vt:i4>
      </vt:variant>
      <vt:variant>
        <vt:i4>0</vt:i4>
      </vt:variant>
      <vt:variant>
        <vt:i4>5</vt:i4>
      </vt:variant>
      <vt:variant>
        <vt:lpwstr/>
      </vt:variant>
      <vt:variant>
        <vt:lpwstr>_Toc315176228</vt:lpwstr>
      </vt:variant>
      <vt:variant>
        <vt:i4>1245235</vt:i4>
      </vt:variant>
      <vt:variant>
        <vt:i4>10640</vt:i4>
      </vt:variant>
      <vt:variant>
        <vt:i4>0</vt:i4>
      </vt:variant>
      <vt:variant>
        <vt:i4>5</vt:i4>
      </vt:variant>
      <vt:variant>
        <vt:lpwstr/>
      </vt:variant>
      <vt:variant>
        <vt:lpwstr>_Toc315176227</vt:lpwstr>
      </vt:variant>
      <vt:variant>
        <vt:i4>1245235</vt:i4>
      </vt:variant>
      <vt:variant>
        <vt:i4>10634</vt:i4>
      </vt:variant>
      <vt:variant>
        <vt:i4>0</vt:i4>
      </vt:variant>
      <vt:variant>
        <vt:i4>5</vt:i4>
      </vt:variant>
      <vt:variant>
        <vt:lpwstr/>
      </vt:variant>
      <vt:variant>
        <vt:lpwstr>_Toc315176226</vt:lpwstr>
      </vt:variant>
      <vt:variant>
        <vt:i4>1245235</vt:i4>
      </vt:variant>
      <vt:variant>
        <vt:i4>10628</vt:i4>
      </vt:variant>
      <vt:variant>
        <vt:i4>0</vt:i4>
      </vt:variant>
      <vt:variant>
        <vt:i4>5</vt:i4>
      </vt:variant>
      <vt:variant>
        <vt:lpwstr/>
      </vt:variant>
      <vt:variant>
        <vt:lpwstr>_Toc315176225</vt:lpwstr>
      </vt:variant>
      <vt:variant>
        <vt:i4>1245235</vt:i4>
      </vt:variant>
      <vt:variant>
        <vt:i4>10622</vt:i4>
      </vt:variant>
      <vt:variant>
        <vt:i4>0</vt:i4>
      </vt:variant>
      <vt:variant>
        <vt:i4>5</vt:i4>
      </vt:variant>
      <vt:variant>
        <vt:lpwstr/>
      </vt:variant>
      <vt:variant>
        <vt:lpwstr>_Toc315176224</vt:lpwstr>
      </vt:variant>
      <vt:variant>
        <vt:i4>1245235</vt:i4>
      </vt:variant>
      <vt:variant>
        <vt:i4>10616</vt:i4>
      </vt:variant>
      <vt:variant>
        <vt:i4>0</vt:i4>
      </vt:variant>
      <vt:variant>
        <vt:i4>5</vt:i4>
      </vt:variant>
      <vt:variant>
        <vt:lpwstr/>
      </vt:variant>
      <vt:variant>
        <vt:lpwstr>_Toc315176223</vt:lpwstr>
      </vt:variant>
      <vt:variant>
        <vt:i4>1245235</vt:i4>
      </vt:variant>
      <vt:variant>
        <vt:i4>10610</vt:i4>
      </vt:variant>
      <vt:variant>
        <vt:i4>0</vt:i4>
      </vt:variant>
      <vt:variant>
        <vt:i4>5</vt:i4>
      </vt:variant>
      <vt:variant>
        <vt:lpwstr/>
      </vt:variant>
      <vt:variant>
        <vt:lpwstr>_Toc315176222</vt:lpwstr>
      </vt:variant>
      <vt:variant>
        <vt:i4>1245235</vt:i4>
      </vt:variant>
      <vt:variant>
        <vt:i4>10604</vt:i4>
      </vt:variant>
      <vt:variant>
        <vt:i4>0</vt:i4>
      </vt:variant>
      <vt:variant>
        <vt:i4>5</vt:i4>
      </vt:variant>
      <vt:variant>
        <vt:lpwstr/>
      </vt:variant>
      <vt:variant>
        <vt:lpwstr>_Toc315176221</vt:lpwstr>
      </vt:variant>
      <vt:variant>
        <vt:i4>1245235</vt:i4>
      </vt:variant>
      <vt:variant>
        <vt:i4>10598</vt:i4>
      </vt:variant>
      <vt:variant>
        <vt:i4>0</vt:i4>
      </vt:variant>
      <vt:variant>
        <vt:i4>5</vt:i4>
      </vt:variant>
      <vt:variant>
        <vt:lpwstr/>
      </vt:variant>
      <vt:variant>
        <vt:lpwstr>_Toc315176220</vt:lpwstr>
      </vt:variant>
      <vt:variant>
        <vt:i4>1048627</vt:i4>
      </vt:variant>
      <vt:variant>
        <vt:i4>10592</vt:i4>
      </vt:variant>
      <vt:variant>
        <vt:i4>0</vt:i4>
      </vt:variant>
      <vt:variant>
        <vt:i4>5</vt:i4>
      </vt:variant>
      <vt:variant>
        <vt:lpwstr/>
      </vt:variant>
      <vt:variant>
        <vt:lpwstr>_Toc315176219</vt:lpwstr>
      </vt:variant>
      <vt:variant>
        <vt:i4>1048627</vt:i4>
      </vt:variant>
      <vt:variant>
        <vt:i4>10586</vt:i4>
      </vt:variant>
      <vt:variant>
        <vt:i4>0</vt:i4>
      </vt:variant>
      <vt:variant>
        <vt:i4>5</vt:i4>
      </vt:variant>
      <vt:variant>
        <vt:lpwstr/>
      </vt:variant>
      <vt:variant>
        <vt:lpwstr>_Toc315176218</vt:lpwstr>
      </vt:variant>
      <vt:variant>
        <vt:i4>1048627</vt:i4>
      </vt:variant>
      <vt:variant>
        <vt:i4>10580</vt:i4>
      </vt:variant>
      <vt:variant>
        <vt:i4>0</vt:i4>
      </vt:variant>
      <vt:variant>
        <vt:i4>5</vt:i4>
      </vt:variant>
      <vt:variant>
        <vt:lpwstr/>
      </vt:variant>
      <vt:variant>
        <vt:lpwstr>_Toc315176217</vt:lpwstr>
      </vt:variant>
      <vt:variant>
        <vt:i4>1048627</vt:i4>
      </vt:variant>
      <vt:variant>
        <vt:i4>10574</vt:i4>
      </vt:variant>
      <vt:variant>
        <vt:i4>0</vt:i4>
      </vt:variant>
      <vt:variant>
        <vt:i4>5</vt:i4>
      </vt:variant>
      <vt:variant>
        <vt:lpwstr/>
      </vt:variant>
      <vt:variant>
        <vt:lpwstr>_Toc315176216</vt:lpwstr>
      </vt:variant>
      <vt:variant>
        <vt:i4>1048627</vt:i4>
      </vt:variant>
      <vt:variant>
        <vt:i4>10568</vt:i4>
      </vt:variant>
      <vt:variant>
        <vt:i4>0</vt:i4>
      </vt:variant>
      <vt:variant>
        <vt:i4>5</vt:i4>
      </vt:variant>
      <vt:variant>
        <vt:lpwstr/>
      </vt:variant>
      <vt:variant>
        <vt:lpwstr>_Toc315176215</vt:lpwstr>
      </vt:variant>
      <vt:variant>
        <vt:i4>1048627</vt:i4>
      </vt:variant>
      <vt:variant>
        <vt:i4>10562</vt:i4>
      </vt:variant>
      <vt:variant>
        <vt:i4>0</vt:i4>
      </vt:variant>
      <vt:variant>
        <vt:i4>5</vt:i4>
      </vt:variant>
      <vt:variant>
        <vt:lpwstr/>
      </vt:variant>
      <vt:variant>
        <vt:lpwstr>_Toc315176214</vt:lpwstr>
      </vt:variant>
      <vt:variant>
        <vt:i4>1048627</vt:i4>
      </vt:variant>
      <vt:variant>
        <vt:i4>10556</vt:i4>
      </vt:variant>
      <vt:variant>
        <vt:i4>0</vt:i4>
      </vt:variant>
      <vt:variant>
        <vt:i4>5</vt:i4>
      </vt:variant>
      <vt:variant>
        <vt:lpwstr/>
      </vt:variant>
      <vt:variant>
        <vt:lpwstr>_Toc315176213</vt:lpwstr>
      </vt:variant>
      <vt:variant>
        <vt:i4>1048627</vt:i4>
      </vt:variant>
      <vt:variant>
        <vt:i4>10550</vt:i4>
      </vt:variant>
      <vt:variant>
        <vt:i4>0</vt:i4>
      </vt:variant>
      <vt:variant>
        <vt:i4>5</vt:i4>
      </vt:variant>
      <vt:variant>
        <vt:lpwstr/>
      </vt:variant>
      <vt:variant>
        <vt:lpwstr>_Toc315176212</vt:lpwstr>
      </vt:variant>
      <vt:variant>
        <vt:i4>1048627</vt:i4>
      </vt:variant>
      <vt:variant>
        <vt:i4>10544</vt:i4>
      </vt:variant>
      <vt:variant>
        <vt:i4>0</vt:i4>
      </vt:variant>
      <vt:variant>
        <vt:i4>5</vt:i4>
      </vt:variant>
      <vt:variant>
        <vt:lpwstr/>
      </vt:variant>
      <vt:variant>
        <vt:lpwstr>_Toc315176211</vt:lpwstr>
      </vt:variant>
      <vt:variant>
        <vt:i4>1048627</vt:i4>
      </vt:variant>
      <vt:variant>
        <vt:i4>10538</vt:i4>
      </vt:variant>
      <vt:variant>
        <vt:i4>0</vt:i4>
      </vt:variant>
      <vt:variant>
        <vt:i4>5</vt:i4>
      </vt:variant>
      <vt:variant>
        <vt:lpwstr/>
      </vt:variant>
      <vt:variant>
        <vt:lpwstr>_Toc315176210</vt:lpwstr>
      </vt:variant>
      <vt:variant>
        <vt:i4>1114163</vt:i4>
      </vt:variant>
      <vt:variant>
        <vt:i4>10532</vt:i4>
      </vt:variant>
      <vt:variant>
        <vt:i4>0</vt:i4>
      </vt:variant>
      <vt:variant>
        <vt:i4>5</vt:i4>
      </vt:variant>
      <vt:variant>
        <vt:lpwstr/>
      </vt:variant>
      <vt:variant>
        <vt:lpwstr>_Toc315176209</vt:lpwstr>
      </vt:variant>
      <vt:variant>
        <vt:i4>1114163</vt:i4>
      </vt:variant>
      <vt:variant>
        <vt:i4>10526</vt:i4>
      </vt:variant>
      <vt:variant>
        <vt:i4>0</vt:i4>
      </vt:variant>
      <vt:variant>
        <vt:i4>5</vt:i4>
      </vt:variant>
      <vt:variant>
        <vt:lpwstr/>
      </vt:variant>
      <vt:variant>
        <vt:lpwstr>_Toc315176208</vt:lpwstr>
      </vt:variant>
      <vt:variant>
        <vt:i4>1114163</vt:i4>
      </vt:variant>
      <vt:variant>
        <vt:i4>10520</vt:i4>
      </vt:variant>
      <vt:variant>
        <vt:i4>0</vt:i4>
      </vt:variant>
      <vt:variant>
        <vt:i4>5</vt:i4>
      </vt:variant>
      <vt:variant>
        <vt:lpwstr/>
      </vt:variant>
      <vt:variant>
        <vt:lpwstr>_Toc315176207</vt:lpwstr>
      </vt:variant>
      <vt:variant>
        <vt:i4>1114163</vt:i4>
      </vt:variant>
      <vt:variant>
        <vt:i4>10514</vt:i4>
      </vt:variant>
      <vt:variant>
        <vt:i4>0</vt:i4>
      </vt:variant>
      <vt:variant>
        <vt:i4>5</vt:i4>
      </vt:variant>
      <vt:variant>
        <vt:lpwstr/>
      </vt:variant>
      <vt:variant>
        <vt:lpwstr>_Toc315176206</vt:lpwstr>
      </vt:variant>
      <vt:variant>
        <vt:i4>1114163</vt:i4>
      </vt:variant>
      <vt:variant>
        <vt:i4>10508</vt:i4>
      </vt:variant>
      <vt:variant>
        <vt:i4>0</vt:i4>
      </vt:variant>
      <vt:variant>
        <vt:i4>5</vt:i4>
      </vt:variant>
      <vt:variant>
        <vt:lpwstr/>
      </vt:variant>
      <vt:variant>
        <vt:lpwstr>_Toc315176205</vt:lpwstr>
      </vt:variant>
      <vt:variant>
        <vt:i4>1114163</vt:i4>
      </vt:variant>
      <vt:variant>
        <vt:i4>10502</vt:i4>
      </vt:variant>
      <vt:variant>
        <vt:i4>0</vt:i4>
      </vt:variant>
      <vt:variant>
        <vt:i4>5</vt:i4>
      </vt:variant>
      <vt:variant>
        <vt:lpwstr/>
      </vt:variant>
      <vt:variant>
        <vt:lpwstr>_Toc315176204</vt:lpwstr>
      </vt:variant>
      <vt:variant>
        <vt:i4>1114163</vt:i4>
      </vt:variant>
      <vt:variant>
        <vt:i4>10496</vt:i4>
      </vt:variant>
      <vt:variant>
        <vt:i4>0</vt:i4>
      </vt:variant>
      <vt:variant>
        <vt:i4>5</vt:i4>
      </vt:variant>
      <vt:variant>
        <vt:lpwstr/>
      </vt:variant>
      <vt:variant>
        <vt:lpwstr>_Toc315176203</vt:lpwstr>
      </vt:variant>
      <vt:variant>
        <vt:i4>1114163</vt:i4>
      </vt:variant>
      <vt:variant>
        <vt:i4>10490</vt:i4>
      </vt:variant>
      <vt:variant>
        <vt:i4>0</vt:i4>
      </vt:variant>
      <vt:variant>
        <vt:i4>5</vt:i4>
      </vt:variant>
      <vt:variant>
        <vt:lpwstr/>
      </vt:variant>
      <vt:variant>
        <vt:lpwstr>_Toc315176202</vt:lpwstr>
      </vt:variant>
      <vt:variant>
        <vt:i4>1114163</vt:i4>
      </vt:variant>
      <vt:variant>
        <vt:i4>10484</vt:i4>
      </vt:variant>
      <vt:variant>
        <vt:i4>0</vt:i4>
      </vt:variant>
      <vt:variant>
        <vt:i4>5</vt:i4>
      </vt:variant>
      <vt:variant>
        <vt:lpwstr/>
      </vt:variant>
      <vt:variant>
        <vt:lpwstr>_Toc315176201</vt:lpwstr>
      </vt:variant>
      <vt:variant>
        <vt:i4>1114163</vt:i4>
      </vt:variant>
      <vt:variant>
        <vt:i4>10478</vt:i4>
      </vt:variant>
      <vt:variant>
        <vt:i4>0</vt:i4>
      </vt:variant>
      <vt:variant>
        <vt:i4>5</vt:i4>
      </vt:variant>
      <vt:variant>
        <vt:lpwstr/>
      </vt:variant>
      <vt:variant>
        <vt:lpwstr>_Toc315176200</vt:lpwstr>
      </vt:variant>
      <vt:variant>
        <vt:i4>1572912</vt:i4>
      </vt:variant>
      <vt:variant>
        <vt:i4>10472</vt:i4>
      </vt:variant>
      <vt:variant>
        <vt:i4>0</vt:i4>
      </vt:variant>
      <vt:variant>
        <vt:i4>5</vt:i4>
      </vt:variant>
      <vt:variant>
        <vt:lpwstr/>
      </vt:variant>
      <vt:variant>
        <vt:lpwstr>_Toc315176199</vt:lpwstr>
      </vt:variant>
      <vt:variant>
        <vt:i4>1572912</vt:i4>
      </vt:variant>
      <vt:variant>
        <vt:i4>10466</vt:i4>
      </vt:variant>
      <vt:variant>
        <vt:i4>0</vt:i4>
      </vt:variant>
      <vt:variant>
        <vt:i4>5</vt:i4>
      </vt:variant>
      <vt:variant>
        <vt:lpwstr/>
      </vt:variant>
      <vt:variant>
        <vt:lpwstr>_Toc315176198</vt:lpwstr>
      </vt:variant>
      <vt:variant>
        <vt:i4>1572912</vt:i4>
      </vt:variant>
      <vt:variant>
        <vt:i4>10460</vt:i4>
      </vt:variant>
      <vt:variant>
        <vt:i4>0</vt:i4>
      </vt:variant>
      <vt:variant>
        <vt:i4>5</vt:i4>
      </vt:variant>
      <vt:variant>
        <vt:lpwstr/>
      </vt:variant>
      <vt:variant>
        <vt:lpwstr>_Toc315176197</vt:lpwstr>
      </vt:variant>
      <vt:variant>
        <vt:i4>1572912</vt:i4>
      </vt:variant>
      <vt:variant>
        <vt:i4>10454</vt:i4>
      </vt:variant>
      <vt:variant>
        <vt:i4>0</vt:i4>
      </vt:variant>
      <vt:variant>
        <vt:i4>5</vt:i4>
      </vt:variant>
      <vt:variant>
        <vt:lpwstr/>
      </vt:variant>
      <vt:variant>
        <vt:lpwstr>_Toc315176196</vt:lpwstr>
      </vt:variant>
      <vt:variant>
        <vt:i4>1572912</vt:i4>
      </vt:variant>
      <vt:variant>
        <vt:i4>10448</vt:i4>
      </vt:variant>
      <vt:variant>
        <vt:i4>0</vt:i4>
      </vt:variant>
      <vt:variant>
        <vt:i4>5</vt:i4>
      </vt:variant>
      <vt:variant>
        <vt:lpwstr/>
      </vt:variant>
      <vt:variant>
        <vt:lpwstr>_Toc315176195</vt:lpwstr>
      </vt:variant>
      <vt:variant>
        <vt:i4>1572912</vt:i4>
      </vt:variant>
      <vt:variant>
        <vt:i4>10442</vt:i4>
      </vt:variant>
      <vt:variant>
        <vt:i4>0</vt:i4>
      </vt:variant>
      <vt:variant>
        <vt:i4>5</vt:i4>
      </vt:variant>
      <vt:variant>
        <vt:lpwstr/>
      </vt:variant>
      <vt:variant>
        <vt:lpwstr>_Toc315176194</vt:lpwstr>
      </vt:variant>
      <vt:variant>
        <vt:i4>1572912</vt:i4>
      </vt:variant>
      <vt:variant>
        <vt:i4>10436</vt:i4>
      </vt:variant>
      <vt:variant>
        <vt:i4>0</vt:i4>
      </vt:variant>
      <vt:variant>
        <vt:i4>5</vt:i4>
      </vt:variant>
      <vt:variant>
        <vt:lpwstr/>
      </vt:variant>
      <vt:variant>
        <vt:lpwstr>_Toc315176193</vt:lpwstr>
      </vt:variant>
      <vt:variant>
        <vt:i4>1572912</vt:i4>
      </vt:variant>
      <vt:variant>
        <vt:i4>10430</vt:i4>
      </vt:variant>
      <vt:variant>
        <vt:i4>0</vt:i4>
      </vt:variant>
      <vt:variant>
        <vt:i4>5</vt:i4>
      </vt:variant>
      <vt:variant>
        <vt:lpwstr/>
      </vt:variant>
      <vt:variant>
        <vt:lpwstr>_Toc315176192</vt:lpwstr>
      </vt:variant>
      <vt:variant>
        <vt:i4>1572912</vt:i4>
      </vt:variant>
      <vt:variant>
        <vt:i4>10424</vt:i4>
      </vt:variant>
      <vt:variant>
        <vt:i4>0</vt:i4>
      </vt:variant>
      <vt:variant>
        <vt:i4>5</vt:i4>
      </vt:variant>
      <vt:variant>
        <vt:lpwstr/>
      </vt:variant>
      <vt:variant>
        <vt:lpwstr>_Toc315176191</vt:lpwstr>
      </vt:variant>
      <vt:variant>
        <vt:i4>1572912</vt:i4>
      </vt:variant>
      <vt:variant>
        <vt:i4>10418</vt:i4>
      </vt:variant>
      <vt:variant>
        <vt:i4>0</vt:i4>
      </vt:variant>
      <vt:variant>
        <vt:i4>5</vt:i4>
      </vt:variant>
      <vt:variant>
        <vt:lpwstr/>
      </vt:variant>
      <vt:variant>
        <vt:lpwstr>_Toc315176190</vt:lpwstr>
      </vt:variant>
      <vt:variant>
        <vt:i4>1638448</vt:i4>
      </vt:variant>
      <vt:variant>
        <vt:i4>10412</vt:i4>
      </vt:variant>
      <vt:variant>
        <vt:i4>0</vt:i4>
      </vt:variant>
      <vt:variant>
        <vt:i4>5</vt:i4>
      </vt:variant>
      <vt:variant>
        <vt:lpwstr/>
      </vt:variant>
      <vt:variant>
        <vt:lpwstr>_Toc315176189</vt:lpwstr>
      </vt:variant>
      <vt:variant>
        <vt:i4>1638448</vt:i4>
      </vt:variant>
      <vt:variant>
        <vt:i4>10406</vt:i4>
      </vt:variant>
      <vt:variant>
        <vt:i4>0</vt:i4>
      </vt:variant>
      <vt:variant>
        <vt:i4>5</vt:i4>
      </vt:variant>
      <vt:variant>
        <vt:lpwstr/>
      </vt:variant>
      <vt:variant>
        <vt:lpwstr>_Toc315176188</vt:lpwstr>
      </vt:variant>
      <vt:variant>
        <vt:i4>1638448</vt:i4>
      </vt:variant>
      <vt:variant>
        <vt:i4>10400</vt:i4>
      </vt:variant>
      <vt:variant>
        <vt:i4>0</vt:i4>
      </vt:variant>
      <vt:variant>
        <vt:i4>5</vt:i4>
      </vt:variant>
      <vt:variant>
        <vt:lpwstr/>
      </vt:variant>
      <vt:variant>
        <vt:lpwstr>_Toc315176187</vt:lpwstr>
      </vt:variant>
      <vt:variant>
        <vt:i4>1638448</vt:i4>
      </vt:variant>
      <vt:variant>
        <vt:i4>10394</vt:i4>
      </vt:variant>
      <vt:variant>
        <vt:i4>0</vt:i4>
      </vt:variant>
      <vt:variant>
        <vt:i4>5</vt:i4>
      </vt:variant>
      <vt:variant>
        <vt:lpwstr/>
      </vt:variant>
      <vt:variant>
        <vt:lpwstr>_Toc315176186</vt:lpwstr>
      </vt:variant>
      <vt:variant>
        <vt:i4>1638448</vt:i4>
      </vt:variant>
      <vt:variant>
        <vt:i4>10388</vt:i4>
      </vt:variant>
      <vt:variant>
        <vt:i4>0</vt:i4>
      </vt:variant>
      <vt:variant>
        <vt:i4>5</vt:i4>
      </vt:variant>
      <vt:variant>
        <vt:lpwstr/>
      </vt:variant>
      <vt:variant>
        <vt:lpwstr>_Toc315176185</vt:lpwstr>
      </vt:variant>
      <vt:variant>
        <vt:i4>1638448</vt:i4>
      </vt:variant>
      <vt:variant>
        <vt:i4>10382</vt:i4>
      </vt:variant>
      <vt:variant>
        <vt:i4>0</vt:i4>
      </vt:variant>
      <vt:variant>
        <vt:i4>5</vt:i4>
      </vt:variant>
      <vt:variant>
        <vt:lpwstr/>
      </vt:variant>
      <vt:variant>
        <vt:lpwstr>_Toc315176184</vt:lpwstr>
      </vt:variant>
      <vt:variant>
        <vt:i4>1638448</vt:i4>
      </vt:variant>
      <vt:variant>
        <vt:i4>10376</vt:i4>
      </vt:variant>
      <vt:variant>
        <vt:i4>0</vt:i4>
      </vt:variant>
      <vt:variant>
        <vt:i4>5</vt:i4>
      </vt:variant>
      <vt:variant>
        <vt:lpwstr/>
      </vt:variant>
      <vt:variant>
        <vt:lpwstr>_Toc315176183</vt:lpwstr>
      </vt:variant>
      <vt:variant>
        <vt:i4>1638448</vt:i4>
      </vt:variant>
      <vt:variant>
        <vt:i4>10370</vt:i4>
      </vt:variant>
      <vt:variant>
        <vt:i4>0</vt:i4>
      </vt:variant>
      <vt:variant>
        <vt:i4>5</vt:i4>
      </vt:variant>
      <vt:variant>
        <vt:lpwstr/>
      </vt:variant>
      <vt:variant>
        <vt:lpwstr>_Toc315176182</vt:lpwstr>
      </vt:variant>
      <vt:variant>
        <vt:i4>1638448</vt:i4>
      </vt:variant>
      <vt:variant>
        <vt:i4>10364</vt:i4>
      </vt:variant>
      <vt:variant>
        <vt:i4>0</vt:i4>
      </vt:variant>
      <vt:variant>
        <vt:i4>5</vt:i4>
      </vt:variant>
      <vt:variant>
        <vt:lpwstr/>
      </vt:variant>
      <vt:variant>
        <vt:lpwstr>_Toc315176181</vt:lpwstr>
      </vt:variant>
      <vt:variant>
        <vt:i4>1638448</vt:i4>
      </vt:variant>
      <vt:variant>
        <vt:i4>10358</vt:i4>
      </vt:variant>
      <vt:variant>
        <vt:i4>0</vt:i4>
      </vt:variant>
      <vt:variant>
        <vt:i4>5</vt:i4>
      </vt:variant>
      <vt:variant>
        <vt:lpwstr/>
      </vt:variant>
      <vt:variant>
        <vt:lpwstr>_Toc315176180</vt:lpwstr>
      </vt:variant>
      <vt:variant>
        <vt:i4>1441840</vt:i4>
      </vt:variant>
      <vt:variant>
        <vt:i4>10352</vt:i4>
      </vt:variant>
      <vt:variant>
        <vt:i4>0</vt:i4>
      </vt:variant>
      <vt:variant>
        <vt:i4>5</vt:i4>
      </vt:variant>
      <vt:variant>
        <vt:lpwstr/>
      </vt:variant>
      <vt:variant>
        <vt:lpwstr>_Toc315176179</vt:lpwstr>
      </vt:variant>
      <vt:variant>
        <vt:i4>1441840</vt:i4>
      </vt:variant>
      <vt:variant>
        <vt:i4>10346</vt:i4>
      </vt:variant>
      <vt:variant>
        <vt:i4>0</vt:i4>
      </vt:variant>
      <vt:variant>
        <vt:i4>5</vt:i4>
      </vt:variant>
      <vt:variant>
        <vt:lpwstr/>
      </vt:variant>
      <vt:variant>
        <vt:lpwstr>_Toc315176178</vt:lpwstr>
      </vt:variant>
      <vt:variant>
        <vt:i4>1441840</vt:i4>
      </vt:variant>
      <vt:variant>
        <vt:i4>10340</vt:i4>
      </vt:variant>
      <vt:variant>
        <vt:i4>0</vt:i4>
      </vt:variant>
      <vt:variant>
        <vt:i4>5</vt:i4>
      </vt:variant>
      <vt:variant>
        <vt:lpwstr/>
      </vt:variant>
      <vt:variant>
        <vt:lpwstr>_Toc315176177</vt:lpwstr>
      </vt:variant>
      <vt:variant>
        <vt:i4>1441840</vt:i4>
      </vt:variant>
      <vt:variant>
        <vt:i4>10334</vt:i4>
      </vt:variant>
      <vt:variant>
        <vt:i4>0</vt:i4>
      </vt:variant>
      <vt:variant>
        <vt:i4>5</vt:i4>
      </vt:variant>
      <vt:variant>
        <vt:lpwstr/>
      </vt:variant>
      <vt:variant>
        <vt:lpwstr>_Toc315176176</vt:lpwstr>
      </vt:variant>
      <vt:variant>
        <vt:i4>1441840</vt:i4>
      </vt:variant>
      <vt:variant>
        <vt:i4>10328</vt:i4>
      </vt:variant>
      <vt:variant>
        <vt:i4>0</vt:i4>
      </vt:variant>
      <vt:variant>
        <vt:i4>5</vt:i4>
      </vt:variant>
      <vt:variant>
        <vt:lpwstr/>
      </vt:variant>
      <vt:variant>
        <vt:lpwstr>_Toc315176175</vt:lpwstr>
      </vt:variant>
      <vt:variant>
        <vt:i4>1441840</vt:i4>
      </vt:variant>
      <vt:variant>
        <vt:i4>10322</vt:i4>
      </vt:variant>
      <vt:variant>
        <vt:i4>0</vt:i4>
      </vt:variant>
      <vt:variant>
        <vt:i4>5</vt:i4>
      </vt:variant>
      <vt:variant>
        <vt:lpwstr/>
      </vt:variant>
      <vt:variant>
        <vt:lpwstr>_Toc315176174</vt:lpwstr>
      </vt:variant>
      <vt:variant>
        <vt:i4>1441840</vt:i4>
      </vt:variant>
      <vt:variant>
        <vt:i4>10316</vt:i4>
      </vt:variant>
      <vt:variant>
        <vt:i4>0</vt:i4>
      </vt:variant>
      <vt:variant>
        <vt:i4>5</vt:i4>
      </vt:variant>
      <vt:variant>
        <vt:lpwstr/>
      </vt:variant>
      <vt:variant>
        <vt:lpwstr>_Toc315176173</vt:lpwstr>
      </vt:variant>
      <vt:variant>
        <vt:i4>1441840</vt:i4>
      </vt:variant>
      <vt:variant>
        <vt:i4>10310</vt:i4>
      </vt:variant>
      <vt:variant>
        <vt:i4>0</vt:i4>
      </vt:variant>
      <vt:variant>
        <vt:i4>5</vt:i4>
      </vt:variant>
      <vt:variant>
        <vt:lpwstr/>
      </vt:variant>
      <vt:variant>
        <vt:lpwstr>_Toc315176172</vt:lpwstr>
      </vt:variant>
      <vt:variant>
        <vt:i4>1441840</vt:i4>
      </vt:variant>
      <vt:variant>
        <vt:i4>10304</vt:i4>
      </vt:variant>
      <vt:variant>
        <vt:i4>0</vt:i4>
      </vt:variant>
      <vt:variant>
        <vt:i4>5</vt:i4>
      </vt:variant>
      <vt:variant>
        <vt:lpwstr/>
      </vt:variant>
      <vt:variant>
        <vt:lpwstr>_Toc315176171</vt:lpwstr>
      </vt:variant>
      <vt:variant>
        <vt:i4>1441840</vt:i4>
      </vt:variant>
      <vt:variant>
        <vt:i4>10298</vt:i4>
      </vt:variant>
      <vt:variant>
        <vt:i4>0</vt:i4>
      </vt:variant>
      <vt:variant>
        <vt:i4>5</vt:i4>
      </vt:variant>
      <vt:variant>
        <vt:lpwstr/>
      </vt:variant>
      <vt:variant>
        <vt:lpwstr>_Toc315176170</vt:lpwstr>
      </vt:variant>
      <vt:variant>
        <vt:i4>1507376</vt:i4>
      </vt:variant>
      <vt:variant>
        <vt:i4>10292</vt:i4>
      </vt:variant>
      <vt:variant>
        <vt:i4>0</vt:i4>
      </vt:variant>
      <vt:variant>
        <vt:i4>5</vt:i4>
      </vt:variant>
      <vt:variant>
        <vt:lpwstr/>
      </vt:variant>
      <vt:variant>
        <vt:lpwstr>_Toc315176169</vt:lpwstr>
      </vt:variant>
      <vt:variant>
        <vt:i4>1507376</vt:i4>
      </vt:variant>
      <vt:variant>
        <vt:i4>10286</vt:i4>
      </vt:variant>
      <vt:variant>
        <vt:i4>0</vt:i4>
      </vt:variant>
      <vt:variant>
        <vt:i4>5</vt:i4>
      </vt:variant>
      <vt:variant>
        <vt:lpwstr/>
      </vt:variant>
      <vt:variant>
        <vt:lpwstr>_Toc315176168</vt:lpwstr>
      </vt:variant>
      <vt:variant>
        <vt:i4>1507376</vt:i4>
      </vt:variant>
      <vt:variant>
        <vt:i4>10280</vt:i4>
      </vt:variant>
      <vt:variant>
        <vt:i4>0</vt:i4>
      </vt:variant>
      <vt:variant>
        <vt:i4>5</vt:i4>
      </vt:variant>
      <vt:variant>
        <vt:lpwstr/>
      </vt:variant>
      <vt:variant>
        <vt:lpwstr>_Toc315176167</vt:lpwstr>
      </vt:variant>
      <vt:variant>
        <vt:i4>1507376</vt:i4>
      </vt:variant>
      <vt:variant>
        <vt:i4>10274</vt:i4>
      </vt:variant>
      <vt:variant>
        <vt:i4>0</vt:i4>
      </vt:variant>
      <vt:variant>
        <vt:i4>5</vt:i4>
      </vt:variant>
      <vt:variant>
        <vt:lpwstr/>
      </vt:variant>
      <vt:variant>
        <vt:lpwstr>_Toc315176166</vt:lpwstr>
      </vt:variant>
      <vt:variant>
        <vt:i4>1507376</vt:i4>
      </vt:variant>
      <vt:variant>
        <vt:i4>10268</vt:i4>
      </vt:variant>
      <vt:variant>
        <vt:i4>0</vt:i4>
      </vt:variant>
      <vt:variant>
        <vt:i4>5</vt:i4>
      </vt:variant>
      <vt:variant>
        <vt:lpwstr/>
      </vt:variant>
      <vt:variant>
        <vt:lpwstr>_Toc315176165</vt:lpwstr>
      </vt:variant>
      <vt:variant>
        <vt:i4>1507376</vt:i4>
      </vt:variant>
      <vt:variant>
        <vt:i4>10262</vt:i4>
      </vt:variant>
      <vt:variant>
        <vt:i4>0</vt:i4>
      </vt:variant>
      <vt:variant>
        <vt:i4>5</vt:i4>
      </vt:variant>
      <vt:variant>
        <vt:lpwstr/>
      </vt:variant>
      <vt:variant>
        <vt:lpwstr>_Toc315176164</vt:lpwstr>
      </vt:variant>
      <vt:variant>
        <vt:i4>1507376</vt:i4>
      </vt:variant>
      <vt:variant>
        <vt:i4>10256</vt:i4>
      </vt:variant>
      <vt:variant>
        <vt:i4>0</vt:i4>
      </vt:variant>
      <vt:variant>
        <vt:i4>5</vt:i4>
      </vt:variant>
      <vt:variant>
        <vt:lpwstr/>
      </vt:variant>
      <vt:variant>
        <vt:lpwstr>_Toc315176163</vt:lpwstr>
      </vt:variant>
      <vt:variant>
        <vt:i4>1507376</vt:i4>
      </vt:variant>
      <vt:variant>
        <vt:i4>10250</vt:i4>
      </vt:variant>
      <vt:variant>
        <vt:i4>0</vt:i4>
      </vt:variant>
      <vt:variant>
        <vt:i4>5</vt:i4>
      </vt:variant>
      <vt:variant>
        <vt:lpwstr/>
      </vt:variant>
      <vt:variant>
        <vt:lpwstr>_Toc315176162</vt:lpwstr>
      </vt:variant>
      <vt:variant>
        <vt:i4>1507376</vt:i4>
      </vt:variant>
      <vt:variant>
        <vt:i4>10244</vt:i4>
      </vt:variant>
      <vt:variant>
        <vt:i4>0</vt:i4>
      </vt:variant>
      <vt:variant>
        <vt:i4>5</vt:i4>
      </vt:variant>
      <vt:variant>
        <vt:lpwstr/>
      </vt:variant>
      <vt:variant>
        <vt:lpwstr>_Toc315176161</vt:lpwstr>
      </vt:variant>
      <vt:variant>
        <vt:i4>1507376</vt:i4>
      </vt:variant>
      <vt:variant>
        <vt:i4>10238</vt:i4>
      </vt:variant>
      <vt:variant>
        <vt:i4>0</vt:i4>
      </vt:variant>
      <vt:variant>
        <vt:i4>5</vt:i4>
      </vt:variant>
      <vt:variant>
        <vt:lpwstr/>
      </vt:variant>
      <vt:variant>
        <vt:lpwstr>_Toc315176160</vt:lpwstr>
      </vt:variant>
      <vt:variant>
        <vt:i4>1310768</vt:i4>
      </vt:variant>
      <vt:variant>
        <vt:i4>10232</vt:i4>
      </vt:variant>
      <vt:variant>
        <vt:i4>0</vt:i4>
      </vt:variant>
      <vt:variant>
        <vt:i4>5</vt:i4>
      </vt:variant>
      <vt:variant>
        <vt:lpwstr/>
      </vt:variant>
      <vt:variant>
        <vt:lpwstr>_Toc315176159</vt:lpwstr>
      </vt:variant>
      <vt:variant>
        <vt:i4>1310768</vt:i4>
      </vt:variant>
      <vt:variant>
        <vt:i4>10226</vt:i4>
      </vt:variant>
      <vt:variant>
        <vt:i4>0</vt:i4>
      </vt:variant>
      <vt:variant>
        <vt:i4>5</vt:i4>
      </vt:variant>
      <vt:variant>
        <vt:lpwstr/>
      </vt:variant>
      <vt:variant>
        <vt:lpwstr>_Toc315176158</vt:lpwstr>
      </vt:variant>
      <vt:variant>
        <vt:i4>1310768</vt:i4>
      </vt:variant>
      <vt:variant>
        <vt:i4>10220</vt:i4>
      </vt:variant>
      <vt:variant>
        <vt:i4>0</vt:i4>
      </vt:variant>
      <vt:variant>
        <vt:i4>5</vt:i4>
      </vt:variant>
      <vt:variant>
        <vt:lpwstr/>
      </vt:variant>
      <vt:variant>
        <vt:lpwstr>_Toc315176157</vt:lpwstr>
      </vt:variant>
      <vt:variant>
        <vt:i4>1310768</vt:i4>
      </vt:variant>
      <vt:variant>
        <vt:i4>10214</vt:i4>
      </vt:variant>
      <vt:variant>
        <vt:i4>0</vt:i4>
      </vt:variant>
      <vt:variant>
        <vt:i4>5</vt:i4>
      </vt:variant>
      <vt:variant>
        <vt:lpwstr/>
      </vt:variant>
      <vt:variant>
        <vt:lpwstr>_Toc315176156</vt:lpwstr>
      </vt:variant>
      <vt:variant>
        <vt:i4>1310768</vt:i4>
      </vt:variant>
      <vt:variant>
        <vt:i4>10208</vt:i4>
      </vt:variant>
      <vt:variant>
        <vt:i4>0</vt:i4>
      </vt:variant>
      <vt:variant>
        <vt:i4>5</vt:i4>
      </vt:variant>
      <vt:variant>
        <vt:lpwstr/>
      </vt:variant>
      <vt:variant>
        <vt:lpwstr>_Toc315176155</vt:lpwstr>
      </vt:variant>
      <vt:variant>
        <vt:i4>1310768</vt:i4>
      </vt:variant>
      <vt:variant>
        <vt:i4>10202</vt:i4>
      </vt:variant>
      <vt:variant>
        <vt:i4>0</vt:i4>
      </vt:variant>
      <vt:variant>
        <vt:i4>5</vt:i4>
      </vt:variant>
      <vt:variant>
        <vt:lpwstr/>
      </vt:variant>
      <vt:variant>
        <vt:lpwstr>_Toc315176154</vt:lpwstr>
      </vt:variant>
      <vt:variant>
        <vt:i4>1310768</vt:i4>
      </vt:variant>
      <vt:variant>
        <vt:i4>10196</vt:i4>
      </vt:variant>
      <vt:variant>
        <vt:i4>0</vt:i4>
      </vt:variant>
      <vt:variant>
        <vt:i4>5</vt:i4>
      </vt:variant>
      <vt:variant>
        <vt:lpwstr/>
      </vt:variant>
      <vt:variant>
        <vt:lpwstr>_Toc315176153</vt:lpwstr>
      </vt:variant>
      <vt:variant>
        <vt:i4>1310768</vt:i4>
      </vt:variant>
      <vt:variant>
        <vt:i4>10190</vt:i4>
      </vt:variant>
      <vt:variant>
        <vt:i4>0</vt:i4>
      </vt:variant>
      <vt:variant>
        <vt:i4>5</vt:i4>
      </vt:variant>
      <vt:variant>
        <vt:lpwstr/>
      </vt:variant>
      <vt:variant>
        <vt:lpwstr>_Toc315176152</vt:lpwstr>
      </vt:variant>
      <vt:variant>
        <vt:i4>1310768</vt:i4>
      </vt:variant>
      <vt:variant>
        <vt:i4>10184</vt:i4>
      </vt:variant>
      <vt:variant>
        <vt:i4>0</vt:i4>
      </vt:variant>
      <vt:variant>
        <vt:i4>5</vt:i4>
      </vt:variant>
      <vt:variant>
        <vt:lpwstr/>
      </vt:variant>
      <vt:variant>
        <vt:lpwstr>_Toc315176151</vt:lpwstr>
      </vt:variant>
      <vt:variant>
        <vt:i4>1310768</vt:i4>
      </vt:variant>
      <vt:variant>
        <vt:i4>10178</vt:i4>
      </vt:variant>
      <vt:variant>
        <vt:i4>0</vt:i4>
      </vt:variant>
      <vt:variant>
        <vt:i4>5</vt:i4>
      </vt:variant>
      <vt:variant>
        <vt:lpwstr/>
      </vt:variant>
      <vt:variant>
        <vt:lpwstr>_Toc315176150</vt:lpwstr>
      </vt:variant>
      <vt:variant>
        <vt:i4>1376304</vt:i4>
      </vt:variant>
      <vt:variant>
        <vt:i4>10172</vt:i4>
      </vt:variant>
      <vt:variant>
        <vt:i4>0</vt:i4>
      </vt:variant>
      <vt:variant>
        <vt:i4>5</vt:i4>
      </vt:variant>
      <vt:variant>
        <vt:lpwstr/>
      </vt:variant>
      <vt:variant>
        <vt:lpwstr>_Toc315176149</vt:lpwstr>
      </vt:variant>
      <vt:variant>
        <vt:i4>1376304</vt:i4>
      </vt:variant>
      <vt:variant>
        <vt:i4>10166</vt:i4>
      </vt:variant>
      <vt:variant>
        <vt:i4>0</vt:i4>
      </vt:variant>
      <vt:variant>
        <vt:i4>5</vt:i4>
      </vt:variant>
      <vt:variant>
        <vt:lpwstr/>
      </vt:variant>
      <vt:variant>
        <vt:lpwstr>_Toc315176148</vt:lpwstr>
      </vt:variant>
      <vt:variant>
        <vt:i4>1376304</vt:i4>
      </vt:variant>
      <vt:variant>
        <vt:i4>10160</vt:i4>
      </vt:variant>
      <vt:variant>
        <vt:i4>0</vt:i4>
      </vt:variant>
      <vt:variant>
        <vt:i4>5</vt:i4>
      </vt:variant>
      <vt:variant>
        <vt:lpwstr/>
      </vt:variant>
      <vt:variant>
        <vt:lpwstr>_Toc315176147</vt:lpwstr>
      </vt:variant>
      <vt:variant>
        <vt:i4>1376304</vt:i4>
      </vt:variant>
      <vt:variant>
        <vt:i4>10154</vt:i4>
      </vt:variant>
      <vt:variant>
        <vt:i4>0</vt:i4>
      </vt:variant>
      <vt:variant>
        <vt:i4>5</vt:i4>
      </vt:variant>
      <vt:variant>
        <vt:lpwstr/>
      </vt:variant>
      <vt:variant>
        <vt:lpwstr>_Toc315176146</vt:lpwstr>
      </vt:variant>
      <vt:variant>
        <vt:i4>1376304</vt:i4>
      </vt:variant>
      <vt:variant>
        <vt:i4>10148</vt:i4>
      </vt:variant>
      <vt:variant>
        <vt:i4>0</vt:i4>
      </vt:variant>
      <vt:variant>
        <vt:i4>5</vt:i4>
      </vt:variant>
      <vt:variant>
        <vt:lpwstr/>
      </vt:variant>
      <vt:variant>
        <vt:lpwstr>_Toc315176145</vt:lpwstr>
      </vt:variant>
      <vt:variant>
        <vt:i4>1376304</vt:i4>
      </vt:variant>
      <vt:variant>
        <vt:i4>10142</vt:i4>
      </vt:variant>
      <vt:variant>
        <vt:i4>0</vt:i4>
      </vt:variant>
      <vt:variant>
        <vt:i4>5</vt:i4>
      </vt:variant>
      <vt:variant>
        <vt:lpwstr/>
      </vt:variant>
      <vt:variant>
        <vt:lpwstr>_Toc315176144</vt:lpwstr>
      </vt:variant>
      <vt:variant>
        <vt:i4>1376304</vt:i4>
      </vt:variant>
      <vt:variant>
        <vt:i4>10136</vt:i4>
      </vt:variant>
      <vt:variant>
        <vt:i4>0</vt:i4>
      </vt:variant>
      <vt:variant>
        <vt:i4>5</vt:i4>
      </vt:variant>
      <vt:variant>
        <vt:lpwstr/>
      </vt:variant>
      <vt:variant>
        <vt:lpwstr>_Toc315176143</vt:lpwstr>
      </vt:variant>
      <vt:variant>
        <vt:i4>1376304</vt:i4>
      </vt:variant>
      <vt:variant>
        <vt:i4>10130</vt:i4>
      </vt:variant>
      <vt:variant>
        <vt:i4>0</vt:i4>
      </vt:variant>
      <vt:variant>
        <vt:i4>5</vt:i4>
      </vt:variant>
      <vt:variant>
        <vt:lpwstr/>
      </vt:variant>
      <vt:variant>
        <vt:lpwstr>_Toc315176142</vt:lpwstr>
      </vt:variant>
      <vt:variant>
        <vt:i4>1376304</vt:i4>
      </vt:variant>
      <vt:variant>
        <vt:i4>10124</vt:i4>
      </vt:variant>
      <vt:variant>
        <vt:i4>0</vt:i4>
      </vt:variant>
      <vt:variant>
        <vt:i4>5</vt:i4>
      </vt:variant>
      <vt:variant>
        <vt:lpwstr/>
      </vt:variant>
      <vt:variant>
        <vt:lpwstr>_Toc315176141</vt:lpwstr>
      </vt:variant>
      <vt:variant>
        <vt:i4>1376304</vt:i4>
      </vt:variant>
      <vt:variant>
        <vt:i4>10118</vt:i4>
      </vt:variant>
      <vt:variant>
        <vt:i4>0</vt:i4>
      </vt:variant>
      <vt:variant>
        <vt:i4>5</vt:i4>
      </vt:variant>
      <vt:variant>
        <vt:lpwstr/>
      </vt:variant>
      <vt:variant>
        <vt:lpwstr>_Toc315176140</vt:lpwstr>
      </vt:variant>
      <vt:variant>
        <vt:i4>1179696</vt:i4>
      </vt:variant>
      <vt:variant>
        <vt:i4>10112</vt:i4>
      </vt:variant>
      <vt:variant>
        <vt:i4>0</vt:i4>
      </vt:variant>
      <vt:variant>
        <vt:i4>5</vt:i4>
      </vt:variant>
      <vt:variant>
        <vt:lpwstr/>
      </vt:variant>
      <vt:variant>
        <vt:lpwstr>_Toc315176139</vt:lpwstr>
      </vt:variant>
      <vt:variant>
        <vt:i4>1179696</vt:i4>
      </vt:variant>
      <vt:variant>
        <vt:i4>10106</vt:i4>
      </vt:variant>
      <vt:variant>
        <vt:i4>0</vt:i4>
      </vt:variant>
      <vt:variant>
        <vt:i4>5</vt:i4>
      </vt:variant>
      <vt:variant>
        <vt:lpwstr/>
      </vt:variant>
      <vt:variant>
        <vt:lpwstr>_Toc315176138</vt:lpwstr>
      </vt:variant>
      <vt:variant>
        <vt:i4>1179696</vt:i4>
      </vt:variant>
      <vt:variant>
        <vt:i4>10100</vt:i4>
      </vt:variant>
      <vt:variant>
        <vt:i4>0</vt:i4>
      </vt:variant>
      <vt:variant>
        <vt:i4>5</vt:i4>
      </vt:variant>
      <vt:variant>
        <vt:lpwstr/>
      </vt:variant>
      <vt:variant>
        <vt:lpwstr>_Toc315176137</vt:lpwstr>
      </vt:variant>
      <vt:variant>
        <vt:i4>1179696</vt:i4>
      </vt:variant>
      <vt:variant>
        <vt:i4>10094</vt:i4>
      </vt:variant>
      <vt:variant>
        <vt:i4>0</vt:i4>
      </vt:variant>
      <vt:variant>
        <vt:i4>5</vt:i4>
      </vt:variant>
      <vt:variant>
        <vt:lpwstr/>
      </vt:variant>
      <vt:variant>
        <vt:lpwstr>_Toc315176136</vt:lpwstr>
      </vt:variant>
      <vt:variant>
        <vt:i4>1179696</vt:i4>
      </vt:variant>
      <vt:variant>
        <vt:i4>10088</vt:i4>
      </vt:variant>
      <vt:variant>
        <vt:i4>0</vt:i4>
      </vt:variant>
      <vt:variant>
        <vt:i4>5</vt:i4>
      </vt:variant>
      <vt:variant>
        <vt:lpwstr/>
      </vt:variant>
      <vt:variant>
        <vt:lpwstr>_Toc315176135</vt:lpwstr>
      </vt:variant>
      <vt:variant>
        <vt:i4>1179696</vt:i4>
      </vt:variant>
      <vt:variant>
        <vt:i4>10082</vt:i4>
      </vt:variant>
      <vt:variant>
        <vt:i4>0</vt:i4>
      </vt:variant>
      <vt:variant>
        <vt:i4>5</vt:i4>
      </vt:variant>
      <vt:variant>
        <vt:lpwstr/>
      </vt:variant>
      <vt:variant>
        <vt:lpwstr>_Toc315176134</vt:lpwstr>
      </vt:variant>
      <vt:variant>
        <vt:i4>1179696</vt:i4>
      </vt:variant>
      <vt:variant>
        <vt:i4>10076</vt:i4>
      </vt:variant>
      <vt:variant>
        <vt:i4>0</vt:i4>
      </vt:variant>
      <vt:variant>
        <vt:i4>5</vt:i4>
      </vt:variant>
      <vt:variant>
        <vt:lpwstr/>
      </vt:variant>
      <vt:variant>
        <vt:lpwstr>_Toc315176133</vt:lpwstr>
      </vt:variant>
      <vt:variant>
        <vt:i4>1179696</vt:i4>
      </vt:variant>
      <vt:variant>
        <vt:i4>10070</vt:i4>
      </vt:variant>
      <vt:variant>
        <vt:i4>0</vt:i4>
      </vt:variant>
      <vt:variant>
        <vt:i4>5</vt:i4>
      </vt:variant>
      <vt:variant>
        <vt:lpwstr/>
      </vt:variant>
      <vt:variant>
        <vt:lpwstr>_Toc315176132</vt:lpwstr>
      </vt:variant>
      <vt:variant>
        <vt:i4>1179696</vt:i4>
      </vt:variant>
      <vt:variant>
        <vt:i4>10064</vt:i4>
      </vt:variant>
      <vt:variant>
        <vt:i4>0</vt:i4>
      </vt:variant>
      <vt:variant>
        <vt:i4>5</vt:i4>
      </vt:variant>
      <vt:variant>
        <vt:lpwstr/>
      </vt:variant>
      <vt:variant>
        <vt:lpwstr>_Toc315176131</vt:lpwstr>
      </vt:variant>
      <vt:variant>
        <vt:i4>1179696</vt:i4>
      </vt:variant>
      <vt:variant>
        <vt:i4>10058</vt:i4>
      </vt:variant>
      <vt:variant>
        <vt:i4>0</vt:i4>
      </vt:variant>
      <vt:variant>
        <vt:i4>5</vt:i4>
      </vt:variant>
      <vt:variant>
        <vt:lpwstr/>
      </vt:variant>
      <vt:variant>
        <vt:lpwstr>_Toc315176130</vt:lpwstr>
      </vt:variant>
      <vt:variant>
        <vt:i4>1245232</vt:i4>
      </vt:variant>
      <vt:variant>
        <vt:i4>10052</vt:i4>
      </vt:variant>
      <vt:variant>
        <vt:i4>0</vt:i4>
      </vt:variant>
      <vt:variant>
        <vt:i4>5</vt:i4>
      </vt:variant>
      <vt:variant>
        <vt:lpwstr/>
      </vt:variant>
      <vt:variant>
        <vt:lpwstr>_Toc315176129</vt:lpwstr>
      </vt:variant>
      <vt:variant>
        <vt:i4>1245232</vt:i4>
      </vt:variant>
      <vt:variant>
        <vt:i4>10046</vt:i4>
      </vt:variant>
      <vt:variant>
        <vt:i4>0</vt:i4>
      </vt:variant>
      <vt:variant>
        <vt:i4>5</vt:i4>
      </vt:variant>
      <vt:variant>
        <vt:lpwstr/>
      </vt:variant>
      <vt:variant>
        <vt:lpwstr>_Toc315176128</vt:lpwstr>
      </vt:variant>
      <vt:variant>
        <vt:i4>1245232</vt:i4>
      </vt:variant>
      <vt:variant>
        <vt:i4>10040</vt:i4>
      </vt:variant>
      <vt:variant>
        <vt:i4>0</vt:i4>
      </vt:variant>
      <vt:variant>
        <vt:i4>5</vt:i4>
      </vt:variant>
      <vt:variant>
        <vt:lpwstr/>
      </vt:variant>
      <vt:variant>
        <vt:lpwstr>_Toc315176127</vt:lpwstr>
      </vt:variant>
      <vt:variant>
        <vt:i4>1245232</vt:i4>
      </vt:variant>
      <vt:variant>
        <vt:i4>10034</vt:i4>
      </vt:variant>
      <vt:variant>
        <vt:i4>0</vt:i4>
      </vt:variant>
      <vt:variant>
        <vt:i4>5</vt:i4>
      </vt:variant>
      <vt:variant>
        <vt:lpwstr/>
      </vt:variant>
      <vt:variant>
        <vt:lpwstr>_Toc315176126</vt:lpwstr>
      </vt:variant>
      <vt:variant>
        <vt:i4>1245232</vt:i4>
      </vt:variant>
      <vt:variant>
        <vt:i4>10028</vt:i4>
      </vt:variant>
      <vt:variant>
        <vt:i4>0</vt:i4>
      </vt:variant>
      <vt:variant>
        <vt:i4>5</vt:i4>
      </vt:variant>
      <vt:variant>
        <vt:lpwstr/>
      </vt:variant>
      <vt:variant>
        <vt:lpwstr>_Toc315176125</vt:lpwstr>
      </vt:variant>
      <vt:variant>
        <vt:i4>1245232</vt:i4>
      </vt:variant>
      <vt:variant>
        <vt:i4>10022</vt:i4>
      </vt:variant>
      <vt:variant>
        <vt:i4>0</vt:i4>
      </vt:variant>
      <vt:variant>
        <vt:i4>5</vt:i4>
      </vt:variant>
      <vt:variant>
        <vt:lpwstr/>
      </vt:variant>
      <vt:variant>
        <vt:lpwstr>_Toc315176124</vt:lpwstr>
      </vt:variant>
      <vt:variant>
        <vt:i4>1245232</vt:i4>
      </vt:variant>
      <vt:variant>
        <vt:i4>10016</vt:i4>
      </vt:variant>
      <vt:variant>
        <vt:i4>0</vt:i4>
      </vt:variant>
      <vt:variant>
        <vt:i4>5</vt:i4>
      </vt:variant>
      <vt:variant>
        <vt:lpwstr/>
      </vt:variant>
      <vt:variant>
        <vt:lpwstr>_Toc315176123</vt:lpwstr>
      </vt:variant>
      <vt:variant>
        <vt:i4>1245232</vt:i4>
      </vt:variant>
      <vt:variant>
        <vt:i4>10010</vt:i4>
      </vt:variant>
      <vt:variant>
        <vt:i4>0</vt:i4>
      </vt:variant>
      <vt:variant>
        <vt:i4>5</vt:i4>
      </vt:variant>
      <vt:variant>
        <vt:lpwstr/>
      </vt:variant>
      <vt:variant>
        <vt:lpwstr>_Toc315176122</vt:lpwstr>
      </vt:variant>
      <vt:variant>
        <vt:i4>1245232</vt:i4>
      </vt:variant>
      <vt:variant>
        <vt:i4>10004</vt:i4>
      </vt:variant>
      <vt:variant>
        <vt:i4>0</vt:i4>
      </vt:variant>
      <vt:variant>
        <vt:i4>5</vt:i4>
      </vt:variant>
      <vt:variant>
        <vt:lpwstr/>
      </vt:variant>
      <vt:variant>
        <vt:lpwstr>_Toc315176121</vt:lpwstr>
      </vt:variant>
      <vt:variant>
        <vt:i4>1245232</vt:i4>
      </vt:variant>
      <vt:variant>
        <vt:i4>9998</vt:i4>
      </vt:variant>
      <vt:variant>
        <vt:i4>0</vt:i4>
      </vt:variant>
      <vt:variant>
        <vt:i4>5</vt:i4>
      </vt:variant>
      <vt:variant>
        <vt:lpwstr/>
      </vt:variant>
      <vt:variant>
        <vt:lpwstr>_Toc315176120</vt:lpwstr>
      </vt:variant>
      <vt:variant>
        <vt:i4>1048624</vt:i4>
      </vt:variant>
      <vt:variant>
        <vt:i4>9992</vt:i4>
      </vt:variant>
      <vt:variant>
        <vt:i4>0</vt:i4>
      </vt:variant>
      <vt:variant>
        <vt:i4>5</vt:i4>
      </vt:variant>
      <vt:variant>
        <vt:lpwstr/>
      </vt:variant>
      <vt:variant>
        <vt:lpwstr>_Toc315176119</vt:lpwstr>
      </vt:variant>
      <vt:variant>
        <vt:i4>1048624</vt:i4>
      </vt:variant>
      <vt:variant>
        <vt:i4>9986</vt:i4>
      </vt:variant>
      <vt:variant>
        <vt:i4>0</vt:i4>
      </vt:variant>
      <vt:variant>
        <vt:i4>5</vt:i4>
      </vt:variant>
      <vt:variant>
        <vt:lpwstr/>
      </vt:variant>
      <vt:variant>
        <vt:lpwstr>_Toc315176118</vt:lpwstr>
      </vt:variant>
      <vt:variant>
        <vt:i4>1048624</vt:i4>
      </vt:variant>
      <vt:variant>
        <vt:i4>9980</vt:i4>
      </vt:variant>
      <vt:variant>
        <vt:i4>0</vt:i4>
      </vt:variant>
      <vt:variant>
        <vt:i4>5</vt:i4>
      </vt:variant>
      <vt:variant>
        <vt:lpwstr/>
      </vt:variant>
      <vt:variant>
        <vt:lpwstr>_Toc315176117</vt:lpwstr>
      </vt:variant>
      <vt:variant>
        <vt:i4>1048624</vt:i4>
      </vt:variant>
      <vt:variant>
        <vt:i4>9974</vt:i4>
      </vt:variant>
      <vt:variant>
        <vt:i4>0</vt:i4>
      </vt:variant>
      <vt:variant>
        <vt:i4>5</vt:i4>
      </vt:variant>
      <vt:variant>
        <vt:lpwstr/>
      </vt:variant>
      <vt:variant>
        <vt:lpwstr>_Toc315176116</vt:lpwstr>
      </vt:variant>
      <vt:variant>
        <vt:i4>1048624</vt:i4>
      </vt:variant>
      <vt:variant>
        <vt:i4>9968</vt:i4>
      </vt:variant>
      <vt:variant>
        <vt:i4>0</vt:i4>
      </vt:variant>
      <vt:variant>
        <vt:i4>5</vt:i4>
      </vt:variant>
      <vt:variant>
        <vt:lpwstr/>
      </vt:variant>
      <vt:variant>
        <vt:lpwstr>_Toc315176115</vt:lpwstr>
      </vt:variant>
      <vt:variant>
        <vt:i4>1048624</vt:i4>
      </vt:variant>
      <vt:variant>
        <vt:i4>9962</vt:i4>
      </vt:variant>
      <vt:variant>
        <vt:i4>0</vt:i4>
      </vt:variant>
      <vt:variant>
        <vt:i4>5</vt:i4>
      </vt:variant>
      <vt:variant>
        <vt:lpwstr/>
      </vt:variant>
      <vt:variant>
        <vt:lpwstr>_Toc315176114</vt:lpwstr>
      </vt:variant>
      <vt:variant>
        <vt:i4>1048624</vt:i4>
      </vt:variant>
      <vt:variant>
        <vt:i4>9956</vt:i4>
      </vt:variant>
      <vt:variant>
        <vt:i4>0</vt:i4>
      </vt:variant>
      <vt:variant>
        <vt:i4>5</vt:i4>
      </vt:variant>
      <vt:variant>
        <vt:lpwstr/>
      </vt:variant>
      <vt:variant>
        <vt:lpwstr>_Toc315176113</vt:lpwstr>
      </vt:variant>
      <vt:variant>
        <vt:i4>1048624</vt:i4>
      </vt:variant>
      <vt:variant>
        <vt:i4>9950</vt:i4>
      </vt:variant>
      <vt:variant>
        <vt:i4>0</vt:i4>
      </vt:variant>
      <vt:variant>
        <vt:i4>5</vt:i4>
      </vt:variant>
      <vt:variant>
        <vt:lpwstr/>
      </vt:variant>
      <vt:variant>
        <vt:lpwstr>_Toc315176112</vt:lpwstr>
      </vt:variant>
      <vt:variant>
        <vt:i4>1048624</vt:i4>
      </vt:variant>
      <vt:variant>
        <vt:i4>9944</vt:i4>
      </vt:variant>
      <vt:variant>
        <vt:i4>0</vt:i4>
      </vt:variant>
      <vt:variant>
        <vt:i4>5</vt:i4>
      </vt:variant>
      <vt:variant>
        <vt:lpwstr/>
      </vt:variant>
      <vt:variant>
        <vt:lpwstr>_Toc315176111</vt:lpwstr>
      </vt:variant>
      <vt:variant>
        <vt:i4>1048624</vt:i4>
      </vt:variant>
      <vt:variant>
        <vt:i4>9938</vt:i4>
      </vt:variant>
      <vt:variant>
        <vt:i4>0</vt:i4>
      </vt:variant>
      <vt:variant>
        <vt:i4>5</vt:i4>
      </vt:variant>
      <vt:variant>
        <vt:lpwstr/>
      </vt:variant>
      <vt:variant>
        <vt:lpwstr>_Toc315176110</vt:lpwstr>
      </vt:variant>
      <vt:variant>
        <vt:i4>1114160</vt:i4>
      </vt:variant>
      <vt:variant>
        <vt:i4>9932</vt:i4>
      </vt:variant>
      <vt:variant>
        <vt:i4>0</vt:i4>
      </vt:variant>
      <vt:variant>
        <vt:i4>5</vt:i4>
      </vt:variant>
      <vt:variant>
        <vt:lpwstr/>
      </vt:variant>
      <vt:variant>
        <vt:lpwstr>_Toc315176109</vt:lpwstr>
      </vt:variant>
      <vt:variant>
        <vt:i4>1114160</vt:i4>
      </vt:variant>
      <vt:variant>
        <vt:i4>9926</vt:i4>
      </vt:variant>
      <vt:variant>
        <vt:i4>0</vt:i4>
      </vt:variant>
      <vt:variant>
        <vt:i4>5</vt:i4>
      </vt:variant>
      <vt:variant>
        <vt:lpwstr/>
      </vt:variant>
      <vt:variant>
        <vt:lpwstr>_Toc315176108</vt:lpwstr>
      </vt:variant>
      <vt:variant>
        <vt:i4>1114160</vt:i4>
      </vt:variant>
      <vt:variant>
        <vt:i4>9920</vt:i4>
      </vt:variant>
      <vt:variant>
        <vt:i4>0</vt:i4>
      </vt:variant>
      <vt:variant>
        <vt:i4>5</vt:i4>
      </vt:variant>
      <vt:variant>
        <vt:lpwstr/>
      </vt:variant>
      <vt:variant>
        <vt:lpwstr>_Toc315176107</vt:lpwstr>
      </vt:variant>
      <vt:variant>
        <vt:i4>1114160</vt:i4>
      </vt:variant>
      <vt:variant>
        <vt:i4>9914</vt:i4>
      </vt:variant>
      <vt:variant>
        <vt:i4>0</vt:i4>
      </vt:variant>
      <vt:variant>
        <vt:i4>5</vt:i4>
      </vt:variant>
      <vt:variant>
        <vt:lpwstr/>
      </vt:variant>
      <vt:variant>
        <vt:lpwstr>_Toc315176106</vt:lpwstr>
      </vt:variant>
      <vt:variant>
        <vt:i4>1114160</vt:i4>
      </vt:variant>
      <vt:variant>
        <vt:i4>9908</vt:i4>
      </vt:variant>
      <vt:variant>
        <vt:i4>0</vt:i4>
      </vt:variant>
      <vt:variant>
        <vt:i4>5</vt:i4>
      </vt:variant>
      <vt:variant>
        <vt:lpwstr/>
      </vt:variant>
      <vt:variant>
        <vt:lpwstr>_Toc315176105</vt:lpwstr>
      </vt:variant>
      <vt:variant>
        <vt:i4>1114160</vt:i4>
      </vt:variant>
      <vt:variant>
        <vt:i4>9902</vt:i4>
      </vt:variant>
      <vt:variant>
        <vt:i4>0</vt:i4>
      </vt:variant>
      <vt:variant>
        <vt:i4>5</vt:i4>
      </vt:variant>
      <vt:variant>
        <vt:lpwstr/>
      </vt:variant>
      <vt:variant>
        <vt:lpwstr>_Toc315176104</vt:lpwstr>
      </vt:variant>
      <vt:variant>
        <vt:i4>1114160</vt:i4>
      </vt:variant>
      <vt:variant>
        <vt:i4>9896</vt:i4>
      </vt:variant>
      <vt:variant>
        <vt:i4>0</vt:i4>
      </vt:variant>
      <vt:variant>
        <vt:i4>5</vt:i4>
      </vt:variant>
      <vt:variant>
        <vt:lpwstr/>
      </vt:variant>
      <vt:variant>
        <vt:lpwstr>_Toc315176103</vt:lpwstr>
      </vt:variant>
      <vt:variant>
        <vt:i4>1114160</vt:i4>
      </vt:variant>
      <vt:variant>
        <vt:i4>9890</vt:i4>
      </vt:variant>
      <vt:variant>
        <vt:i4>0</vt:i4>
      </vt:variant>
      <vt:variant>
        <vt:i4>5</vt:i4>
      </vt:variant>
      <vt:variant>
        <vt:lpwstr/>
      </vt:variant>
      <vt:variant>
        <vt:lpwstr>_Toc315176102</vt:lpwstr>
      </vt:variant>
      <vt:variant>
        <vt:i4>1114160</vt:i4>
      </vt:variant>
      <vt:variant>
        <vt:i4>9884</vt:i4>
      </vt:variant>
      <vt:variant>
        <vt:i4>0</vt:i4>
      </vt:variant>
      <vt:variant>
        <vt:i4>5</vt:i4>
      </vt:variant>
      <vt:variant>
        <vt:lpwstr/>
      </vt:variant>
      <vt:variant>
        <vt:lpwstr>_Toc315176101</vt:lpwstr>
      </vt:variant>
      <vt:variant>
        <vt:i4>1114160</vt:i4>
      </vt:variant>
      <vt:variant>
        <vt:i4>9878</vt:i4>
      </vt:variant>
      <vt:variant>
        <vt:i4>0</vt:i4>
      </vt:variant>
      <vt:variant>
        <vt:i4>5</vt:i4>
      </vt:variant>
      <vt:variant>
        <vt:lpwstr/>
      </vt:variant>
      <vt:variant>
        <vt:lpwstr>_Toc315176100</vt:lpwstr>
      </vt:variant>
      <vt:variant>
        <vt:i4>1572913</vt:i4>
      </vt:variant>
      <vt:variant>
        <vt:i4>9872</vt:i4>
      </vt:variant>
      <vt:variant>
        <vt:i4>0</vt:i4>
      </vt:variant>
      <vt:variant>
        <vt:i4>5</vt:i4>
      </vt:variant>
      <vt:variant>
        <vt:lpwstr/>
      </vt:variant>
      <vt:variant>
        <vt:lpwstr>_Toc315176099</vt:lpwstr>
      </vt:variant>
      <vt:variant>
        <vt:i4>1572913</vt:i4>
      </vt:variant>
      <vt:variant>
        <vt:i4>9866</vt:i4>
      </vt:variant>
      <vt:variant>
        <vt:i4>0</vt:i4>
      </vt:variant>
      <vt:variant>
        <vt:i4>5</vt:i4>
      </vt:variant>
      <vt:variant>
        <vt:lpwstr/>
      </vt:variant>
      <vt:variant>
        <vt:lpwstr>_Toc315176098</vt:lpwstr>
      </vt:variant>
      <vt:variant>
        <vt:i4>1572913</vt:i4>
      </vt:variant>
      <vt:variant>
        <vt:i4>9860</vt:i4>
      </vt:variant>
      <vt:variant>
        <vt:i4>0</vt:i4>
      </vt:variant>
      <vt:variant>
        <vt:i4>5</vt:i4>
      </vt:variant>
      <vt:variant>
        <vt:lpwstr/>
      </vt:variant>
      <vt:variant>
        <vt:lpwstr>_Toc315176097</vt:lpwstr>
      </vt:variant>
      <vt:variant>
        <vt:i4>1572913</vt:i4>
      </vt:variant>
      <vt:variant>
        <vt:i4>9854</vt:i4>
      </vt:variant>
      <vt:variant>
        <vt:i4>0</vt:i4>
      </vt:variant>
      <vt:variant>
        <vt:i4>5</vt:i4>
      </vt:variant>
      <vt:variant>
        <vt:lpwstr/>
      </vt:variant>
      <vt:variant>
        <vt:lpwstr>_Toc315176096</vt:lpwstr>
      </vt:variant>
      <vt:variant>
        <vt:i4>1572913</vt:i4>
      </vt:variant>
      <vt:variant>
        <vt:i4>9848</vt:i4>
      </vt:variant>
      <vt:variant>
        <vt:i4>0</vt:i4>
      </vt:variant>
      <vt:variant>
        <vt:i4>5</vt:i4>
      </vt:variant>
      <vt:variant>
        <vt:lpwstr/>
      </vt:variant>
      <vt:variant>
        <vt:lpwstr>_Toc315176095</vt:lpwstr>
      </vt:variant>
      <vt:variant>
        <vt:i4>1572913</vt:i4>
      </vt:variant>
      <vt:variant>
        <vt:i4>9842</vt:i4>
      </vt:variant>
      <vt:variant>
        <vt:i4>0</vt:i4>
      </vt:variant>
      <vt:variant>
        <vt:i4>5</vt:i4>
      </vt:variant>
      <vt:variant>
        <vt:lpwstr/>
      </vt:variant>
      <vt:variant>
        <vt:lpwstr>_Toc315176094</vt:lpwstr>
      </vt:variant>
      <vt:variant>
        <vt:i4>1572913</vt:i4>
      </vt:variant>
      <vt:variant>
        <vt:i4>9836</vt:i4>
      </vt:variant>
      <vt:variant>
        <vt:i4>0</vt:i4>
      </vt:variant>
      <vt:variant>
        <vt:i4>5</vt:i4>
      </vt:variant>
      <vt:variant>
        <vt:lpwstr/>
      </vt:variant>
      <vt:variant>
        <vt:lpwstr>_Toc315176093</vt:lpwstr>
      </vt:variant>
      <vt:variant>
        <vt:i4>1572913</vt:i4>
      </vt:variant>
      <vt:variant>
        <vt:i4>9830</vt:i4>
      </vt:variant>
      <vt:variant>
        <vt:i4>0</vt:i4>
      </vt:variant>
      <vt:variant>
        <vt:i4>5</vt:i4>
      </vt:variant>
      <vt:variant>
        <vt:lpwstr/>
      </vt:variant>
      <vt:variant>
        <vt:lpwstr>_Toc315176092</vt:lpwstr>
      </vt:variant>
      <vt:variant>
        <vt:i4>1572913</vt:i4>
      </vt:variant>
      <vt:variant>
        <vt:i4>9824</vt:i4>
      </vt:variant>
      <vt:variant>
        <vt:i4>0</vt:i4>
      </vt:variant>
      <vt:variant>
        <vt:i4>5</vt:i4>
      </vt:variant>
      <vt:variant>
        <vt:lpwstr/>
      </vt:variant>
      <vt:variant>
        <vt:lpwstr>_Toc315176091</vt:lpwstr>
      </vt:variant>
      <vt:variant>
        <vt:i4>1572913</vt:i4>
      </vt:variant>
      <vt:variant>
        <vt:i4>9818</vt:i4>
      </vt:variant>
      <vt:variant>
        <vt:i4>0</vt:i4>
      </vt:variant>
      <vt:variant>
        <vt:i4>5</vt:i4>
      </vt:variant>
      <vt:variant>
        <vt:lpwstr/>
      </vt:variant>
      <vt:variant>
        <vt:lpwstr>_Toc315176090</vt:lpwstr>
      </vt:variant>
      <vt:variant>
        <vt:i4>1638449</vt:i4>
      </vt:variant>
      <vt:variant>
        <vt:i4>9812</vt:i4>
      </vt:variant>
      <vt:variant>
        <vt:i4>0</vt:i4>
      </vt:variant>
      <vt:variant>
        <vt:i4>5</vt:i4>
      </vt:variant>
      <vt:variant>
        <vt:lpwstr/>
      </vt:variant>
      <vt:variant>
        <vt:lpwstr>_Toc315176089</vt:lpwstr>
      </vt:variant>
      <vt:variant>
        <vt:i4>1638449</vt:i4>
      </vt:variant>
      <vt:variant>
        <vt:i4>9806</vt:i4>
      </vt:variant>
      <vt:variant>
        <vt:i4>0</vt:i4>
      </vt:variant>
      <vt:variant>
        <vt:i4>5</vt:i4>
      </vt:variant>
      <vt:variant>
        <vt:lpwstr/>
      </vt:variant>
      <vt:variant>
        <vt:lpwstr>_Toc315176088</vt:lpwstr>
      </vt:variant>
      <vt:variant>
        <vt:i4>1638449</vt:i4>
      </vt:variant>
      <vt:variant>
        <vt:i4>9800</vt:i4>
      </vt:variant>
      <vt:variant>
        <vt:i4>0</vt:i4>
      </vt:variant>
      <vt:variant>
        <vt:i4>5</vt:i4>
      </vt:variant>
      <vt:variant>
        <vt:lpwstr/>
      </vt:variant>
      <vt:variant>
        <vt:lpwstr>_Toc315176087</vt:lpwstr>
      </vt:variant>
      <vt:variant>
        <vt:i4>1638449</vt:i4>
      </vt:variant>
      <vt:variant>
        <vt:i4>9794</vt:i4>
      </vt:variant>
      <vt:variant>
        <vt:i4>0</vt:i4>
      </vt:variant>
      <vt:variant>
        <vt:i4>5</vt:i4>
      </vt:variant>
      <vt:variant>
        <vt:lpwstr/>
      </vt:variant>
      <vt:variant>
        <vt:lpwstr>_Toc315176086</vt:lpwstr>
      </vt:variant>
      <vt:variant>
        <vt:i4>1638449</vt:i4>
      </vt:variant>
      <vt:variant>
        <vt:i4>9788</vt:i4>
      </vt:variant>
      <vt:variant>
        <vt:i4>0</vt:i4>
      </vt:variant>
      <vt:variant>
        <vt:i4>5</vt:i4>
      </vt:variant>
      <vt:variant>
        <vt:lpwstr/>
      </vt:variant>
      <vt:variant>
        <vt:lpwstr>_Toc315176085</vt:lpwstr>
      </vt:variant>
      <vt:variant>
        <vt:i4>1638449</vt:i4>
      </vt:variant>
      <vt:variant>
        <vt:i4>9782</vt:i4>
      </vt:variant>
      <vt:variant>
        <vt:i4>0</vt:i4>
      </vt:variant>
      <vt:variant>
        <vt:i4>5</vt:i4>
      </vt:variant>
      <vt:variant>
        <vt:lpwstr/>
      </vt:variant>
      <vt:variant>
        <vt:lpwstr>_Toc315176084</vt:lpwstr>
      </vt:variant>
      <vt:variant>
        <vt:i4>1638449</vt:i4>
      </vt:variant>
      <vt:variant>
        <vt:i4>9776</vt:i4>
      </vt:variant>
      <vt:variant>
        <vt:i4>0</vt:i4>
      </vt:variant>
      <vt:variant>
        <vt:i4>5</vt:i4>
      </vt:variant>
      <vt:variant>
        <vt:lpwstr/>
      </vt:variant>
      <vt:variant>
        <vt:lpwstr>_Toc315176083</vt:lpwstr>
      </vt:variant>
      <vt:variant>
        <vt:i4>1638449</vt:i4>
      </vt:variant>
      <vt:variant>
        <vt:i4>9770</vt:i4>
      </vt:variant>
      <vt:variant>
        <vt:i4>0</vt:i4>
      </vt:variant>
      <vt:variant>
        <vt:i4>5</vt:i4>
      </vt:variant>
      <vt:variant>
        <vt:lpwstr/>
      </vt:variant>
      <vt:variant>
        <vt:lpwstr>_Toc315176082</vt:lpwstr>
      </vt:variant>
      <vt:variant>
        <vt:i4>1638449</vt:i4>
      </vt:variant>
      <vt:variant>
        <vt:i4>9764</vt:i4>
      </vt:variant>
      <vt:variant>
        <vt:i4>0</vt:i4>
      </vt:variant>
      <vt:variant>
        <vt:i4>5</vt:i4>
      </vt:variant>
      <vt:variant>
        <vt:lpwstr/>
      </vt:variant>
      <vt:variant>
        <vt:lpwstr>_Toc315176081</vt:lpwstr>
      </vt:variant>
      <vt:variant>
        <vt:i4>1638449</vt:i4>
      </vt:variant>
      <vt:variant>
        <vt:i4>9758</vt:i4>
      </vt:variant>
      <vt:variant>
        <vt:i4>0</vt:i4>
      </vt:variant>
      <vt:variant>
        <vt:i4>5</vt:i4>
      </vt:variant>
      <vt:variant>
        <vt:lpwstr/>
      </vt:variant>
      <vt:variant>
        <vt:lpwstr>_Toc315176080</vt:lpwstr>
      </vt:variant>
      <vt:variant>
        <vt:i4>1441841</vt:i4>
      </vt:variant>
      <vt:variant>
        <vt:i4>9752</vt:i4>
      </vt:variant>
      <vt:variant>
        <vt:i4>0</vt:i4>
      </vt:variant>
      <vt:variant>
        <vt:i4>5</vt:i4>
      </vt:variant>
      <vt:variant>
        <vt:lpwstr/>
      </vt:variant>
      <vt:variant>
        <vt:lpwstr>_Toc315176079</vt:lpwstr>
      </vt:variant>
      <vt:variant>
        <vt:i4>1441841</vt:i4>
      </vt:variant>
      <vt:variant>
        <vt:i4>9746</vt:i4>
      </vt:variant>
      <vt:variant>
        <vt:i4>0</vt:i4>
      </vt:variant>
      <vt:variant>
        <vt:i4>5</vt:i4>
      </vt:variant>
      <vt:variant>
        <vt:lpwstr/>
      </vt:variant>
      <vt:variant>
        <vt:lpwstr>_Toc315176078</vt:lpwstr>
      </vt:variant>
      <vt:variant>
        <vt:i4>1441841</vt:i4>
      </vt:variant>
      <vt:variant>
        <vt:i4>9740</vt:i4>
      </vt:variant>
      <vt:variant>
        <vt:i4>0</vt:i4>
      </vt:variant>
      <vt:variant>
        <vt:i4>5</vt:i4>
      </vt:variant>
      <vt:variant>
        <vt:lpwstr/>
      </vt:variant>
      <vt:variant>
        <vt:lpwstr>_Toc315176077</vt:lpwstr>
      </vt:variant>
      <vt:variant>
        <vt:i4>1441841</vt:i4>
      </vt:variant>
      <vt:variant>
        <vt:i4>9734</vt:i4>
      </vt:variant>
      <vt:variant>
        <vt:i4>0</vt:i4>
      </vt:variant>
      <vt:variant>
        <vt:i4>5</vt:i4>
      </vt:variant>
      <vt:variant>
        <vt:lpwstr/>
      </vt:variant>
      <vt:variant>
        <vt:lpwstr>_Toc315176076</vt:lpwstr>
      </vt:variant>
      <vt:variant>
        <vt:i4>1441841</vt:i4>
      </vt:variant>
      <vt:variant>
        <vt:i4>9728</vt:i4>
      </vt:variant>
      <vt:variant>
        <vt:i4>0</vt:i4>
      </vt:variant>
      <vt:variant>
        <vt:i4>5</vt:i4>
      </vt:variant>
      <vt:variant>
        <vt:lpwstr/>
      </vt:variant>
      <vt:variant>
        <vt:lpwstr>_Toc315176075</vt:lpwstr>
      </vt:variant>
      <vt:variant>
        <vt:i4>1441841</vt:i4>
      </vt:variant>
      <vt:variant>
        <vt:i4>9722</vt:i4>
      </vt:variant>
      <vt:variant>
        <vt:i4>0</vt:i4>
      </vt:variant>
      <vt:variant>
        <vt:i4>5</vt:i4>
      </vt:variant>
      <vt:variant>
        <vt:lpwstr/>
      </vt:variant>
      <vt:variant>
        <vt:lpwstr>_Toc315176074</vt:lpwstr>
      </vt:variant>
      <vt:variant>
        <vt:i4>1441841</vt:i4>
      </vt:variant>
      <vt:variant>
        <vt:i4>9716</vt:i4>
      </vt:variant>
      <vt:variant>
        <vt:i4>0</vt:i4>
      </vt:variant>
      <vt:variant>
        <vt:i4>5</vt:i4>
      </vt:variant>
      <vt:variant>
        <vt:lpwstr/>
      </vt:variant>
      <vt:variant>
        <vt:lpwstr>_Toc315176073</vt:lpwstr>
      </vt:variant>
      <vt:variant>
        <vt:i4>1441841</vt:i4>
      </vt:variant>
      <vt:variant>
        <vt:i4>9710</vt:i4>
      </vt:variant>
      <vt:variant>
        <vt:i4>0</vt:i4>
      </vt:variant>
      <vt:variant>
        <vt:i4>5</vt:i4>
      </vt:variant>
      <vt:variant>
        <vt:lpwstr/>
      </vt:variant>
      <vt:variant>
        <vt:lpwstr>_Toc315176072</vt:lpwstr>
      </vt:variant>
      <vt:variant>
        <vt:i4>1441841</vt:i4>
      </vt:variant>
      <vt:variant>
        <vt:i4>9704</vt:i4>
      </vt:variant>
      <vt:variant>
        <vt:i4>0</vt:i4>
      </vt:variant>
      <vt:variant>
        <vt:i4>5</vt:i4>
      </vt:variant>
      <vt:variant>
        <vt:lpwstr/>
      </vt:variant>
      <vt:variant>
        <vt:lpwstr>_Toc315176071</vt:lpwstr>
      </vt:variant>
      <vt:variant>
        <vt:i4>1441841</vt:i4>
      </vt:variant>
      <vt:variant>
        <vt:i4>9698</vt:i4>
      </vt:variant>
      <vt:variant>
        <vt:i4>0</vt:i4>
      </vt:variant>
      <vt:variant>
        <vt:i4>5</vt:i4>
      </vt:variant>
      <vt:variant>
        <vt:lpwstr/>
      </vt:variant>
      <vt:variant>
        <vt:lpwstr>_Toc315176070</vt:lpwstr>
      </vt:variant>
      <vt:variant>
        <vt:i4>1507377</vt:i4>
      </vt:variant>
      <vt:variant>
        <vt:i4>9692</vt:i4>
      </vt:variant>
      <vt:variant>
        <vt:i4>0</vt:i4>
      </vt:variant>
      <vt:variant>
        <vt:i4>5</vt:i4>
      </vt:variant>
      <vt:variant>
        <vt:lpwstr/>
      </vt:variant>
      <vt:variant>
        <vt:lpwstr>_Toc315176069</vt:lpwstr>
      </vt:variant>
      <vt:variant>
        <vt:i4>1507377</vt:i4>
      </vt:variant>
      <vt:variant>
        <vt:i4>9686</vt:i4>
      </vt:variant>
      <vt:variant>
        <vt:i4>0</vt:i4>
      </vt:variant>
      <vt:variant>
        <vt:i4>5</vt:i4>
      </vt:variant>
      <vt:variant>
        <vt:lpwstr/>
      </vt:variant>
      <vt:variant>
        <vt:lpwstr>_Toc315176068</vt:lpwstr>
      </vt:variant>
      <vt:variant>
        <vt:i4>1507377</vt:i4>
      </vt:variant>
      <vt:variant>
        <vt:i4>9680</vt:i4>
      </vt:variant>
      <vt:variant>
        <vt:i4>0</vt:i4>
      </vt:variant>
      <vt:variant>
        <vt:i4>5</vt:i4>
      </vt:variant>
      <vt:variant>
        <vt:lpwstr/>
      </vt:variant>
      <vt:variant>
        <vt:lpwstr>_Toc315176067</vt:lpwstr>
      </vt:variant>
      <vt:variant>
        <vt:i4>1507377</vt:i4>
      </vt:variant>
      <vt:variant>
        <vt:i4>9674</vt:i4>
      </vt:variant>
      <vt:variant>
        <vt:i4>0</vt:i4>
      </vt:variant>
      <vt:variant>
        <vt:i4>5</vt:i4>
      </vt:variant>
      <vt:variant>
        <vt:lpwstr/>
      </vt:variant>
      <vt:variant>
        <vt:lpwstr>_Toc315176066</vt:lpwstr>
      </vt:variant>
      <vt:variant>
        <vt:i4>1507377</vt:i4>
      </vt:variant>
      <vt:variant>
        <vt:i4>9668</vt:i4>
      </vt:variant>
      <vt:variant>
        <vt:i4>0</vt:i4>
      </vt:variant>
      <vt:variant>
        <vt:i4>5</vt:i4>
      </vt:variant>
      <vt:variant>
        <vt:lpwstr/>
      </vt:variant>
      <vt:variant>
        <vt:lpwstr>_Toc315176065</vt:lpwstr>
      </vt:variant>
      <vt:variant>
        <vt:i4>1507377</vt:i4>
      </vt:variant>
      <vt:variant>
        <vt:i4>9662</vt:i4>
      </vt:variant>
      <vt:variant>
        <vt:i4>0</vt:i4>
      </vt:variant>
      <vt:variant>
        <vt:i4>5</vt:i4>
      </vt:variant>
      <vt:variant>
        <vt:lpwstr/>
      </vt:variant>
      <vt:variant>
        <vt:lpwstr>_Toc315176064</vt:lpwstr>
      </vt:variant>
      <vt:variant>
        <vt:i4>1507377</vt:i4>
      </vt:variant>
      <vt:variant>
        <vt:i4>9656</vt:i4>
      </vt:variant>
      <vt:variant>
        <vt:i4>0</vt:i4>
      </vt:variant>
      <vt:variant>
        <vt:i4>5</vt:i4>
      </vt:variant>
      <vt:variant>
        <vt:lpwstr/>
      </vt:variant>
      <vt:variant>
        <vt:lpwstr>_Toc315176063</vt:lpwstr>
      </vt:variant>
      <vt:variant>
        <vt:i4>1507377</vt:i4>
      </vt:variant>
      <vt:variant>
        <vt:i4>9650</vt:i4>
      </vt:variant>
      <vt:variant>
        <vt:i4>0</vt:i4>
      </vt:variant>
      <vt:variant>
        <vt:i4>5</vt:i4>
      </vt:variant>
      <vt:variant>
        <vt:lpwstr/>
      </vt:variant>
      <vt:variant>
        <vt:lpwstr>_Toc315176062</vt:lpwstr>
      </vt:variant>
      <vt:variant>
        <vt:i4>1507377</vt:i4>
      </vt:variant>
      <vt:variant>
        <vt:i4>9644</vt:i4>
      </vt:variant>
      <vt:variant>
        <vt:i4>0</vt:i4>
      </vt:variant>
      <vt:variant>
        <vt:i4>5</vt:i4>
      </vt:variant>
      <vt:variant>
        <vt:lpwstr/>
      </vt:variant>
      <vt:variant>
        <vt:lpwstr>_Toc315176061</vt:lpwstr>
      </vt:variant>
      <vt:variant>
        <vt:i4>1507377</vt:i4>
      </vt:variant>
      <vt:variant>
        <vt:i4>9638</vt:i4>
      </vt:variant>
      <vt:variant>
        <vt:i4>0</vt:i4>
      </vt:variant>
      <vt:variant>
        <vt:i4>5</vt:i4>
      </vt:variant>
      <vt:variant>
        <vt:lpwstr/>
      </vt:variant>
      <vt:variant>
        <vt:lpwstr>_Toc315176060</vt:lpwstr>
      </vt:variant>
      <vt:variant>
        <vt:i4>1310769</vt:i4>
      </vt:variant>
      <vt:variant>
        <vt:i4>9632</vt:i4>
      </vt:variant>
      <vt:variant>
        <vt:i4>0</vt:i4>
      </vt:variant>
      <vt:variant>
        <vt:i4>5</vt:i4>
      </vt:variant>
      <vt:variant>
        <vt:lpwstr/>
      </vt:variant>
      <vt:variant>
        <vt:lpwstr>_Toc315176059</vt:lpwstr>
      </vt:variant>
      <vt:variant>
        <vt:i4>1310769</vt:i4>
      </vt:variant>
      <vt:variant>
        <vt:i4>9626</vt:i4>
      </vt:variant>
      <vt:variant>
        <vt:i4>0</vt:i4>
      </vt:variant>
      <vt:variant>
        <vt:i4>5</vt:i4>
      </vt:variant>
      <vt:variant>
        <vt:lpwstr/>
      </vt:variant>
      <vt:variant>
        <vt:lpwstr>_Toc315176058</vt:lpwstr>
      </vt:variant>
      <vt:variant>
        <vt:i4>1310769</vt:i4>
      </vt:variant>
      <vt:variant>
        <vt:i4>9620</vt:i4>
      </vt:variant>
      <vt:variant>
        <vt:i4>0</vt:i4>
      </vt:variant>
      <vt:variant>
        <vt:i4>5</vt:i4>
      </vt:variant>
      <vt:variant>
        <vt:lpwstr/>
      </vt:variant>
      <vt:variant>
        <vt:lpwstr>_Toc315176057</vt:lpwstr>
      </vt:variant>
      <vt:variant>
        <vt:i4>1310769</vt:i4>
      </vt:variant>
      <vt:variant>
        <vt:i4>9614</vt:i4>
      </vt:variant>
      <vt:variant>
        <vt:i4>0</vt:i4>
      </vt:variant>
      <vt:variant>
        <vt:i4>5</vt:i4>
      </vt:variant>
      <vt:variant>
        <vt:lpwstr/>
      </vt:variant>
      <vt:variant>
        <vt:lpwstr>_Toc315176056</vt:lpwstr>
      </vt:variant>
      <vt:variant>
        <vt:i4>1310769</vt:i4>
      </vt:variant>
      <vt:variant>
        <vt:i4>9608</vt:i4>
      </vt:variant>
      <vt:variant>
        <vt:i4>0</vt:i4>
      </vt:variant>
      <vt:variant>
        <vt:i4>5</vt:i4>
      </vt:variant>
      <vt:variant>
        <vt:lpwstr/>
      </vt:variant>
      <vt:variant>
        <vt:lpwstr>_Toc315176055</vt:lpwstr>
      </vt:variant>
      <vt:variant>
        <vt:i4>1310769</vt:i4>
      </vt:variant>
      <vt:variant>
        <vt:i4>9602</vt:i4>
      </vt:variant>
      <vt:variant>
        <vt:i4>0</vt:i4>
      </vt:variant>
      <vt:variant>
        <vt:i4>5</vt:i4>
      </vt:variant>
      <vt:variant>
        <vt:lpwstr/>
      </vt:variant>
      <vt:variant>
        <vt:lpwstr>_Toc315176054</vt:lpwstr>
      </vt:variant>
      <vt:variant>
        <vt:i4>1310769</vt:i4>
      </vt:variant>
      <vt:variant>
        <vt:i4>9596</vt:i4>
      </vt:variant>
      <vt:variant>
        <vt:i4>0</vt:i4>
      </vt:variant>
      <vt:variant>
        <vt:i4>5</vt:i4>
      </vt:variant>
      <vt:variant>
        <vt:lpwstr/>
      </vt:variant>
      <vt:variant>
        <vt:lpwstr>_Toc315176053</vt:lpwstr>
      </vt:variant>
      <vt:variant>
        <vt:i4>1310769</vt:i4>
      </vt:variant>
      <vt:variant>
        <vt:i4>9590</vt:i4>
      </vt:variant>
      <vt:variant>
        <vt:i4>0</vt:i4>
      </vt:variant>
      <vt:variant>
        <vt:i4>5</vt:i4>
      </vt:variant>
      <vt:variant>
        <vt:lpwstr/>
      </vt:variant>
      <vt:variant>
        <vt:lpwstr>_Toc315176052</vt:lpwstr>
      </vt:variant>
      <vt:variant>
        <vt:i4>1310769</vt:i4>
      </vt:variant>
      <vt:variant>
        <vt:i4>9584</vt:i4>
      </vt:variant>
      <vt:variant>
        <vt:i4>0</vt:i4>
      </vt:variant>
      <vt:variant>
        <vt:i4>5</vt:i4>
      </vt:variant>
      <vt:variant>
        <vt:lpwstr/>
      </vt:variant>
      <vt:variant>
        <vt:lpwstr>_Toc315176051</vt:lpwstr>
      </vt:variant>
      <vt:variant>
        <vt:i4>1310769</vt:i4>
      </vt:variant>
      <vt:variant>
        <vt:i4>9578</vt:i4>
      </vt:variant>
      <vt:variant>
        <vt:i4>0</vt:i4>
      </vt:variant>
      <vt:variant>
        <vt:i4>5</vt:i4>
      </vt:variant>
      <vt:variant>
        <vt:lpwstr/>
      </vt:variant>
      <vt:variant>
        <vt:lpwstr>_Toc315176050</vt:lpwstr>
      </vt:variant>
      <vt:variant>
        <vt:i4>1376305</vt:i4>
      </vt:variant>
      <vt:variant>
        <vt:i4>9572</vt:i4>
      </vt:variant>
      <vt:variant>
        <vt:i4>0</vt:i4>
      </vt:variant>
      <vt:variant>
        <vt:i4>5</vt:i4>
      </vt:variant>
      <vt:variant>
        <vt:lpwstr/>
      </vt:variant>
      <vt:variant>
        <vt:lpwstr>_Toc315176049</vt:lpwstr>
      </vt:variant>
      <vt:variant>
        <vt:i4>1376305</vt:i4>
      </vt:variant>
      <vt:variant>
        <vt:i4>9566</vt:i4>
      </vt:variant>
      <vt:variant>
        <vt:i4>0</vt:i4>
      </vt:variant>
      <vt:variant>
        <vt:i4>5</vt:i4>
      </vt:variant>
      <vt:variant>
        <vt:lpwstr/>
      </vt:variant>
      <vt:variant>
        <vt:lpwstr>_Toc315176048</vt:lpwstr>
      </vt:variant>
      <vt:variant>
        <vt:i4>1376305</vt:i4>
      </vt:variant>
      <vt:variant>
        <vt:i4>9560</vt:i4>
      </vt:variant>
      <vt:variant>
        <vt:i4>0</vt:i4>
      </vt:variant>
      <vt:variant>
        <vt:i4>5</vt:i4>
      </vt:variant>
      <vt:variant>
        <vt:lpwstr/>
      </vt:variant>
      <vt:variant>
        <vt:lpwstr>_Toc315176047</vt:lpwstr>
      </vt:variant>
      <vt:variant>
        <vt:i4>1376305</vt:i4>
      </vt:variant>
      <vt:variant>
        <vt:i4>9554</vt:i4>
      </vt:variant>
      <vt:variant>
        <vt:i4>0</vt:i4>
      </vt:variant>
      <vt:variant>
        <vt:i4>5</vt:i4>
      </vt:variant>
      <vt:variant>
        <vt:lpwstr/>
      </vt:variant>
      <vt:variant>
        <vt:lpwstr>_Toc315176046</vt:lpwstr>
      </vt:variant>
      <vt:variant>
        <vt:i4>1376305</vt:i4>
      </vt:variant>
      <vt:variant>
        <vt:i4>9548</vt:i4>
      </vt:variant>
      <vt:variant>
        <vt:i4>0</vt:i4>
      </vt:variant>
      <vt:variant>
        <vt:i4>5</vt:i4>
      </vt:variant>
      <vt:variant>
        <vt:lpwstr/>
      </vt:variant>
      <vt:variant>
        <vt:lpwstr>_Toc315176045</vt:lpwstr>
      </vt:variant>
      <vt:variant>
        <vt:i4>1376305</vt:i4>
      </vt:variant>
      <vt:variant>
        <vt:i4>9542</vt:i4>
      </vt:variant>
      <vt:variant>
        <vt:i4>0</vt:i4>
      </vt:variant>
      <vt:variant>
        <vt:i4>5</vt:i4>
      </vt:variant>
      <vt:variant>
        <vt:lpwstr/>
      </vt:variant>
      <vt:variant>
        <vt:lpwstr>_Toc315176044</vt:lpwstr>
      </vt:variant>
      <vt:variant>
        <vt:i4>1376305</vt:i4>
      </vt:variant>
      <vt:variant>
        <vt:i4>9536</vt:i4>
      </vt:variant>
      <vt:variant>
        <vt:i4>0</vt:i4>
      </vt:variant>
      <vt:variant>
        <vt:i4>5</vt:i4>
      </vt:variant>
      <vt:variant>
        <vt:lpwstr/>
      </vt:variant>
      <vt:variant>
        <vt:lpwstr>_Toc315176043</vt:lpwstr>
      </vt:variant>
      <vt:variant>
        <vt:i4>1376305</vt:i4>
      </vt:variant>
      <vt:variant>
        <vt:i4>9530</vt:i4>
      </vt:variant>
      <vt:variant>
        <vt:i4>0</vt:i4>
      </vt:variant>
      <vt:variant>
        <vt:i4>5</vt:i4>
      </vt:variant>
      <vt:variant>
        <vt:lpwstr/>
      </vt:variant>
      <vt:variant>
        <vt:lpwstr>_Toc315176042</vt:lpwstr>
      </vt:variant>
      <vt:variant>
        <vt:i4>1376305</vt:i4>
      </vt:variant>
      <vt:variant>
        <vt:i4>9524</vt:i4>
      </vt:variant>
      <vt:variant>
        <vt:i4>0</vt:i4>
      </vt:variant>
      <vt:variant>
        <vt:i4>5</vt:i4>
      </vt:variant>
      <vt:variant>
        <vt:lpwstr/>
      </vt:variant>
      <vt:variant>
        <vt:lpwstr>_Toc315176041</vt:lpwstr>
      </vt:variant>
      <vt:variant>
        <vt:i4>1376305</vt:i4>
      </vt:variant>
      <vt:variant>
        <vt:i4>9518</vt:i4>
      </vt:variant>
      <vt:variant>
        <vt:i4>0</vt:i4>
      </vt:variant>
      <vt:variant>
        <vt:i4>5</vt:i4>
      </vt:variant>
      <vt:variant>
        <vt:lpwstr/>
      </vt:variant>
      <vt:variant>
        <vt:lpwstr>_Toc315176040</vt:lpwstr>
      </vt:variant>
      <vt:variant>
        <vt:i4>1179697</vt:i4>
      </vt:variant>
      <vt:variant>
        <vt:i4>9512</vt:i4>
      </vt:variant>
      <vt:variant>
        <vt:i4>0</vt:i4>
      </vt:variant>
      <vt:variant>
        <vt:i4>5</vt:i4>
      </vt:variant>
      <vt:variant>
        <vt:lpwstr/>
      </vt:variant>
      <vt:variant>
        <vt:lpwstr>_Toc315176039</vt:lpwstr>
      </vt:variant>
      <vt:variant>
        <vt:i4>1179697</vt:i4>
      </vt:variant>
      <vt:variant>
        <vt:i4>9506</vt:i4>
      </vt:variant>
      <vt:variant>
        <vt:i4>0</vt:i4>
      </vt:variant>
      <vt:variant>
        <vt:i4>5</vt:i4>
      </vt:variant>
      <vt:variant>
        <vt:lpwstr/>
      </vt:variant>
      <vt:variant>
        <vt:lpwstr>_Toc315176038</vt:lpwstr>
      </vt:variant>
      <vt:variant>
        <vt:i4>1179697</vt:i4>
      </vt:variant>
      <vt:variant>
        <vt:i4>9500</vt:i4>
      </vt:variant>
      <vt:variant>
        <vt:i4>0</vt:i4>
      </vt:variant>
      <vt:variant>
        <vt:i4>5</vt:i4>
      </vt:variant>
      <vt:variant>
        <vt:lpwstr/>
      </vt:variant>
      <vt:variant>
        <vt:lpwstr>_Toc315176037</vt:lpwstr>
      </vt:variant>
      <vt:variant>
        <vt:i4>1179697</vt:i4>
      </vt:variant>
      <vt:variant>
        <vt:i4>9494</vt:i4>
      </vt:variant>
      <vt:variant>
        <vt:i4>0</vt:i4>
      </vt:variant>
      <vt:variant>
        <vt:i4>5</vt:i4>
      </vt:variant>
      <vt:variant>
        <vt:lpwstr/>
      </vt:variant>
      <vt:variant>
        <vt:lpwstr>_Toc315176036</vt:lpwstr>
      </vt:variant>
      <vt:variant>
        <vt:i4>1179697</vt:i4>
      </vt:variant>
      <vt:variant>
        <vt:i4>9488</vt:i4>
      </vt:variant>
      <vt:variant>
        <vt:i4>0</vt:i4>
      </vt:variant>
      <vt:variant>
        <vt:i4>5</vt:i4>
      </vt:variant>
      <vt:variant>
        <vt:lpwstr/>
      </vt:variant>
      <vt:variant>
        <vt:lpwstr>_Toc315176035</vt:lpwstr>
      </vt:variant>
      <vt:variant>
        <vt:i4>1179697</vt:i4>
      </vt:variant>
      <vt:variant>
        <vt:i4>9482</vt:i4>
      </vt:variant>
      <vt:variant>
        <vt:i4>0</vt:i4>
      </vt:variant>
      <vt:variant>
        <vt:i4>5</vt:i4>
      </vt:variant>
      <vt:variant>
        <vt:lpwstr/>
      </vt:variant>
      <vt:variant>
        <vt:lpwstr>_Toc315176034</vt:lpwstr>
      </vt:variant>
      <vt:variant>
        <vt:i4>1179697</vt:i4>
      </vt:variant>
      <vt:variant>
        <vt:i4>9476</vt:i4>
      </vt:variant>
      <vt:variant>
        <vt:i4>0</vt:i4>
      </vt:variant>
      <vt:variant>
        <vt:i4>5</vt:i4>
      </vt:variant>
      <vt:variant>
        <vt:lpwstr/>
      </vt:variant>
      <vt:variant>
        <vt:lpwstr>_Toc315176033</vt:lpwstr>
      </vt:variant>
      <vt:variant>
        <vt:i4>1179697</vt:i4>
      </vt:variant>
      <vt:variant>
        <vt:i4>9470</vt:i4>
      </vt:variant>
      <vt:variant>
        <vt:i4>0</vt:i4>
      </vt:variant>
      <vt:variant>
        <vt:i4>5</vt:i4>
      </vt:variant>
      <vt:variant>
        <vt:lpwstr/>
      </vt:variant>
      <vt:variant>
        <vt:lpwstr>_Toc315176032</vt:lpwstr>
      </vt:variant>
      <vt:variant>
        <vt:i4>1179697</vt:i4>
      </vt:variant>
      <vt:variant>
        <vt:i4>9464</vt:i4>
      </vt:variant>
      <vt:variant>
        <vt:i4>0</vt:i4>
      </vt:variant>
      <vt:variant>
        <vt:i4>5</vt:i4>
      </vt:variant>
      <vt:variant>
        <vt:lpwstr/>
      </vt:variant>
      <vt:variant>
        <vt:lpwstr>_Toc315176031</vt:lpwstr>
      </vt:variant>
      <vt:variant>
        <vt:i4>1179697</vt:i4>
      </vt:variant>
      <vt:variant>
        <vt:i4>9458</vt:i4>
      </vt:variant>
      <vt:variant>
        <vt:i4>0</vt:i4>
      </vt:variant>
      <vt:variant>
        <vt:i4>5</vt:i4>
      </vt:variant>
      <vt:variant>
        <vt:lpwstr/>
      </vt:variant>
      <vt:variant>
        <vt:lpwstr>_Toc315176030</vt:lpwstr>
      </vt:variant>
      <vt:variant>
        <vt:i4>1245233</vt:i4>
      </vt:variant>
      <vt:variant>
        <vt:i4>9452</vt:i4>
      </vt:variant>
      <vt:variant>
        <vt:i4>0</vt:i4>
      </vt:variant>
      <vt:variant>
        <vt:i4>5</vt:i4>
      </vt:variant>
      <vt:variant>
        <vt:lpwstr/>
      </vt:variant>
      <vt:variant>
        <vt:lpwstr>_Toc315176029</vt:lpwstr>
      </vt:variant>
      <vt:variant>
        <vt:i4>1245233</vt:i4>
      </vt:variant>
      <vt:variant>
        <vt:i4>9446</vt:i4>
      </vt:variant>
      <vt:variant>
        <vt:i4>0</vt:i4>
      </vt:variant>
      <vt:variant>
        <vt:i4>5</vt:i4>
      </vt:variant>
      <vt:variant>
        <vt:lpwstr/>
      </vt:variant>
      <vt:variant>
        <vt:lpwstr>_Toc315176028</vt:lpwstr>
      </vt:variant>
      <vt:variant>
        <vt:i4>1245233</vt:i4>
      </vt:variant>
      <vt:variant>
        <vt:i4>9440</vt:i4>
      </vt:variant>
      <vt:variant>
        <vt:i4>0</vt:i4>
      </vt:variant>
      <vt:variant>
        <vt:i4>5</vt:i4>
      </vt:variant>
      <vt:variant>
        <vt:lpwstr/>
      </vt:variant>
      <vt:variant>
        <vt:lpwstr>_Toc315176027</vt:lpwstr>
      </vt:variant>
      <vt:variant>
        <vt:i4>1245233</vt:i4>
      </vt:variant>
      <vt:variant>
        <vt:i4>9434</vt:i4>
      </vt:variant>
      <vt:variant>
        <vt:i4>0</vt:i4>
      </vt:variant>
      <vt:variant>
        <vt:i4>5</vt:i4>
      </vt:variant>
      <vt:variant>
        <vt:lpwstr/>
      </vt:variant>
      <vt:variant>
        <vt:lpwstr>_Toc315176026</vt:lpwstr>
      </vt:variant>
      <vt:variant>
        <vt:i4>1245233</vt:i4>
      </vt:variant>
      <vt:variant>
        <vt:i4>9428</vt:i4>
      </vt:variant>
      <vt:variant>
        <vt:i4>0</vt:i4>
      </vt:variant>
      <vt:variant>
        <vt:i4>5</vt:i4>
      </vt:variant>
      <vt:variant>
        <vt:lpwstr/>
      </vt:variant>
      <vt:variant>
        <vt:lpwstr>_Toc315176025</vt:lpwstr>
      </vt:variant>
      <vt:variant>
        <vt:i4>1245233</vt:i4>
      </vt:variant>
      <vt:variant>
        <vt:i4>9422</vt:i4>
      </vt:variant>
      <vt:variant>
        <vt:i4>0</vt:i4>
      </vt:variant>
      <vt:variant>
        <vt:i4>5</vt:i4>
      </vt:variant>
      <vt:variant>
        <vt:lpwstr/>
      </vt:variant>
      <vt:variant>
        <vt:lpwstr>_Toc315176024</vt:lpwstr>
      </vt:variant>
      <vt:variant>
        <vt:i4>1245233</vt:i4>
      </vt:variant>
      <vt:variant>
        <vt:i4>9416</vt:i4>
      </vt:variant>
      <vt:variant>
        <vt:i4>0</vt:i4>
      </vt:variant>
      <vt:variant>
        <vt:i4>5</vt:i4>
      </vt:variant>
      <vt:variant>
        <vt:lpwstr/>
      </vt:variant>
      <vt:variant>
        <vt:lpwstr>_Toc315176023</vt:lpwstr>
      </vt:variant>
      <vt:variant>
        <vt:i4>1245233</vt:i4>
      </vt:variant>
      <vt:variant>
        <vt:i4>9410</vt:i4>
      </vt:variant>
      <vt:variant>
        <vt:i4>0</vt:i4>
      </vt:variant>
      <vt:variant>
        <vt:i4>5</vt:i4>
      </vt:variant>
      <vt:variant>
        <vt:lpwstr/>
      </vt:variant>
      <vt:variant>
        <vt:lpwstr>_Toc315176022</vt:lpwstr>
      </vt:variant>
      <vt:variant>
        <vt:i4>1245233</vt:i4>
      </vt:variant>
      <vt:variant>
        <vt:i4>9404</vt:i4>
      </vt:variant>
      <vt:variant>
        <vt:i4>0</vt:i4>
      </vt:variant>
      <vt:variant>
        <vt:i4>5</vt:i4>
      </vt:variant>
      <vt:variant>
        <vt:lpwstr/>
      </vt:variant>
      <vt:variant>
        <vt:lpwstr>_Toc315176021</vt:lpwstr>
      </vt:variant>
      <vt:variant>
        <vt:i4>1245233</vt:i4>
      </vt:variant>
      <vt:variant>
        <vt:i4>9398</vt:i4>
      </vt:variant>
      <vt:variant>
        <vt:i4>0</vt:i4>
      </vt:variant>
      <vt:variant>
        <vt:i4>5</vt:i4>
      </vt:variant>
      <vt:variant>
        <vt:lpwstr/>
      </vt:variant>
      <vt:variant>
        <vt:lpwstr>_Toc315176020</vt:lpwstr>
      </vt:variant>
      <vt:variant>
        <vt:i4>1048625</vt:i4>
      </vt:variant>
      <vt:variant>
        <vt:i4>9392</vt:i4>
      </vt:variant>
      <vt:variant>
        <vt:i4>0</vt:i4>
      </vt:variant>
      <vt:variant>
        <vt:i4>5</vt:i4>
      </vt:variant>
      <vt:variant>
        <vt:lpwstr/>
      </vt:variant>
      <vt:variant>
        <vt:lpwstr>_Toc315176019</vt:lpwstr>
      </vt:variant>
      <vt:variant>
        <vt:i4>1048625</vt:i4>
      </vt:variant>
      <vt:variant>
        <vt:i4>9386</vt:i4>
      </vt:variant>
      <vt:variant>
        <vt:i4>0</vt:i4>
      </vt:variant>
      <vt:variant>
        <vt:i4>5</vt:i4>
      </vt:variant>
      <vt:variant>
        <vt:lpwstr/>
      </vt:variant>
      <vt:variant>
        <vt:lpwstr>_Toc315176018</vt:lpwstr>
      </vt:variant>
      <vt:variant>
        <vt:i4>1048625</vt:i4>
      </vt:variant>
      <vt:variant>
        <vt:i4>9380</vt:i4>
      </vt:variant>
      <vt:variant>
        <vt:i4>0</vt:i4>
      </vt:variant>
      <vt:variant>
        <vt:i4>5</vt:i4>
      </vt:variant>
      <vt:variant>
        <vt:lpwstr/>
      </vt:variant>
      <vt:variant>
        <vt:lpwstr>_Toc315176017</vt:lpwstr>
      </vt:variant>
      <vt:variant>
        <vt:i4>1048625</vt:i4>
      </vt:variant>
      <vt:variant>
        <vt:i4>9374</vt:i4>
      </vt:variant>
      <vt:variant>
        <vt:i4>0</vt:i4>
      </vt:variant>
      <vt:variant>
        <vt:i4>5</vt:i4>
      </vt:variant>
      <vt:variant>
        <vt:lpwstr/>
      </vt:variant>
      <vt:variant>
        <vt:lpwstr>_Toc315176016</vt:lpwstr>
      </vt:variant>
      <vt:variant>
        <vt:i4>1048625</vt:i4>
      </vt:variant>
      <vt:variant>
        <vt:i4>9368</vt:i4>
      </vt:variant>
      <vt:variant>
        <vt:i4>0</vt:i4>
      </vt:variant>
      <vt:variant>
        <vt:i4>5</vt:i4>
      </vt:variant>
      <vt:variant>
        <vt:lpwstr/>
      </vt:variant>
      <vt:variant>
        <vt:lpwstr>_Toc315176015</vt:lpwstr>
      </vt:variant>
      <vt:variant>
        <vt:i4>1048625</vt:i4>
      </vt:variant>
      <vt:variant>
        <vt:i4>9362</vt:i4>
      </vt:variant>
      <vt:variant>
        <vt:i4>0</vt:i4>
      </vt:variant>
      <vt:variant>
        <vt:i4>5</vt:i4>
      </vt:variant>
      <vt:variant>
        <vt:lpwstr/>
      </vt:variant>
      <vt:variant>
        <vt:lpwstr>_Toc315176014</vt:lpwstr>
      </vt:variant>
      <vt:variant>
        <vt:i4>1048625</vt:i4>
      </vt:variant>
      <vt:variant>
        <vt:i4>9356</vt:i4>
      </vt:variant>
      <vt:variant>
        <vt:i4>0</vt:i4>
      </vt:variant>
      <vt:variant>
        <vt:i4>5</vt:i4>
      </vt:variant>
      <vt:variant>
        <vt:lpwstr/>
      </vt:variant>
      <vt:variant>
        <vt:lpwstr>_Toc315176013</vt:lpwstr>
      </vt:variant>
      <vt:variant>
        <vt:i4>1048625</vt:i4>
      </vt:variant>
      <vt:variant>
        <vt:i4>9350</vt:i4>
      </vt:variant>
      <vt:variant>
        <vt:i4>0</vt:i4>
      </vt:variant>
      <vt:variant>
        <vt:i4>5</vt:i4>
      </vt:variant>
      <vt:variant>
        <vt:lpwstr/>
      </vt:variant>
      <vt:variant>
        <vt:lpwstr>_Toc315176012</vt:lpwstr>
      </vt:variant>
      <vt:variant>
        <vt:i4>1048625</vt:i4>
      </vt:variant>
      <vt:variant>
        <vt:i4>9344</vt:i4>
      </vt:variant>
      <vt:variant>
        <vt:i4>0</vt:i4>
      </vt:variant>
      <vt:variant>
        <vt:i4>5</vt:i4>
      </vt:variant>
      <vt:variant>
        <vt:lpwstr/>
      </vt:variant>
      <vt:variant>
        <vt:lpwstr>_Toc315176011</vt:lpwstr>
      </vt:variant>
      <vt:variant>
        <vt:i4>1048625</vt:i4>
      </vt:variant>
      <vt:variant>
        <vt:i4>9338</vt:i4>
      </vt:variant>
      <vt:variant>
        <vt:i4>0</vt:i4>
      </vt:variant>
      <vt:variant>
        <vt:i4>5</vt:i4>
      </vt:variant>
      <vt:variant>
        <vt:lpwstr/>
      </vt:variant>
      <vt:variant>
        <vt:lpwstr>_Toc315176010</vt:lpwstr>
      </vt:variant>
      <vt:variant>
        <vt:i4>1114161</vt:i4>
      </vt:variant>
      <vt:variant>
        <vt:i4>9332</vt:i4>
      </vt:variant>
      <vt:variant>
        <vt:i4>0</vt:i4>
      </vt:variant>
      <vt:variant>
        <vt:i4>5</vt:i4>
      </vt:variant>
      <vt:variant>
        <vt:lpwstr/>
      </vt:variant>
      <vt:variant>
        <vt:lpwstr>_Toc315176009</vt:lpwstr>
      </vt:variant>
      <vt:variant>
        <vt:i4>1114161</vt:i4>
      </vt:variant>
      <vt:variant>
        <vt:i4>9326</vt:i4>
      </vt:variant>
      <vt:variant>
        <vt:i4>0</vt:i4>
      </vt:variant>
      <vt:variant>
        <vt:i4>5</vt:i4>
      </vt:variant>
      <vt:variant>
        <vt:lpwstr/>
      </vt:variant>
      <vt:variant>
        <vt:lpwstr>_Toc315176008</vt:lpwstr>
      </vt:variant>
      <vt:variant>
        <vt:i4>1114161</vt:i4>
      </vt:variant>
      <vt:variant>
        <vt:i4>9320</vt:i4>
      </vt:variant>
      <vt:variant>
        <vt:i4>0</vt:i4>
      </vt:variant>
      <vt:variant>
        <vt:i4>5</vt:i4>
      </vt:variant>
      <vt:variant>
        <vt:lpwstr/>
      </vt:variant>
      <vt:variant>
        <vt:lpwstr>_Toc315176007</vt:lpwstr>
      </vt:variant>
      <vt:variant>
        <vt:i4>1114161</vt:i4>
      </vt:variant>
      <vt:variant>
        <vt:i4>9314</vt:i4>
      </vt:variant>
      <vt:variant>
        <vt:i4>0</vt:i4>
      </vt:variant>
      <vt:variant>
        <vt:i4>5</vt:i4>
      </vt:variant>
      <vt:variant>
        <vt:lpwstr/>
      </vt:variant>
      <vt:variant>
        <vt:lpwstr>_Toc315176006</vt:lpwstr>
      </vt:variant>
      <vt:variant>
        <vt:i4>1114161</vt:i4>
      </vt:variant>
      <vt:variant>
        <vt:i4>9308</vt:i4>
      </vt:variant>
      <vt:variant>
        <vt:i4>0</vt:i4>
      </vt:variant>
      <vt:variant>
        <vt:i4>5</vt:i4>
      </vt:variant>
      <vt:variant>
        <vt:lpwstr/>
      </vt:variant>
      <vt:variant>
        <vt:lpwstr>_Toc315176005</vt:lpwstr>
      </vt:variant>
      <vt:variant>
        <vt:i4>1114161</vt:i4>
      </vt:variant>
      <vt:variant>
        <vt:i4>9302</vt:i4>
      </vt:variant>
      <vt:variant>
        <vt:i4>0</vt:i4>
      </vt:variant>
      <vt:variant>
        <vt:i4>5</vt:i4>
      </vt:variant>
      <vt:variant>
        <vt:lpwstr/>
      </vt:variant>
      <vt:variant>
        <vt:lpwstr>_Toc315176004</vt:lpwstr>
      </vt:variant>
      <vt:variant>
        <vt:i4>1114161</vt:i4>
      </vt:variant>
      <vt:variant>
        <vt:i4>9296</vt:i4>
      </vt:variant>
      <vt:variant>
        <vt:i4>0</vt:i4>
      </vt:variant>
      <vt:variant>
        <vt:i4>5</vt:i4>
      </vt:variant>
      <vt:variant>
        <vt:lpwstr/>
      </vt:variant>
      <vt:variant>
        <vt:lpwstr>_Toc315176003</vt:lpwstr>
      </vt:variant>
      <vt:variant>
        <vt:i4>1114161</vt:i4>
      </vt:variant>
      <vt:variant>
        <vt:i4>9290</vt:i4>
      </vt:variant>
      <vt:variant>
        <vt:i4>0</vt:i4>
      </vt:variant>
      <vt:variant>
        <vt:i4>5</vt:i4>
      </vt:variant>
      <vt:variant>
        <vt:lpwstr/>
      </vt:variant>
      <vt:variant>
        <vt:lpwstr>_Toc315176002</vt:lpwstr>
      </vt:variant>
      <vt:variant>
        <vt:i4>1114161</vt:i4>
      </vt:variant>
      <vt:variant>
        <vt:i4>9284</vt:i4>
      </vt:variant>
      <vt:variant>
        <vt:i4>0</vt:i4>
      </vt:variant>
      <vt:variant>
        <vt:i4>5</vt:i4>
      </vt:variant>
      <vt:variant>
        <vt:lpwstr/>
      </vt:variant>
      <vt:variant>
        <vt:lpwstr>_Toc315176001</vt:lpwstr>
      </vt:variant>
      <vt:variant>
        <vt:i4>1114161</vt:i4>
      </vt:variant>
      <vt:variant>
        <vt:i4>9278</vt:i4>
      </vt:variant>
      <vt:variant>
        <vt:i4>0</vt:i4>
      </vt:variant>
      <vt:variant>
        <vt:i4>5</vt:i4>
      </vt:variant>
      <vt:variant>
        <vt:lpwstr/>
      </vt:variant>
      <vt:variant>
        <vt:lpwstr>_Toc315176000</vt:lpwstr>
      </vt:variant>
      <vt:variant>
        <vt:i4>1769528</vt:i4>
      </vt:variant>
      <vt:variant>
        <vt:i4>9272</vt:i4>
      </vt:variant>
      <vt:variant>
        <vt:i4>0</vt:i4>
      </vt:variant>
      <vt:variant>
        <vt:i4>5</vt:i4>
      </vt:variant>
      <vt:variant>
        <vt:lpwstr/>
      </vt:variant>
      <vt:variant>
        <vt:lpwstr>_Toc315175999</vt:lpwstr>
      </vt:variant>
      <vt:variant>
        <vt:i4>1769528</vt:i4>
      </vt:variant>
      <vt:variant>
        <vt:i4>9266</vt:i4>
      </vt:variant>
      <vt:variant>
        <vt:i4>0</vt:i4>
      </vt:variant>
      <vt:variant>
        <vt:i4>5</vt:i4>
      </vt:variant>
      <vt:variant>
        <vt:lpwstr/>
      </vt:variant>
      <vt:variant>
        <vt:lpwstr>_Toc315175998</vt:lpwstr>
      </vt:variant>
      <vt:variant>
        <vt:i4>1769528</vt:i4>
      </vt:variant>
      <vt:variant>
        <vt:i4>9260</vt:i4>
      </vt:variant>
      <vt:variant>
        <vt:i4>0</vt:i4>
      </vt:variant>
      <vt:variant>
        <vt:i4>5</vt:i4>
      </vt:variant>
      <vt:variant>
        <vt:lpwstr/>
      </vt:variant>
      <vt:variant>
        <vt:lpwstr>_Toc315175997</vt:lpwstr>
      </vt:variant>
      <vt:variant>
        <vt:i4>1769528</vt:i4>
      </vt:variant>
      <vt:variant>
        <vt:i4>9254</vt:i4>
      </vt:variant>
      <vt:variant>
        <vt:i4>0</vt:i4>
      </vt:variant>
      <vt:variant>
        <vt:i4>5</vt:i4>
      </vt:variant>
      <vt:variant>
        <vt:lpwstr/>
      </vt:variant>
      <vt:variant>
        <vt:lpwstr>_Toc315175996</vt:lpwstr>
      </vt:variant>
      <vt:variant>
        <vt:i4>1769528</vt:i4>
      </vt:variant>
      <vt:variant>
        <vt:i4>9248</vt:i4>
      </vt:variant>
      <vt:variant>
        <vt:i4>0</vt:i4>
      </vt:variant>
      <vt:variant>
        <vt:i4>5</vt:i4>
      </vt:variant>
      <vt:variant>
        <vt:lpwstr/>
      </vt:variant>
      <vt:variant>
        <vt:lpwstr>_Toc315175995</vt:lpwstr>
      </vt:variant>
      <vt:variant>
        <vt:i4>1769528</vt:i4>
      </vt:variant>
      <vt:variant>
        <vt:i4>9242</vt:i4>
      </vt:variant>
      <vt:variant>
        <vt:i4>0</vt:i4>
      </vt:variant>
      <vt:variant>
        <vt:i4>5</vt:i4>
      </vt:variant>
      <vt:variant>
        <vt:lpwstr/>
      </vt:variant>
      <vt:variant>
        <vt:lpwstr>_Toc315175994</vt:lpwstr>
      </vt:variant>
      <vt:variant>
        <vt:i4>1769528</vt:i4>
      </vt:variant>
      <vt:variant>
        <vt:i4>9236</vt:i4>
      </vt:variant>
      <vt:variant>
        <vt:i4>0</vt:i4>
      </vt:variant>
      <vt:variant>
        <vt:i4>5</vt:i4>
      </vt:variant>
      <vt:variant>
        <vt:lpwstr/>
      </vt:variant>
      <vt:variant>
        <vt:lpwstr>_Toc315175993</vt:lpwstr>
      </vt:variant>
      <vt:variant>
        <vt:i4>1769528</vt:i4>
      </vt:variant>
      <vt:variant>
        <vt:i4>9230</vt:i4>
      </vt:variant>
      <vt:variant>
        <vt:i4>0</vt:i4>
      </vt:variant>
      <vt:variant>
        <vt:i4>5</vt:i4>
      </vt:variant>
      <vt:variant>
        <vt:lpwstr/>
      </vt:variant>
      <vt:variant>
        <vt:lpwstr>_Toc315175992</vt:lpwstr>
      </vt:variant>
      <vt:variant>
        <vt:i4>1769528</vt:i4>
      </vt:variant>
      <vt:variant>
        <vt:i4>9224</vt:i4>
      </vt:variant>
      <vt:variant>
        <vt:i4>0</vt:i4>
      </vt:variant>
      <vt:variant>
        <vt:i4>5</vt:i4>
      </vt:variant>
      <vt:variant>
        <vt:lpwstr/>
      </vt:variant>
      <vt:variant>
        <vt:lpwstr>_Toc315175991</vt:lpwstr>
      </vt:variant>
      <vt:variant>
        <vt:i4>1769528</vt:i4>
      </vt:variant>
      <vt:variant>
        <vt:i4>9218</vt:i4>
      </vt:variant>
      <vt:variant>
        <vt:i4>0</vt:i4>
      </vt:variant>
      <vt:variant>
        <vt:i4>5</vt:i4>
      </vt:variant>
      <vt:variant>
        <vt:lpwstr/>
      </vt:variant>
      <vt:variant>
        <vt:lpwstr>_Toc315175990</vt:lpwstr>
      </vt:variant>
      <vt:variant>
        <vt:i4>1703992</vt:i4>
      </vt:variant>
      <vt:variant>
        <vt:i4>9212</vt:i4>
      </vt:variant>
      <vt:variant>
        <vt:i4>0</vt:i4>
      </vt:variant>
      <vt:variant>
        <vt:i4>5</vt:i4>
      </vt:variant>
      <vt:variant>
        <vt:lpwstr/>
      </vt:variant>
      <vt:variant>
        <vt:lpwstr>_Toc315175989</vt:lpwstr>
      </vt:variant>
      <vt:variant>
        <vt:i4>1703992</vt:i4>
      </vt:variant>
      <vt:variant>
        <vt:i4>9206</vt:i4>
      </vt:variant>
      <vt:variant>
        <vt:i4>0</vt:i4>
      </vt:variant>
      <vt:variant>
        <vt:i4>5</vt:i4>
      </vt:variant>
      <vt:variant>
        <vt:lpwstr/>
      </vt:variant>
      <vt:variant>
        <vt:lpwstr>_Toc315175988</vt:lpwstr>
      </vt:variant>
      <vt:variant>
        <vt:i4>1703992</vt:i4>
      </vt:variant>
      <vt:variant>
        <vt:i4>9200</vt:i4>
      </vt:variant>
      <vt:variant>
        <vt:i4>0</vt:i4>
      </vt:variant>
      <vt:variant>
        <vt:i4>5</vt:i4>
      </vt:variant>
      <vt:variant>
        <vt:lpwstr/>
      </vt:variant>
      <vt:variant>
        <vt:lpwstr>_Toc315175987</vt:lpwstr>
      </vt:variant>
      <vt:variant>
        <vt:i4>1703992</vt:i4>
      </vt:variant>
      <vt:variant>
        <vt:i4>9194</vt:i4>
      </vt:variant>
      <vt:variant>
        <vt:i4>0</vt:i4>
      </vt:variant>
      <vt:variant>
        <vt:i4>5</vt:i4>
      </vt:variant>
      <vt:variant>
        <vt:lpwstr/>
      </vt:variant>
      <vt:variant>
        <vt:lpwstr>_Toc315175986</vt:lpwstr>
      </vt:variant>
      <vt:variant>
        <vt:i4>1703992</vt:i4>
      </vt:variant>
      <vt:variant>
        <vt:i4>9188</vt:i4>
      </vt:variant>
      <vt:variant>
        <vt:i4>0</vt:i4>
      </vt:variant>
      <vt:variant>
        <vt:i4>5</vt:i4>
      </vt:variant>
      <vt:variant>
        <vt:lpwstr/>
      </vt:variant>
      <vt:variant>
        <vt:lpwstr>_Toc315175985</vt:lpwstr>
      </vt:variant>
      <vt:variant>
        <vt:i4>1703992</vt:i4>
      </vt:variant>
      <vt:variant>
        <vt:i4>9182</vt:i4>
      </vt:variant>
      <vt:variant>
        <vt:i4>0</vt:i4>
      </vt:variant>
      <vt:variant>
        <vt:i4>5</vt:i4>
      </vt:variant>
      <vt:variant>
        <vt:lpwstr/>
      </vt:variant>
      <vt:variant>
        <vt:lpwstr>_Toc315175984</vt:lpwstr>
      </vt:variant>
      <vt:variant>
        <vt:i4>1703992</vt:i4>
      </vt:variant>
      <vt:variant>
        <vt:i4>9176</vt:i4>
      </vt:variant>
      <vt:variant>
        <vt:i4>0</vt:i4>
      </vt:variant>
      <vt:variant>
        <vt:i4>5</vt:i4>
      </vt:variant>
      <vt:variant>
        <vt:lpwstr/>
      </vt:variant>
      <vt:variant>
        <vt:lpwstr>_Toc315175983</vt:lpwstr>
      </vt:variant>
      <vt:variant>
        <vt:i4>1703992</vt:i4>
      </vt:variant>
      <vt:variant>
        <vt:i4>9170</vt:i4>
      </vt:variant>
      <vt:variant>
        <vt:i4>0</vt:i4>
      </vt:variant>
      <vt:variant>
        <vt:i4>5</vt:i4>
      </vt:variant>
      <vt:variant>
        <vt:lpwstr/>
      </vt:variant>
      <vt:variant>
        <vt:lpwstr>_Toc315175982</vt:lpwstr>
      </vt:variant>
      <vt:variant>
        <vt:i4>1703992</vt:i4>
      </vt:variant>
      <vt:variant>
        <vt:i4>9164</vt:i4>
      </vt:variant>
      <vt:variant>
        <vt:i4>0</vt:i4>
      </vt:variant>
      <vt:variant>
        <vt:i4>5</vt:i4>
      </vt:variant>
      <vt:variant>
        <vt:lpwstr/>
      </vt:variant>
      <vt:variant>
        <vt:lpwstr>_Toc315175981</vt:lpwstr>
      </vt:variant>
      <vt:variant>
        <vt:i4>1703992</vt:i4>
      </vt:variant>
      <vt:variant>
        <vt:i4>9158</vt:i4>
      </vt:variant>
      <vt:variant>
        <vt:i4>0</vt:i4>
      </vt:variant>
      <vt:variant>
        <vt:i4>5</vt:i4>
      </vt:variant>
      <vt:variant>
        <vt:lpwstr/>
      </vt:variant>
      <vt:variant>
        <vt:lpwstr>_Toc315175980</vt:lpwstr>
      </vt:variant>
      <vt:variant>
        <vt:i4>1376312</vt:i4>
      </vt:variant>
      <vt:variant>
        <vt:i4>9152</vt:i4>
      </vt:variant>
      <vt:variant>
        <vt:i4>0</vt:i4>
      </vt:variant>
      <vt:variant>
        <vt:i4>5</vt:i4>
      </vt:variant>
      <vt:variant>
        <vt:lpwstr/>
      </vt:variant>
      <vt:variant>
        <vt:lpwstr>_Toc315175979</vt:lpwstr>
      </vt:variant>
      <vt:variant>
        <vt:i4>1376312</vt:i4>
      </vt:variant>
      <vt:variant>
        <vt:i4>9146</vt:i4>
      </vt:variant>
      <vt:variant>
        <vt:i4>0</vt:i4>
      </vt:variant>
      <vt:variant>
        <vt:i4>5</vt:i4>
      </vt:variant>
      <vt:variant>
        <vt:lpwstr/>
      </vt:variant>
      <vt:variant>
        <vt:lpwstr>_Toc315175978</vt:lpwstr>
      </vt:variant>
      <vt:variant>
        <vt:i4>1376312</vt:i4>
      </vt:variant>
      <vt:variant>
        <vt:i4>9140</vt:i4>
      </vt:variant>
      <vt:variant>
        <vt:i4>0</vt:i4>
      </vt:variant>
      <vt:variant>
        <vt:i4>5</vt:i4>
      </vt:variant>
      <vt:variant>
        <vt:lpwstr/>
      </vt:variant>
      <vt:variant>
        <vt:lpwstr>_Toc315175977</vt:lpwstr>
      </vt:variant>
      <vt:variant>
        <vt:i4>1376312</vt:i4>
      </vt:variant>
      <vt:variant>
        <vt:i4>9134</vt:i4>
      </vt:variant>
      <vt:variant>
        <vt:i4>0</vt:i4>
      </vt:variant>
      <vt:variant>
        <vt:i4>5</vt:i4>
      </vt:variant>
      <vt:variant>
        <vt:lpwstr/>
      </vt:variant>
      <vt:variant>
        <vt:lpwstr>_Toc315175976</vt:lpwstr>
      </vt:variant>
      <vt:variant>
        <vt:i4>1376312</vt:i4>
      </vt:variant>
      <vt:variant>
        <vt:i4>9128</vt:i4>
      </vt:variant>
      <vt:variant>
        <vt:i4>0</vt:i4>
      </vt:variant>
      <vt:variant>
        <vt:i4>5</vt:i4>
      </vt:variant>
      <vt:variant>
        <vt:lpwstr/>
      </vt:variant>
      <vt:variant>
        <vt:lpwstr>_Toc315175975</vt:lpwstr>
      </vt:variant>
      <vt:variant>
        <vt:i4>1376312</vt:i4>
      </vt:variant>
      <vt:variant>
        <vt:i4>9122</vt:i4>
      </vt:variant>
      <vt:variant>
        <vt:i4>0</vt:i4>
      </vt:variant>
      <vt:variant>
        <vt:i4>5</vt:i4>
      </vt:variant>
      <vt:variant>
        <vt:lpwstr/>
      </vt:variant>
      <vt:variant>
        <vt:lpwstr>_Toc315175974</vt:lpwstr>
      </vt:variant>
      <vt:variant>
        <vt:i4>1376312</vt:i4>
      </vt:variant>
      <vt:variant>
        <vt:i4>9116</vt:i4>
      </vt:variant>
      <vt:variant>
        <vt:i4>0</vt:i4>
      </vt:variant>
      <vt:variant>
        <vt:i4>5</vt:i4>
      </vt:variant>
      <vt:variant>
        <vt:lpwstr/>
      </vt:variant>
      <vt:variant>
        <vt:lpwstr>_Toc315175973</vt:lpwstr>
      </vt:variant>
      <vt:variant>
        <vt:i4>1376312</vt:i4>
      </vt:variant>
      <vt:variant>
        <vt:i4>9110</vt:i4>
      </vt:variant>
      <vt:variant>
        <vt:i4>0</vt:i4>
      </vt:variant>
      <vt:variant>
        <vt:i4>5</vt:i4>
      </vt:variant>
      <vt:variant>
        <vt:lpwstr/>
      </vt:variant>
      <vt:variant>
        <vt:lpwstr>_Toc315175972</vt:lpwstr>
      </vt:variant>
      <vt:variant>
        <vt:i4>1376312</vt:i4>
      </vt:variant>
      <vt:variant>
        <vt:i4>9104</vt:i4>
      </vt:variant>
      <vt:variant>
        <vt:i4>0</vt:i4>
      </vt:variant>
      <vt:variant>
        <vt:i4>5</vt:i4>
      </vt:variant>
      <vt:variant>
        <vt:lpwstr/>
      </vt:variant>
      <vt:variant>
        <vt:lpwstr>_Toc315175971</vt:lpwstr>
      </vt:variant>
      <vt:variant>
        <vt:i4>1376312</vt:i4>
      </vt:variant>
      <vt:variant>
        <vt:i4>9098</vt:i4>
      </vt:variant>
      <vt:variant>
        <vt:i4>0</vt:i4>
      </vt:variant>
      <vt:variant>
        <vt:i4>5</vt:i4>
      </vt:variant>
      <vt:variant>
        <vt:lpwstr/>
      </vt:variant>
      <vt:variant>
        <vt:lpwstr>_Toc315175970</vt:lpwstr>
      </vt:variant>
      <vt:variant>
        <vt:i4>1310776</vt:i4>
      </vt:variant>
      <vt:variant>
        <vt:i4>9092</vt:i4>
      </vt:variant>
      <vt:variant>
        <vt:i4>0</vt:i4>
      </vt:variant>
      <vt:variant>
        <vt:i4>5</vt:i4>
      </vt:variant>
      <vt:variant>
        <vt:lpwstr/>
      </vt:variant>
      <vt:variant>
        <vt:lpwstr>_Toc315175969</vt:lpwstr>
      </vt:variant>
      <vt:variant>
        <vt:i4>1310776</vt:i4>
      </vt:variant>
      <vt:variant>
        <vt:i4>9086</vt:i4>
      </vt:variant>
      <vt:variant>
        <vt:i4>0</vt:i4>
      </vt:variant>
      <vt:variant>
        <vt:i4>5</vt:i4>
      </vt:variant>
      <vt:variant>
        <vt:lpwstr/>
      </vt:variant>
      <vt:variant>
        <vt:lpwstr>_Toc315175968</vt:lpwstr>
      </vt:variant>
      <vt:variant>
        <vt:i4>1310776</vt:i4>
      </vt:variant>
      <vt:variant>
        <vt:i4>9080</vt:i4>
      </vt:variant>
      <vt:variant>
        <vt:i4>0</vt:i4>
      </vt:variant>
      <vt:variant>
        <vt:i4>5</vt:i4>
      </vt:variant>
      <vt:variant>
        <vt:lpwstr/>
      </vt:variant>
      <vt:variant>
        <vt:lpwstr>_Toc315175967</vt:lpwstr>
      </vt:variant>
      <vt:variant>
        <vt:i4>1310776</vt:i4>
      </vt:variant>
      <vt:variant>
        <vt:i4>9074</vt:i4>
      </vt:variant>
      <vt:variant>
        <vt:i4>0</vt:i4>
      </vt:variant>
      <vt:variant>
        <vt:i4>5</vt:i4>
      </vt:variant>
      <vt:variant>
        <vt:lpwstr/>
      </vt:variant>
      <vt:variant>
        <vt:lpwstr>_Toc315175966</vt:lpwstr>
      </vt:variant>
      <vt:variant>
        <vt:i4>1310776</vt:i4>
      </vt:variant>
      <vt:variant>
        <vt:i4>9068</vt:i4>
      </vt:variant>
      <vt:variant>
        <vt:i4>0</vt:i4>
      </vt:variant>
      <vt:variant>
        <vt:i4>5</vt:i4>
      </vt:variant>
      <vt:variant>
        <vt:lpwstr/>
      </vt:variant>
      <vt:variant>
        <vt:lpwstr>_Toc315175965</vt:lpwstr>
      </vt:variant>
      <vt:variant>
        <vt:i4>1310776</vt:i4>
      </vt:variant>
      <vt:variant>
        <vt:i4>9062</vt:i4>
      </vt:variant>
      <vt:variant>
        <vt:i4>0</vt:i4>
      </vt:variant>
      <vt:variant>
        <vt:i4>5</vt:i4>
      </vt:variant>
      <vt:variant>
        <vt:lpwstr/>
      </vt:variant>
      <vt:variant>
        <vt:lpwstr>_Toc315175964</vt:lpwstr>
      </vt:variant>
      <vt:variant>
        <vt:i4>1310776</vt:i4>
      </vt:variant>
      <vt:variant>
        <vt:i4>9056</vt:i4>
      </vt:variant>
      <vt:variant>
        <vt:i4>0</vt:i4>
      </vt:variant>
      <vt:variant>
        <vt:i4>5</vt:i4>
      </vt:variant>
      <vt:variant>
        <vt:lpwstr/>
      </vt:variant>
      <vt:variant>
        <vt:lpwstr>_Toc315175963</vt:lpwstr>
      </vt:variant>
      <vt:variant>
        <vt:i4>1310776</vt:i4>
      </vt:variant>
      <vt:variant>
        <vt:i4>9050</vt:i4>
      </vt:variant>
      <vt:variant>
        <vt:i4>0</vt:i4>
      </vt:variant>
      <vt:variant>
        <vt:i4>5</vt:i4>
      </vt:variant>
      <vt:variant>
        <vt:lpwstr/>
      </vt:variant>
      <vt:variant>
        <vt:lpwstr>_Toc315175962</vt:lpwstr>
      </vt:variant>
      <vt:variant>
        <vt:i4>1310776</vt:i4>
      </vt:variant>
      <vt:variant>
        <vt:i4>9044</vt:i4>
      </vt:variant>
      <vt:variant>
        <vt:i4>0</vt:i4>
      </vt:variant>
      <vt:variant>
        <vt:i4>5</vt:i4>
      </vt:variant>
      <vt:variant>
        <vt:lpwstr/>
      </vt:variant>
      <vt:variant>
        <vt:lpwstr>_Toc315175961</vt:lpwstr>
      </vt:variant>
      <vt:variant>
        <vt:i4>1310776</vt:i4>
      </vt:variant>
      <vt:variant>
        <vt:i4>9038</vt:i4>
      </vt:variant>
      <vt:variant>
        <vt:i4>0</vt:i4>
      </vt:variant>
      <vt:variant>
        <vt:i4>5</vt:i4>
      </vt:variant>
      <vt:variant>
        <vt:lpwstr/>
      </vt:variant>
      <vt:variant>
        <vt:lpwstr>_Toc315175960</vt:lpwstr>
      </vt:variant>
      <vt:variant>
        <vt:i4>1507384</vt:i4>
      </vt:variant>
      <vt:variant>
        <vt:i4>9032</vt:i4>
      </vt:variant>
      <vt:variant>
        <vt:i4>0</vt:i4>
      </vt:variant>
      <vt:variant>
        <vt:i4>5</vt:i4>
      </vt:variant>
      <vt:variant>
        <vt:lpwstr/>
      </vt:variant>
      <vt:variant>
        <vt:lpwstr>_Toc315175959</vt:lpwstr>
      </vt:variant>
      <vt:variant>
        <vt:i4>1507384</vt:i4>
      </vt:variant>
      <vt:variant>
        <vt:i4>9026</vt:i4>
      </vt:variant>
      <vt:variant>
        <vt:i4>0</vt:i4>
      </vt:variant>
      <vt:variant>
        <vt:i4>5</vt:i4>
      </vt:variant>
      <vt:variant>
        <vt:lpwstr/>
      </vt:variant>
      <vt:variant>
        <vt:lpwstr>_Toc315175958</vt:lpwstr>
      </vt:variant>
      <vt:variant>
        <vt:i4>1507384</vt:i4>
      </vt:variant>
      <vt:variant>
        <vt:i4>9020</vt:i4>
      </vt:variant>
      <vt:variant>
        <vt:i4>0</vt:i4>
      </vt:variant>
      <vt:variant>
        <vt:i4>5</vt:i4>
      </vt:variant>
      <vt:variant>
        <vt:lpwstr/>
      </vt:variant>
      <vt:variant>
        <vt:lpwstr>_Toc315175957</vt:lpwstr>
      </vt:variant>
      <vt:variant>
        <vt:i4>1507384</vt:i4>
      </vt:variant>
      <vt:variant>
        <vt:i4>9014</vt:i4>
      </vt:variant>
      <vt:variant>
        <vt:i4>0</vt:i4>
      </vt:variant>
      <vt:variant>
        <vt:i4>5</vt:i4>
      </vt:variant>
      <vt:variant>
        <vt:lpwstr/>
      </vt:variant>
      <vt:variant>
        <vt:lpwstr>_Toc315175956</vt:lpwstr>
      </vt:variant>
      <vt:variant>
        <vt:i4>1507384</vt:i4>
      </vt:variant>
      <vt:variant>
        <vt:i4>9008</vt:i4>
      </vt:variant>
      <vt:variant>
        <vt:i4>0</vt:i4>
      </vt:variant>
      <vt:variant>
        <vt:i4>5</vt:i4>
      </vt:variant>
      <vt:variant>
        <vt:lpwstr/>
      </vt:variant>
      <vt:variant>
        <vt:lpwstr>_Toc315175955</vt:lpwstr>
      </vt:variant>
      <vt:variant>
        <vt:i4>1507384</vt:i4>
      </vt:variant>
      <vt:variant>
        <vt:i4>9002</vt:i4>
      </vt:variant>
      <vt:variant>
        <vt:i4>0</vt:i4>
      </vt:variant>
      <vt:variant>
        <vt:i4>5</vt:i4>
      </vt:variant>
      <vt:variant>
        <vt:lpwstr/>
      </vt:variant>
      <vt:variant>
        <vt:lpwstr>_Toc315175954</vt:lpwstr>
      </vt:variant>
      <vt:variant>
        <vt:i4>1507384</vt:i4>
      </vt:variant>
      <vt:variant>
        <vt:i4>8996</vt:i4>
      </vt:variant>
      <vt:variant>
        <vt:i4>0</vt:i4>
      </vt:variant>
      <vt:variant>
        <vt:i4>5</vt:i4>
      </vt:variant>
      <vt:variant>
        <vt:lpwstr/>
      </vt:variant>
      <vt:variant>
        <vt:lpwstr>_Toc315175953</vt:lpwstr>
      </vt:variant>
      <vt:variant>
        <vt:i4>1507384</vt:i4>
      </vt:variant>
      <vt:variant>
        <vt:i4>8990</vt:i4>
      </vt:variant>
      <vt:variant>
        <vt:i4>0</vt:i4>
      </vt:variant>
      <vt:variant>
        <vt:i4>5</vt:i4>
      </vt:variant>
      <vt:variant>
        <vt:lpwstr/>
      </vt:variant>
      <vt:variant>
        <vt:lpwstr>_Toc315175952</vt:lpwstr>
      </vt:variant>
      <vt:variant>
        <vt:i4>1507384</vt:i4>
      </vt:variant>
      <vt:variant>
        <vt:i4>8984</vt:i4>
      </vt:variant>
      <vt:variant>
        <vt:i4>0</vt:i4>
      </vt:variant>
      <vt:variant>
        <vt:i4>5</vt:i4>
      </vt:variant>
      <vt:variant>
        <vt:lpwstr/>
      </vt:variant>
      <vt:variant>
        <vt:lpwstr>_Toc315175951</vt:lpwstr>
      </vt:variant>
      <vt:variant>
        <vt:i4>1507384</vt:i4>
      </vt:variant>
      <vt:variant>
        <vt:i4>8978</vt:i4>
      </vt:variant>
      <vt:variant>
        <vt:i4>0</vt:i4>
      </vt:variant>
      <vt:variant>
        <vt:i4>5</vt:i4>
      </vt:variant>
      <vt:variant>
        <vt:lpwstr/>
      </vt:variant>
      <vt:variant>
        <vt:lpwstr>_Toc315175950</vt:lpwstr>
      </vt:variant>
      <vt:variant>
        <vt:i4>1441848</vt:i4>
      </vt:variant>
      <vt:variant>
        <vt:i4>8972</vt:i4>
      </vt:variant>
      <vt:variant>
        <vt:i4>0</vt:i4>
      </vt:variant>
      <vt:variant>
        <vt:i4>5</vt:i4>
      </vt:variant>
      <vt:variant>
        <vt:lpwstr/>
      </vt:variant>
      <vt:variant>
        <vt:lpwstr>_Toc315175949</vt:lpwstr>
      </vt:variant>
      <vt:variant>
        <vt:i4>1441848</vt:i4>
      </vt:variant>
      <vt:variant>
        <vt:i4>8966</vt:i4>
      </vt:variant>
      <vt:variant>
        <vt:i4>0</vt:i4>
      </vt:variant>
      <vt:variant>
        <vt:i4>5</vt:i4>
      </vt:variant>
      <vt:variant>
        <vt:lpwstr/>
      </vt:variant>
      <vt:variant>
        <vt:lpwstr>_Toc315175948</vt:lpwstr>
      </vt:variant>
      <vt:variant>
        <vt:i4>1441848</vt:i4>
      </vt:variant>
      <vt:variant>
        <vt:i4>8960</vt:i4>
      </vt:variant>
      <vt:variant>
        <vt:i4>0</vt:i4>
      </vt:variant>
      <vt:variant>
        <vt:i4>5</vt:i4>
      </vt:variant>
      <vt:variant>
        <vt:lpwstr/>
      </vt:variant>
      <vt:variant>
        <vt:lpwstr>_Toc315175947</vt:lpwstr>
      </vt:variant>
      <vt:variant>
        <vt:i4>1441848</vt:i4>
      </vt:variant>
      <vt:variant>
        <vt:i4>8954</vt:i4>
      </vt:variant>
      <vt:variant>
        <vt:i4>0</vt:i4>
      </vt:variant>
      <vt:variant>
        <vt:i4>5</vt:i4>
      </vt:variant>
      <vt:variant>
        <vt:lpwstr/>
      </vt:variant>
      <vt:variant>
        <vt:lpwstr>_Toc315175946</vt:lpwstr>
      </vt:variant>
      <vt:variant>
        <vt:i4>1441848</vt:i4>
      </vt:variant>
      <vt:variant>
        <vt:i4>8948</vt:i4>
      </vt:variant>
      <vt:variant>
        <vt:i4>0</vt:i4>
      </vt:variant>
      <vt:variant>
        <vt:i4>5</vt:i4>
      </vt:variant>
      <vt:variant>
        <vt:lpwstr/>
      </vt:variant>
      <vt:variant>
        <vt:lpwstr>_Toc315175945</vt:lpwstr>
      </vt:variant>
      <vt:variant>
        <vt:i4>1441848</vt:i4>
      </vt:variant>
      <vt:variant>
        <vt:i4>8942</vt:i4>
      </vt:variant>
      <vt:variant>
        <vt:i4>0</vt:i4>
      </vt:variant>
      <vt:variant>
        <vt:i4>5</vt:i4>
      </vt:variant>
      <vt:variant>
        <vt:lpwstr/>
      </vt:variant>
      <vt:variant>
        <vt:lpwstr>_Toc315175944</vt:lpwstr>
      </vt:variant>
      <vt:variant>
        <vt:i4>1441848</vt:i4>
      </vt:variant>
      <vt:variant>
        <vt:i4>8936</vt:i4>
      </vt:variant>
      <vt:variant>
        <vt:i4>0</vt:i4>
      </vt:variant>
      <vt:variant>
        <vt:i4>5</vt:i4>
      </vt:variant>
      <vt:variant>
        <vt:lpwstr/>
      </vt:variant>
      <vt:variant>
        <vt:lpwstr>_Toc315175943</vt:lpwstr>
      </vt:variant>
      <vt:variant>
        <vt:i4>1441848</vt:i4>
      </vt:variant>
      <vt:variant>
        <vt:i4>8930</vt:i4>
      </vt:variant>
      <vt:variant>
        <vt:i4>0</vt:i4>
      </vt:variant>
      <vt:variant>
        <vt:i4>5</vt:i4>
      </vt:variant>
      <vt:variant>
        <vt:lpwstr/>
      </vt:variant>
      <vt:variant>
        <vt:lpwstr>_Toc315175942</vt:lpwstr>
      </vt:variant>
      <vt:variant>
        <vt:i4>1441848</vt:i4>
      </vt:variant>
      <vt:variant>
        <vt:i4>8924</vt:i4>
      </vt:variant>
      <vt:variant>
        <vt:i4>0</vt:i4>
      </vt:variant>
      <vt:variant>
        <vt:i4>5</vt:i4>
      </vt:variant>
      <vt:variant>
        <vt:lpwstr/>
      </vt:variant>
      <vt:variant>
        <vt:lpwstr>_Toc315175941</vt:lpwstr>
      </vt:variant>
      <vt:variant>
        <vt:i4>1441848</vt:i4>
      </vt:variant>
      <vt:variant>
        <vt:i4>8918</vt:i4>
      </vt:variant>
      <vt:variant>
        <vt:i4>0</vt:i4>
      </vt:variant>
      <vt:variant>
        <vt:i4>5</vt:i4>
      </vt:variant>
      <vt:variant>
        <vt:lpwstr/>
      </vt:variant>
      <vt:variant>
        <vt:lpwstr>_Toc315175940</vt:lpwstr>
      </vt:variant>
      <vt:variant>
        <vt:i4>1114168</vt:i4>
      </vt:variant>
      <vt:variant>
        <vt:i4>8912</vt:i4>
      </vt:variant>
      <vt:variant>
        <vt:i4>0</vt:i4>
      </vt:variant>
      <vt:variant>
        <vt:i4>5</vt:i4>
      </vt:variant>
      <vt:variant>
        <vt:lpwstr/>
      </vt:variant>
      <vt:variant>
        <vt:lpwstr>_Toc315175939</vt:lpwstr>
      </vt:variant>
      <vt:variant>
        <vt:i4>1114168</vt:i4>
      </vt:variant>
      <vt:variant>
        <vt:i4>8906</vt:i4>
      </vt:variant>
      <vt:variant>
        <vt:i4>0</vt:i4>
      </vt:variant>
      <vt:variant>
        <vt:i4>5</vt:i4>
      </vt:variant>
      <vt:variant>
        <vt:lpwstr/>
      </vt:variant>
      <vt:variant>
        <vt:lpwstr>_Toc315175938</vt:lpwstr>
      </vt:variant>
      <vt:variant>
        <vt:i4>1114168</vt:i4>
      </vt:variant>
      <vt:variant>
        <vt:i4>8900</vt:i4>
      </vt:variant>
      <vt:variant>
        <vt:i4>0</vt:i4>
      </vt:variant>
      <vt:variant>
        <vt:i4>5</vt:i4>
      </vt:variant>
      <vt:variant>
        <vt:lpwstr/>
      </vt:variant>
      <vt:variant>
        <vt:lpwstr>_Toc315175937</vt:lpwstr>
      </vt:variant>
      <vt:variant>
        <vt:i4>1114168</vt:i4>
      </vt:variant>
      <vt:variant>
        <vt:i4>8894</vt:i4>
      </vt:variant>
      <vt:variant>
        <vt:i4>0</vt:i4>
      </vt:variant>
      <vt:variant>
        <vt:i4>5</vt:i4>
      </vt:variant>
      <vt:variant>
        <vt:lpwstr/>
      </vt:variant>
      <vt:variant>
        <vt:lpwstr>_Toc315175936</vt:lpwstr>
      </vt:variant>
      <vt:variant>
        <vt:i4>1114168</vt:i4>
      </vt:variant>
      <vt:variant>
        <vt:i4>8888</vt:i4>
      </vt:variant>
      <vt:variant>
        <vt:i4>0</vt:i4>
      </vt:variant>
      <vt:variant>
        <vt:i4>5</vt:i4>
      </vt:variant>
      <vt:variant>
        <vt:lpwstr/>
      </vt:variant>
      <vt:variant>
        <vt:lpwstr>_Toc315175935</vt:lpwstr>
      </vt:variant>
      <vt:variant>
        <vt:i4>1114168</vt:i4>
      </vt:variant>
      <vt:variant>
        <vt:i4>8882</vt:i4>
      </vt:variant>
      <vt:variant>
        <vt:i4>0</vt:i4>
      </vt:variant>
      <vt:variant>
        <vt:i4>5</vt:i4>
      </vt:variant>
      <vt:variant>
        <vt:lpwstr/>
      </vt:variant>
      <vt:variant>
        <vt:lpwstr>_Toc315175934</vt:lpwstr>
      </vt:variant>
      <vt:variant>
        <vt:i4>1114168</vt:i4>
      </vt:variant>
      <vt:variant>
        <vt:i4>8876</vt:i4>
      </vt:variant>
      <vt:variant>
        <vt:i4>0</vt:i4>
      </vt:variant>
      <vt:variant>
        <vt:i4>5</vt:i4>
      </vt:variant>
      <vt:variant>
        <vt:lpwstr/>
      </vt:variant>
      <vt:variant>
        <vt:lpwstr>_Toc315175933</vt:lpwstr>
      </vt:variant>
      <vt:variant>
        <vt:i4>1114168</vt:i4>
      </vt:variant>
      <vt:variant>
        <vt:i4>8870</vt:i4>
      </vt:variant>
      <vt:variant>
        <vt:i4>0</vt:i4>
      </vt:variant>
      <vt:variant>
        <vt:i4>5</vt:i4>
      </vt:variant>
      <vt:variant>
        <vt:lpwstr/>
      </vt:variant>
      <vt:variant>
        <vt:lpwstr>_Toc315175932</vt:lpwstr>
      </vt:variant>
      <vt:variant>
        <vt:i4>1114168</vt:i4>
      </vt:variant>
      <vt:variant>
        <vt:i4>8864</vt:i4>
      </vt:variant>
      <vt:variant>
        <vt:i4>0</vt:i4>
      </vt:variant>
      <vt:variant>
        <vt:i4>5</vt:i4>
      </vt:variant>
      <vt:variant>
        <vt:lpwstr/>
      </vt:variant>
      <vt:variant>
        <vt:lpwstr>_Toc315175931</vt:lpwstr>
      </vt:variant>
      <vt:variant>
        <vt:i4>1114168</vt:i4>
      </vt:variant>
      <vt:variant>
        <vt:i4>8858</vt:i4>
      </vt:variant>
      <vt:variant>
        <vt:i4>0</vt:i4>
      </vt:variant>
      <vt:variant>
        <vt:i4>5</vt:i4>
      </vt:variant>
      <vt:variant>
        <vt:lpwstr/>
      </vt:variant>
      <vt:variant>
        <vt:lpwstr>_Toc315175930</vt:lpwstr>
      </vt:variant>
      <vt:variant>
        <vt:i4>1048632</vt:i4>
      </vt:variant>
      <vt:variant>
        <vt:i4>8852</vt:i4>
      </vt:variant>
      <vt:variant>
        <vt:i4>0</vt:i4>
      </vt:variant>
      <vt:variant>
        <vt:i4>5</vt:i4>
      </vt:variant>
      <vt:variant>
        <vt:lpwstr/>
      </vt:variant>
      <vt:variant>
        <vt:lpwstr>_Toc315175929</vt:lpwstr>
      </vt:variant>
      <vt:variant>
        <vt:i4>1048632</vt:i4>
      </vt:variant>
      <vt:variant>
        <vt:i4>8846</vt:i4>
      </vt:variant>
      <vt:variant>
        <vt:i4>0</vt:i4>
      </vt:variant>
      <vt:variant>
        <vt:i4>5</vt:i4>
      </vt:variant>
      <vt:variant>
        <vt:lpwstr/>
      </vt:variant>
      <vt:variant>
        <vt:lpwstr>_Toc315175928</vt:lpwstr>
      </vt:variant>
      <vt:variant>
        <vt:i4>1048632</vt:i4>
      </vt:variant>
      <vt:variant>
        <vt:i4>8840</vt:i4>
      </vt:variant>
      <vt:variant>
        <vt:i4>0</vt:i4>
      </vt:variant>
      <vt:variant>
        <vt:i4>5</vt:i4>
      </vt:variant>
      <vt:variant>
        <vt:lpwstr/>
      </vt:variant>
      <vt:variant>
        <vt:lpwstr>_Toc315175927</vt:lpwstr>
      </vt:variant>
      <vt:variant>
        <vt:i4>1048632</vt:i4>
      </vt:variant>
      <vt:variant>
        <vt:i4>8834</vt:i4>
      </vt:variant>
      <vt:variant>
        <vt:i4>0</vt:i4>
      </vt:variant>
      <vt:variant>
        <vt:i4>5</vt:i4>
      </vt:variant>
      <vt:variant>
        <vt:lpwstr/>
      </vt:variant>
      <vt:variant>
        <vt:lpwstr>_Toc315175926</vt:lpwstr>
      </vt:variant>
      <vt:variant>
        <vt:i4>1048632</vt:i4>
      </vt:variant>
      <vt:variant>
        <vt:i4>8828</vt:i4>
      </vt:variant>
      <vt:variant>
        <vt:i4>0</vt:i4>
      </vt:variant>
      <vt:variant>
        <vt:i4>5</vt:i4>
      </vt:variant>
      <vt:variant>
        <vt:lpwstr/>
      </vt:variant>
      <vt:variant>
        <vt:lpwstr>_Toc315175925</vt:lpwstr>
      </vt:variant>
      <vt:variant>
        <vt:i4>1048632</vt:i4>
      </vt:variant>
      <vt:variant>
        <vt:i4>8822</vt:i4>
      </vt:variant>
      <vt:variant>
        <vt:i4>0</vt:i4>
      </vt:variant>
      <vt:variant>
        <vt:i4>5</vt:i4>
      </vt:variant>
      <vt:variant>
        <vt:lpwstr/>
      </vt:variant>
      <vt:variant>
        <vt:lpwstr>_Toc315175924</vt:lpwstr>
      </vt:variant>
      <vt:variant>
        <vt:i4>1048632</vt:i4>
      </vt:variant>
      <vt:variant>
        <vt:i4>8816</vt:i4>
      </vt:variant>
      <vt:variant>
        <vt:i4>0</vt:i4>
      </vt:variant>
      <vt:variant>
        <vt:i4>5</vt:i4>
      </vt:variant>
      <vt:variant>
        <vt:lpwstr/>
      </vt:variant>
      <vt:variant>
        <vt:lpwstr>_Toc315175923</vt:lpwstr>
      </vt:variant>
      <vt:variant>
        <vt:i4>1048632</vt:i4>
      </vt:variant>
      <vt:variant>
        <vt:i4>8810</vt:i4>
      </vt:variant>
      <vt:variant>
        <vt:i4>0</vt:i4>
      </vt:variant>
      <vt:variant>
        <vt:i4>5</vt:i4>
      </vt:variant>
      <vt:variant>
        <vt:lpwstr/>
      </vt:variant>
      <vt:variant>
        <vt:lpwstr>_Toc315175922</vt:lpwstr>
      </vt:variant>
      <vt:variant>
        <vt:i4>1048632</vt:i4>
      </vt:variant>
      <vt:variant>
        <vt:i4>8804</vt:i4>
      </vt:variant>
      <vt:variant>
        <vt:i4>0</vt:i4>
      </vt:variant>
      <vt:variant>
        <vt:i4>5</vt:i4>
      </vt:variant>
      <vt:variant>
        <vt:lpwstr/>
      </vt:variant>
      <vt:variant>
        <vt:lpwstr>_Toc315175921</vt:lpwstr>
      </vt:variant>
      <vt:variant>
        <vt:i4>1048632</vt:i4>
      </vt:variant>
      <vt:variant>
        <vt:i4>8798</vt:i4>
      </vt:variant>
      <vt:variant>
        <vt:i4>0</vt:i4>
      </vt:variant>
      <vt:variant>
        <vt:i4>5</vt:i4>
      </vt:variant>
      <vt:variant>
        <vt:lpwstr/>
      </vt:variant>
      <vt:variant>
        <vt:lpwstr>_Toc315175920</vt:lpwstr>
      </vt:variant>
      <vt:variant>
        <vt:i4>1245240</vt:i4>
      </vt:variant>
      <vt:variant>
        <vt:i4>8792</vt:i4>
      </vt:variant>
      <vt:variant>
        <vt:i4>0</vt:i4>
      </vt:variant>
      <vt:variant>
        <vt:i4>5</vt:i4>
      </vt:variant>
      <vt:variant>
        <vt:lpwstr/>
      </vt:variant>
      <vt:variant>
        <vt:lpwstr>_Toc315175919</vt:lpwstr>
      </vt:variant>
      <vt:variant>
        <vt:i4>1245240</vt:i4>
      </vt:variant>
      <vt:variant>
        <vt:i4>8786</vt:i4>
      </vt:variant>
      <vt:variant>
        <vt:i4>0</vt:i4>
      </vt:variant>
      <vt:variant>
        <vt:i4>5</vt:i4>
      </vt:variant>
      <vt:variant>
        <vt:lpwstr/>
      </vt:variant>
      <vt:variant>
        <vt:lpwstr>_Toc315175918</vt:lpwstr>
      </vt:variant>
      <vt:variant>
        <vt:i4>1245240</vt:i4>
      </vt:variant>
      <vt:variant>
        <vt:i4>8780</vt:i4>
      </vt:variant>
      <vt:variant>
        <vt:i4>0</vt:i4>
      </vt:variant>
      <vt:variant>
        <vt:i4>5</vt:i4>
      </vt:variant>
      <vt:variant>
        <vt:lpwstr/>
      </vt:variant>
      <vt:variant>
        <vt:lpwstr>_Toc315175917</vt:lpwstr>
      </vt:variant>
      <vt:variant>
        <vt:i4>1245240</vt:i4>
      </vt:variant>
      <vt:variant>
        <vt:i4>8774</vt:i4>
      </vt:variant>
      <vt:variant>
        <vt:i4>0</vt:i4>
      </vt:variant>
      <vt:variant>
        <vt:i4>5</vt:i4>
      </vt:variant>
      <vt:variant>
        <vt:lpwstr/>
      </vt:variant>
      <vt:variant>
        <vt:lpwstr>_Toc315175916</vt:lpwstr>
      </vt:variant>
      <vt:variant>
        <vt:i4>1245240</vt:i4>
      </vt:variant>
      <vt:variant>
        <vt:i4>8768</vt:i4>
      </vt:variant>
      <vt:variant>
        <vt:i4>0</vt:i4>
      </vt:variant>
      <vt:variant>
        <vt:i4>5</vt:i4>
      </vt:variant>
      <vt:variant>
        <vt:lpwstr/>
      </vt:variant>
      <vt:variant>
        <vt:lpwstr>_Toc315175915</vt:lpwstr>
      </vt:variant>
      <vt:variant>
        <vt:i4>1245240</vt:i4>
      </vt:variant>
      <vt:variant>
        <vt:i4>8762</vt:i4>
      </vt:variant>
      <vt:variant>
        <vt:i4>0</vt:i4>
      </vt:variant>
      <vt:variant>
        <vt:i4>5</vt:i4>
      </vt:variant>
      <vt:variant>
        <vt:lpwstr/>
      </vt:variant>
      <vt:variant>
        <vt:lpwstr>_Toc315175914</vt:lpwstr>
      </vt:variant>
      <vt:variant>
        <vt:i4>1245240</vt:i4>
      </vt:variant>
      <vt:variant>
        <vt:i4>8756</vt:i4>
      </vt:variant>
      <vt:variant>
        <vt:i4>0</vt:i4>
      </vt:variant>
      <vt:variant>
        <vt:i4>5</vt:i4>
      </vt:variant>
      <vt:variant>
        <vt:lpwstr/>
      </vt:variant>
      <vt:variant>
        <vt:lpwstr>_Toc315175913</vt:lpwstr>
      </vt:variant>
      <vt:variant>
        <vt:i4>1245240</vt:i4>
      </vt:variant>
      <vt:variant>
        <vt:i4>8750</vt:i4>
      </vt:variant>
      <vt:variant>
        <vt:i4>0</vt:i4>
      </vt:variant>
      <vt:variant>
        <vt:i4>5</vt:i4>
      </vt:variant>
      <vt:variant>
        <vt:lpwstr/>
      </vt:variant>
      <vt:variant>
        <vt:lpwstr>_Toc315175912</vt:lpwstr>
      </vt:variant>
      <vt:variant>
        <vt:i4>1245240</vt:i4>
      </vt:variant>
      <vt:variant>
        <vt:i4>8744</vt:i4>
      </vt:variant>
      <vt:variant>
        <vt:i4>0</vt:i4>
      </vt:variant>
      <vt:variant>
        <vt:i4>5</vt:i4>
      </vt:variant>
      <vt:variant>
        <vt:lpwstr/>
      </vt:variant>
      <vt:variant>
        <vt:lpwstr>_Toc315175911</vt:lpwstr>
      </vt:variant>
      <vt:variant>
        <vt:i4>1245240</vt:i4>
      </vt:variant>
      <vt:variant>
        <vt:i4>8738</vt:i4>
      </vt:variant>
      <vt:variant>
        <vt:i4>0</vt:i4>
      </vt:variant>
      <vt:variant>
        <vt:i4>5</vt:i4>
      </vt:variant>
      <vt:variant>
        <vt:lpwstr/>
      </vt:variant>
      <vt:variant>
        <vt:lpwstr>_Toc315175910</vt:lpwstr>
      </vt:variant>
      <vt:variant>
        <vt:i4>1179704</vt:i4>
      </vt:variant>
      <vt:variant>
        <vt:i4>8732</vt:i4>
      </vt:variant>
      <vt:variant>
        <vt:i4>0</vt:i4>
      </vt:variant>
      <vt:variant>
        <vt:i4>5</vt:i4>
      </vt:variant>
      <vt:variant>
        <vt:lpwstr/>
      </vt:variant>
      <vt:variant>
        <vt:lpwstr>_Toc315175909</vt:lpwstr>
      </vt:variant>
      <vt:variant>
        <vt:i4>1179704</vt:i4>
      </vt:variant>
      <vt:variant>
        <vt:i4>8726</vt:i4>
      </vt:variant>
      <vt:variant>
        <vt:i4>0</vt:i4>
      </vt:variant>
      <vt:variant>
        <vt:i4>5</vt:i4>
      </vt:variant>
      <vt:variant>
        <vt:lpwstr/>
      </vt:variant>
      <vt:variant>
        <vt:lpwstr>_Toc315175908</vt:lpwstr>
      </vt:variant>
      <vt:variant>
        <vt:i4>1179704</vt:i4>
      </vt:variant>
      <vt:variant>
        <vt:i4>8720</vt:i4>
      </vt:variant>
      <vt:variant>
        <vt:i4>0</vt:i4>
      </vt:variant>
      <vt:variant>
        <vt:i4>5</vt:i4>
      </vt:variant>
      <vt:variant>
        <vt:lpwstr/>
      </vt:variant>
      <vt:variant>
        <vt:lpwstr>_Toc315175907</vt:lpwstr>
      </vt:variant>
      <vt:variant>
        <vt:i4>1179704</vt:i4>
      </vt:variant>
      <vt:variant>
        <vt:i4>8714</vt:i4>
      </vt:variant>
      <vt:variant>
        <vt:i4>0</vt:i4>
      </vt:variant>
      <vt:variant>
        <vt:i4>5</vt:i4>
      </vt:variant>
      <vt:variant>
        <vt:lpwstr/>
      </vt:variant>
      <vt:variant>
        <vt:lpwstr>_Toc315175906</vt:lpwstr>
      </vt:variant>
      <vt:variant>
        <vt:i4>1179704</vt:i4>
      </vt:variant>
      <vt:variant>
        <vt:i4>8708</vt:i4>
      </vt:variant>
      <vt:variant>
        <vt:i4>0</vt:i4>
      </vt:variant>
      <vt:variant>
        <vt:i4>5</vt:i4>
      </vt:variant>
      <vt:variant>
        <vt:lpwstr/>
      </vt:variant>
      <vt:variant>
        <vt:lpwstr>_Toc315175905</vt:lpwstr>
      </vt:variant>
      <vt:variant>
        <vt:i4>1179704</vt:i4>
      </vt:variant>
      <vt:variant>
        <vt:i4>8702</vt:i4>
      </vt:variant>
      <vt:variant>
        <vt:i4>0</vt:i4>
      </vt:variant>
      <vt:variant>
        <vt:i4>5</vt:i4>
      </vt:variant>
      <vt:variant>
        <vt:lpwstr/>
      </vt:variant>
      <vt:variant>
        <vt:lpwstr>_Toc315175904</vt:lpwstr>
      </vt:variant>
      <vt:variant>
        <vt:i4>1179704</vt:i4>
      </vt:variant>
      <vt:variant>
        <vt:i4>8696</vt:i4>
      </vt:variant>
      <vt:variant>
        <vt:i4>0</vt:i4>
      </vt:variant>
      <vt:variant>
        <vt:i4>5</vt:i4>
      </vt:variant>
      <vt:variant>
        <vt:lpwstr/>
      </vt:variant>
      <vt:variant>
        <vt:lpwstr>_Toc315175903</vt:lpwstr>
      </vt:variant>
      <vt:variant>
        <vt:i4>1179704</vt:i4>
      </vt:variant>
      <vt:variant>
        <vt:i4>8690</vt:i4>
      </vt:variant>
      <vt:variant>
        <vt:i4>0</vt:i4>
      </vt:variant>
      <vt:variant>
        <vt:i4>5</vt:i4>
      </vt:variant>
      <vt:variant>
        <vt:lpwstr/>
      </vt:variant>
      <vt:variant>
        <vt:lpwstr>_Toc315175902</vt:lpwstr>
      </vt:variant>
      <vt:variant>
        <vt:i4>1179704</vt:i4>
      </vt:variant>
      <vt:variant>
        <vt:i4>8684</vt:i4>
      </vt:variant>
      <vt:variant>
        <vt:i4>0</vt:i4>
      </vt:variant>
      <vt:variant>
        <vt:i4>5</vt:i4>
      </vt:variant>
      <vt:variant>
        <vt:lpwstr/>
      </vt:variant>
      <vt:variant>
        <vt:lpwstr>_Toc315175901</vt:lpwstr>
      </vt:variant>
      <vt:variant>
        <vt:i4>1179704</vt:i4>
      </vt:variant>
      <vt:variant>
        <vt:i4>8678</vt:i4>
      </vt:variant>
      <vt:variant>
        <vt:i4>0</vt:i4>
      </vt:variant>
      <vt:variant>
        <vt:i4>5</vt:i4>
      </vt:variant>
      <vt:variant>
        <vt:lpwstr/>
      </vt:variant>
      <vt:variant>
        <vt:lpwstr>_Toc315175900</vt:lpwstr>
      </vt:variant>
      <vt:variant>
        <vt:i4>1769529</vt:i4>
      </vt:variant>
      <vt:variant>
        <vt:i4>8672</vt:i4>
      </vt:variant>
      <vt:variant>
        <vt:i4>0</vt:i4>
      </vt:variant>
      <vt:variant>
        <vt:i4>5</vt:i4>
      </vt:variant>
      <vt:variant>
        <vt:lpwstr/>
      </vt:variant>
      <vt:variant>
        <vt:lpwstr>_Toc315175899</vt:lpwstr>
      </vt:variant>
      <vt:variant>
        <vt:i4>1769529</vt:i4>
      </vt:variant>
      <vt:variant>
        <vt:i4>8666</vt:i4>
      </vt:variant>
      <vt:variant>
        <vt:i4>0</vt:i4>
      </vt:variant>
      <vt:variant>
        <vt:i4>5</vt:i4>
      </vt:variant>
      <vt:variant>
        <vt:lpwstr/>
      </vt:variant>
      <vt:variant>
        <vt:lpwstr>_Toc315175898</vt:lpwstr>
      </vt:variant>
      <vt:variant>
        <vt:i4>1769529</vt:i4>
      </vt:variant>
      <vt:variant>
        <vt:i4>8660</vt:i4>
      </vt:variant>
      <vt:variant>
        <vt:i4>0</vt:i4>
      </vt:variant>
      <vt:variant>
        <vt:i4>5</vt:i4>
      </vt:variant>
      <vt:variant>
        <vt:lpwstr/>
      </vt:variant>
      <vt:variant>
        <vt:lpwstr>_Toc315175897</vt:lpwstr>
      </vt:variant>
      <vt:variant>
        <vt:i4>1769529</vt:i4>
      </vt:variant>
      <vt:variant>
        <vt:i4>8654</vt:i4>
      </vt:variant>
      <vt:variant>
        <vt:i4>0</vt:i4>
      </vt:variant>
      <vt:variant>
        <vt:i4>5</vt:i4>
      </vt:variant>
      <vt:variant>
        <vt:lpwstr/>
      </vt:variant>
      <vt:variant>
        <vt:lpwstr>_Toc315175896</vt:lpwstr>
      </vt:variant>
      <vt:variant>
        <vt:i4>1769529</vt:i4>
      </vt:variant>
      <vt:variant>
        <vt:i4>8648</vt:i4>
      </vt:variant>
      <vt:variant>
        <vt:i4>0</vt:i4>
      </vt:variant>
      <vt:variant>
        <vt:i4>5</vt:i4>
      </vt:variant>
      <vt:variant>
        <vt:lpwstr/>
      </vt:variant>
      <vt:variant>
        <vt:lpwstr>_Toc315175895</vt:lpwstr>
      </vt:variant>
      <vt:variant>
        <vt:i4>1769529</vt:i4>
      </vt:variant>
      <vt:variant>
        <vt:i4>8642</vt:i4>
      </vt:variant>
      <vt:variant>
        <vt:i4>0</vt:i4>
      </vt:variant>
      <vt:variant>
        <vt:i4>5</vt:i4>
      </vt:variant>
      <vt:variant>
        <vt:lpwstr/>
      </vt:variant>
      <vt:variant>
        <vt:lpwstr>_Toc315175894</vt:lpwstr>
      </vt:variant>
      <vt:variant>
        <vt:i4>1769529</vt:i4>
      </vt:variant>
      <vt:variant>
        <vt:i4>8636</vt:i4>
      </vt:variant>
      <vt:variant>
        <vt:i4>0</vt:i4>
      </vt:variant>
      <vt:variant>
        <vt:i4>5</vt:i4>
      </vt:variant>
      <vt:variant>
        <vt:lpwstr/>
      </vt:variant>
      <vt:variant>
        <vt:lpwstr>_Toc315175893</vt:lpwstr>
      </vt:variant>
      <vt:variant>
        <vt:i4>1769529</vt:i4>
      </vt:variant>
      <vt:variant>
        <vt:i4>8630</vt:i4>
      </vt:variant>
      <vt:variant>
        <vt:i4>0</vt:i4>
      </vt:variant>
      <vt:variant>
        <vt:i4>5</vt:i4>
      </vt:variant>
      <vt:variant>
        <vt:lpwstr/>
      </vt:variant>
      <vt:variant>
        <vt:lpwstr>_Toc315175892</vt:lpwstr>
      </vt:variant>
      <vt:variant>
        <vt:i4>1769529</vt:i4>
      </vt:variant>
      <vt:variant>
        <vt:i4>8624</vt:i4>
      </vt:variant>
      <vt:variant>
        <vt:i4>0</vt:i4>
      </vt:variant>
      <vt:variant>
        <vt:i4>5</vt:i4>
      </vt:variant>
      <vt:variant>
        <vt:lpwstr/>
      </vt:variant>
      <vt:variant>
        <vt:lpwstr>_Toc315175891</vt:lpwstr>
      </vt:variant>
      <vt:variant>
        <vt:i4>1769529</vt:i4>
      </vt:variant>
      <vt:variant>
        <vt:i4>8618</vt:i4>
      </vt:variant>
      <vt:variant>
        <vt:i4>0</vt:i4>
      </vt:variant>
      <vt:variant>
        <vt:i4>5</vt:i4>
      </vt:variant>
      <vt:variant>
        <vt:lpwstr/>
      </vt:variant>
      <vt:variant>
        <vt:lpwstr>_Toc315175890</vt:lpwstr>
      </vt:variant>
      <vt:variant>
        <vt:i4>1703993</vt:i4>
      </vt:variant>
      <vt:variant>
        <vt:i4>8612</vt:i4>
      </vt:variant>
      <vt:variant>
        <vt:i4>0</vt:i4>
      </vt:variant>
      <vt:variant>
        <vt:i4>5</vt:i4>
      </vt:variant>
      <vt:variant>
        <vt:lpwstr/>
      </vt:variant>
      <vt:variant>
        <vt:lpwstr>_Toc315175889</vt:lpwstr>
      </vt:variant>
      <vt:variant>
        <vt:i4>1703993</vt:i4>
      </vt:variant>
      <vt:variant>
        <vt:i4>8606</vt:i4>
      </vt:variant>
      <vt:variant>
        <vt:i4>0</vt:i4>
      </vt:variant>
      <vt:variant>
        <vt:i4>5</vt:i4>
      </vt:variant>
      <vt:variant>
        <vt:lpwstr/>
      </vt:variant>
      <vt:variant>
        <vt:lpwstr>_Toc315175888</vt:lpwstr>
      </vt:variant>
      <vt:variant>
        <vt:i4>1703993</vt:i4>
      </vt:variant>
      <vt:variant>
        <vt:i4>8600</vt:i4>
      </vt:variant>
      <vt:variant>
        <vt:i4>0</vt:i4>
      </vt:variant>
      <vt:variant>
        <vt:i4>5</vt:i4>
      </vt:variant>
      <vt:variant>
        <vt:lpwstr/>
      </vt:variant>
      <vt:variant>
        <vt:lpwstr>_Toc315175887</vt:lpwstr>
      </vt:variant>
      <vt:variant>
        <vt:i4>1703993</vt:i4>
      </vt:variant>
      <vt:variant>
        <vt:i4>8594</vt:i4>
      </vt:variant>
      <vt:variant>
        <vt:i4>0</vt:i4>
      </vt:variant>
      <vt:variant>
        <vt:i4>5</vt:i4>
      </vt:variant>
      <vt:variant>
        <vt:lpwstr/>
      </vt:variant>
      <vt:variant>
        <vt:lpwstr>_Toc315175886</vt:lpwstr>
      </vt:variant>
      <vt:variant>
        <vt:i4>1703993</vt:i4>
      </vt:variant>
      <vt:variant>
        <vt:i4>8588</vt:i4>
      </vt:variant>
      <vt:variant>
        <vt:i4>0</vt:i4>
      </vt:variant>
      <vt:variant>
        <vt:i4>5</vt:i4>
      </vt:variant>
      <vt:variant>
        <vt:lpwstr/>
      </vt:variant>
      <vt:variant>
        <vt:lpwstr>_Toc315175885</vt:lpwstr>
      </vt:variant>
      <vt:variant>
        <vt:i4>1703993</vt:i4>
      </vt:variant>
      <vt:variant>
        <vt:i4>8582</vt:i4>
      </vt:variant>
      <vt:variant>
        <vt:i4>0</vt:i4>
      </vt:variant>
      <vt:variant>
        <vt:i4>5</vt:i4>
      </vt:variant>
      <vt:variant>
        <vt:lpwstr/>
      </vt:variant>
      <vt:variant>
        <vt:lpwstr>_Toc315175884</vt:lpwstr>
      </vt:variant>
      <vt:variant>
        <vt:i4>1703993</vt:i4>
      </vt:variant>
      <vt:variant>
        <vt:i4>8576</vt:i4>
      </vt:variant>
      <vt:variant>
        <vt:i4>0</vt:i4>
      </vt:variant>
      <vt:variant>
        <vt:i4>5</vt:i4>
      </vt:variant>
      <vt:variant>
        <vt:lpwstr/>
      </vt:variant>
      <vt:variant>
        <vt:lpwstr>_Toc315175883</vt:lpwstr>
      </vt:variant>
      <vt:variant>
        <vt:i4>1703993</vt:i4>
      </vt:variant>
      <vt:variant>
        <vt:i4>8570</vt:i4>
      </vt:variant>
      <vt:variant>
        <vt:i4>0</vt:i4>
      </vt:variant>
      <vt:variant>
        <vt:i4>5</vt:i4>
      </vt:variant>
      <vt:variant>
        <vt:lpwstr/>
      </vt:variant>
      <vt:variant>
        <vt:lpwstr>_Toc315175882</vt:lpwstr>
      </vt:variant>
      <vt:variant>
        <vt:i4>1703993</vt:i4>
      </vt:variant>
      <vt:variant>
        <vt:i4>8564</vt:i4>
      </vt:variant>
      <vt:variant>
        <vt:i4>0</vt:i4>
      </vt:variant>
      <vt:variant>
        <vt:i4>5</vt:i4>
      </vt:variant>
      <vt:variant>
        <vt:lpwstr/>
      </vt:variant>
      <vt:variant>
        <vt:lpwstr>_Toc315175881</vt:lpwstr>
      </vt:variant>
      <vt:variant>
        <vt:i4>1703993</vt:i4>
      </vt:variant>
      <vt:variant>
        <vt:i4>8558</vt:i4>
      </vt:variant>
      <vt:variant>
        <vt:i4>0</vt:i4>
      </vt:variant>
      <vt:variant>
        <vt:i4>5</vt:i4>
      </vt:variant>
      <vt:variant>
        <vt:lpwstr/>
      </vt:variant>
      <vt:variant>
        <vt:lpwstr>_Toc315175880</vt:lpwstr>
      </vt:variant>
      <vt:variant>
        <vt:i4>1376313</vt:i4>
      </vt:variant>
      <vt:variant>
        <vt:i4>8552</vt:i4>
      </vt:variant>
      <vt:variant>
        <vt:i4>0</vt:i4>
      </vt:variant>
      <vt:variant>
        <vt:i4>5</vt:i4>
      </vt:variant>
      <vt:variant>
        <vt:lpwstr/>
      </vt:variant>
      <vt:variant>
        <vt:lpwstr>_Toc315175879</vt:lpwstr>
      </vt:variant>
      <vt:variant>
        <vt:i4>1376313</vt:i4>
      </vt:variant>
      <vt:variant>
        <vt:i4>8546</vt:i4>
      </vt:variant>
      <vt:variant>
        <vt:i4>0</vt:i4>
      </vt:variant>
      <vt:variant>
        <vt:i4>5</vt:i4>
      </vt:variant>
      <vt:variant>
        <vt:lpwstr/>
      </vt:variant>
      <vt:variant>
        <vt:lpwstr>_Toc315175878</vt:lpwstr>
      </vt:variant>
      <vt:variant>
        <vt:i4>1376313</vt:i4>
      </vt:variant>
      <vt:variant>
        <vt:i4>8540</vt:i4>
      </vt:variant>
      <vt:variant>
        <vt:i4>0</vt:i4>
      </vt:variant>
      <vt:variant>
        <vt:i4>5</vt:i4>
      </vt:variant>
      <vt:variant>
        <vt:lpwstr/>
      </vt:variant>
      <vt:variant>
        <vt:lpwstr>_Toc315175877</vt:lpwstr>
      </vt:variant>
      <vt:variant>
        <vt:i4>1376313</vt:i4>
      </vt:variant>
      <vt:variant>
        <vt:i4>8534</vt:i4>
      </vt:variant>
      <vt:variant>
        <vt:i4>0</vt:i4>
      </vt:variant>
      <vt:variant>
        <vt:i4>5</vt:i4>
      </vt:variant>
      <vt:variant>
        <vt:lpwstr/>
      </vt:variant>
      <vt:variant>
        <vt:lpwstr>_Toc315175876</vt:lpwstr>
      </vt:variant>
      <vt:variant>
        <vt:i4>1376313</vt:i4>
      </vt:variant>
      <vt:variant>
        <vt:i4>8528</vt:i4>
      </vt:variant>
      <vt:variant>
        <vt:i4>0</vt:i4>
      </vt:variant>
      <vt:variant>
        <vt:i4>5</vt:i4>
      </vt:variant>
      <vt:variant>
        <vt:lpwstr/>
      </vt:variant>
      <vt:variant>
        <vt:lpwstr>_Toc315175875</vt:lpwstr>
      </vt:variant>
      <vt:variant>
        <vt:i4>1376313</vt:i4>
      </vt:variant>
      <vt:variant>
        <vt:i4>8522</vt:i4>
      </vt:variant>
      <vt:variant>
        <vt:i4>0</vt:i4>
      </vt:variant>
      <vt:variant>
        <vt:i4>5</vt:i4>
      </vt:variant>
      <vt:variant>
        <vt:lpwstr/>
      </vt:variant>
      <vt:variant>
        <vt:lpwstr>_Toc315175874</vt:lpwstr>
      </vt:variant>
      <vt:variant>
        <vt:i4>1376313</vt:i4>
      </vt:variant>
      <vt:variant>
        <vt:i4>8516</vt:i4>
      </vt:variant>
      <vt:variant>
        <vt:i4>0</vt:i4>
      </vt:variant>
      <vt:variant>
        <vt:i4>5</vt:i4>
      </vt:variant>
      <vt:variant>
        <vt:lpwstr/>
      </vt:variant>
      <vt:variant>
        <vt:lpwstr>_Toc315175873</vt:lpwstr>
      </vt:variant>
      <vt:variant>
        <vt:i4>1376313</vt:i4>
      </vt:variant>
      <vt:variant>
        <vt:i4>8510</vt:i4>
      </vt:variant>
      <vt:variant>
        <vt:i4>0</vt:i4>
      </vt:variant>
      <vt:variant>
        <vt:i4>5</vt:i4>
      </vt:variant>
      <vt:variant>
        <vt:lpwstr/>
      </vt:variant>
      <vt:variant>
        <vt:lpwstr>_Toc315175872</vt:lpwstr>
      </vt:variant>
      <vt:variant>
        <vt:i4>1376313</vt:i4>
      </vt:variant>
      <vt:variant>
        <vt:i4>8504</vt:i4>
      </vt:variant>
      <vt:variant>
        <vt:i4>0</vt:i4>
      </vt:variant>
      <vt:variant>
        <vt:i4>5</vt:i4>
      </vt:variant>
      <vt:variant>
        <vt:lpwstr/>
      </vt:variant>
      <vt:variant>
        <vt:lpwstr>_Toc315175871</vt:lpwstr>
      </vt:variant>
      <vt:variant>
        <vt:i4>1376313</vt:i4>
      </vt:variant>
      <vt:variant>
        <vt:i4>8498</vt:i4>
      </vt:variant>
      <vt:variant>
        <vt:i4>0</vt:i4>
      </vt:variant>
      <vt:variant>
        <vt:i4>5</vt:i4>
      </vt:variant>
      <vt:variant>
        <vt:lpwstr/>
      </vt:variant>
      <vt:variant>
        <vt:lpwstr>_Toc315175870</vt:lpwstr>
      </vt:variant>
      <vt:variant>
        <vt:i4>1310777</vt:i4>
      </vt:variant>
      <vt:variant>
        <vt:i4>8492</vt:i4>
      </vt:variant>
      <vt:variant>
        <vt:i4>0</vt:i4>
      </vt:variant>
      <vt:variant>
        <vt:i4>5</vt:i4>
      </vt:variant>
      <vt:variant>
        <vt:lpwstr/>
      </vt:variant>
      <vt:variant>
        <vt:lpwstr>_Toc315175869</vt:lpwstr>
      </vt:variant>
      <vt:variant>
        <vt:i4>1310777</vt:i4>
      </vt:variant>
      <vt:variant>
        <vt:i4>8486</vt:i4>
      </vt:variant>
      <vt:variant>
        <vt:i4>0</vt:i4>
      </vt:variant>
      <vt:variant>
        <vt:i4>5</vt:i4>
      </vt:variant>
      <vt:variant>
        <vt:lpwstr/>
      </vt:variant>
      <vt:variant>
        <vt:lpwstr>_Toc315175868</vt:lpwstr>
      </vt:variant>
      <vt:variant>
        <vt:i4>1310777</vt:i4>
      </vt:variant>
      <vt:variant>
        <vt:i4>8480</vt:i4>
      </vt:variant>
      <vt:variant>
        <vt:i4>0</vt:i4>
      </vt:variant>
      <vt:variant>
        <vt:i4>5</vt:i4>
      </vt:variant>
      <vt:variant>
        <vt:lpwstr/>
      </vt:variant>
      <vt:variant>
        <vt:lpwstr>_Toc315175867</vt:lpwstr>
      </vt:variant>
      <vt:variant>
        <vt:i4>1310777</vt:i4>
      </vt:variant>
      <vt:variant>
        <vt:i4>8474</vt:i4>
      </vt:variant>
      <vt:variant>
        <vt:i4>0</vt:i4>
      </vt:variant>
      <vt:variant>
        <vt:i4>5</vt:i4>
      </vt:variant>
      <vt:variant>
        <vt:lpwstr/>
      </vt:variant>
      <vt:variant>
        <vt:lpwstr>_Toc315175866</vt:lpwstr>
      </vt:variant>
      <vt:variant>
        <vt:i4>1310777</vt:i4>
      </vt:variant>
      <vt:variant>
        <vt:i4>8468</vt:i4>
      </vt:variant>
      <vt:variant>
        <vt:i4>0</vt:i4>
      </vt:variant>
      <vt:variant>
        <vt:i4>5</vt:i4>
      </vt:variant>
      <vt:variant>
        <vt:lpwstr/>
      </vt:variant>
      <vt:variant>
        <vt:lpwstr>_Toc315175865</vt:lpwstr>
      </vt:variant>
      <vt:variant>
        <vt:i4>1310777</vt:i4>
      </vt:variant>
      <vt:variant>
        <vt:i4>8462</vt:i4>
      </vt:variant>
      <vt:variant>
        <vt:i4>0</vt:i4>
      </vt:variant>
      <vt:variant>
        <vt:i4>5</vt:i4>
      </vt:variant>
      <vt:variant>
        <vt:lpwstr/>
      </vt:variant>
      <vt:variant>
        <vt:lpwstr>_Toc315175864</vt:lpwstr>
      </vt:variant>
      <vt:variant>
        <vt:i4>1310777</vt:i4>
      </vt:variant>
      <vt:variant>
        <vt:i4>8456</vt:i4>
      </vt:variant>
      <vt:variant>
        <vt:i4>0</vt:i4>
      </vt:variant>
      <vt:variant>
        <vt:i4>5</vt:i4>
      </vt:variant>
      <vt:variant>
        <vt:lpwstr/>
      </vt:variant>
      <vt:variant>
        <vt:lpwstr>_Toc315175863</vt:lpwstr>
      </vt:variant>
      <vt:variant>
        <vt:i4>1310777</vt:i4>
      </vt:variant>
      <vt:variant>
        <vt:i4>8450</vt:i4>
      </vt:variant>
      <vt:variant>
        <vt:i4>0</vt:i4>
      </vt:variant>
      <vt:variant>
        <vt:i4>5</vt:i4>
      </vt:variant>
      <vt:variant>
        <vt:lpwstr/>
      </vt:variant>
      <vt:variant>
        <vt:lpwstr>_Toc315175862</vt:lpwstr>
      </vt:variant>
      <vt:variant>
        <vt:i4>1310777</vt:i4>
      </vt:variant>
      <vt:variant>
        <vt:i4>8444</vt:i4>
      </vt:variant>
      <vt:variant>
        <vt:i4>0</vt:i4>
      </vt:variant>
      <vt:variant>
        <vt:i4>5</vt:i4>
      </vt:variant>
      <vt:variant>
        <vt:lpwstr/>
      </vt:variant>
      <vt:variant>
        <vt:lpwstr>_Toc315175861</vt:lpwstr>
      </vt:variant>
      <vt:variant>
        <vt:i4>1310777</vt:i4>
      </vt:variant>
      <vt:variant>
        <vt:i4>8438</vt:i4>
      </vt:variant>
      <vt:variant>
        <vt:i4>0</vt:i4>
      </vt:variant>
      <vt:variant>
        <vt:i4>5</vt:i4>
      </vt:variant>
      <vt:variant>
        <vt:lpwstr/>
      </vt:variant>
      <vt:variant>
        <vt:lpwstr>_Toc315175860</vt:lpwstr>
      </vt:variant>
      <vt:variant>
        <vt:i4>1507385</vt:i4>
      </vt:variant>
      <vt:variant>
        <vt:i4>8432</vt:i4>
      </vt:variant>
      <vt:variant>
        <vt:i4>0</vt:i4>
      </vt:variant>
      <vt:variant>
        <vt:i4>5</vt:i4>
      </vt:variant>
      <vt:variant>
        <vt:lpwstr/>
      </vt:variant>
      <vt:variant>
        <vt:lpwstr>_Toc315175859</vt:lpwstr>
      </vt:variant>
      <vt:variant>
        <vt:i4>1507385</vt:i4>
      </vt:variant>
      <vt:variant>
        <vt:i4>8426</vt:i4>
      </vt:variant>
      <vt:variant>
        <vt:i4>0</vt:i4>
      </vt:variant>
      <vt:variant>
        <vt:i4>5</vt:i4>
      </vt:variant>
      <vt:variant>
        <vt:lpwstr/>
      </vt:variant>
      <vt:variant>
        <vt:lpwstr>_Toc315175858</vt:lpwstr>
      </vt:variant>
      <vt:variant>
        <vt:i4>1507385</vt:i4>
      </vt:variant>
      <vt:variant>
        <vt:i4>8420</vt:i4>
      </vt:variant>
      <vt:variant>
        <vt:i4>0</vt:i4>
      </vt:variant>
      <vt:variant>
        <vt:i4>5</vt:i4>
      </vt:variant>
      <vt:variant>
        <vt:lpwstr/>
      </vt:variant>
      <vt:variant>
        <vt:lpwstr>_Toc315175857</vt:lpwstr>
      </vt:variant>
      <vt:variant>
        <vt:i4>1507385</vt:i4>
      </vt:variant>
      <vt:variant>
        <vt:i4>8414</vt:i4>
      </vt:variant>
      <vt:variant>
        <vt:i4>0</vt:i4>
      </vt:variant>
      <vt:variant>
        <vt:i4>5</vt:i4>
      </vt:variant>
      <vt:variant>
        <vt:lpwstr/>
      </vt:variant>
      <vt:variant>
        <vt:lpwstr>_Toc315175856</vt:lpwstr>
      </vt:variant>
      <vt:variant>
        <vt:i4>1507385</vt:i4>
      </vt:variant>
      <vt:variant>
        <vt:i4>8408</vt:i4>
      </vt:variant>
      <vt:variant>
        <vt:i4>0</vt:i4>
      </vt:variant>
      <vt:variant>
        <vt:i4>5</vt:i4>
      </vt:variant>
      <vt:variant>
        <vt:lpwstr/>
      </vt:variant>
      <vt:variant>
        <vt:lpwstr>_Toc315175855</vt:lpwstr>
      </vt:variant>
      <vt:variant>
        <vt:i4>1507385</vt:i4>
      </vt:variant>
      <vt:variant>
        <vt:i4>8402</vt:i4>
      </vt:variant>
      <vt:variant>
        <vt:i4>0</vt:i4>
      </vt:variant>
      <vt:variant>
        <vt:i4>5</vt:i4>
      </vt:variant>
      <vt:variant>
        <vt:lpwstr/>
      </vt:variant>
      <vt:variant>
        <vt:lpwstr>_Toc315175854</vt:lpwstr>
      </vt:variant>
      <vt:variant>
        <vt:i4>1507385</vt:i4>
      </vt:variant>
      <vt:variant>
        <vt:i4>8396</vt:i4>
      </vt:variant>
      <vt:variant>
        <vt:i4>0</vt:i4>
      </vt:variant>
      <vt:variant>
        <vt:i4>5</vt:i4>
      </vt:variant>
      <vt:variant>
        <vt:lpwstr/>
      </vt:variant>
      <vt:variant>
        <vt:lpwstr>_Toc315175853</vt:lpwstr>
      </vt:variant>
      <vt:variant>
        <vt:i4>1507385</vt:i4>
      </vt:variant>
      <vt:variant>
        <vt:i4>8390</vt:i4>
      </vt:variant>
      <vt:variant>
        <vt:i4>0</vt:i4>
      </vt:variant>
      <vt:variant>
        <vt:i4>5</vt:i4>
      </vt:variant>
      <vt:variant>
        <vt:lpwstr/>
      </vt:variant>
      <vt:variant>
        <vt:lpwstr>_Toc315175852</vt:lpwstr>
      </vt:variant>
      <vt:variant>
        <vt:i4>1507385</vt:i4>
      </vt:variant>
      <vt:variant>
        <vt:i4>8384</vt:i4>
      </vt:variant>
      <vt:variant>
        <vt:i4>0</vt:i4>
      </vt:variant>
      <vt:variant>
        <vt:i4>5</vt:i4>
      </vt:variant>
      <vt:variant>
        <vt:lpwstr/>
      </vt:variant>
      <vt:variant>
        <vt:lpwstr>_Toc315175851</vt:lpwstr>
      </vt:variant>
      <vt:variant>
        <vt:i4>1507385</vt:i4>
      </vt:variant>
      <vt:variant>
        <vt:i4>8378</vt:i4>
      </vt:variant>
      <vt:variant>
        <vt:i4>0</vt:i4>
      </vt:variant>
      <vt:variant>
        <vt:i4>5</vt:i4>
      </vt:variant>
      <vt:variant>
        <vt:lpwstr/>
      </vt:variant>
      <vt:variant>
        <vt:lpwstr>_Toc315175850</vt:lpwstr>
      </vt:variant>
      <vt:variant>
        <vt:i4>1441849</vt:i4>
      </vt:variant>
      <vt:variant>
        <vt:i4>8372</vt:i4>
      </vt:variant>
      <vt:variant>
        <vt:i4>0</vt:i4>
      </vt:variant>
      <vt:variant>
        <vt:i4>5</vt:i4>
      </vt:variant>
      <vt:variant>
        <vt:lpwstr/>
      </vt:variant>
      <vt:variant>
        <vt:lpwstr>_Toc315175849</vt:lpwstr>
      </vt:variant>
      <vt:variant>
        <vt:i4>1441849</vt:i4>
      </vt:variant>
      <vt:variant>
        <vt:i4>8366</vt:i4>
      </vt:variant>
      <vt:variant>
        <vt:i4>0</vt:i4>
      </vt:variant>
      <vt:variant>
        <vt:i4>5</vt:i4>
      </vt:variant>
      <vt:variant>
        <vt:lpwstr/>
      </vt:variant>
      <vt:variant>
        <vt:lpwstr>_Toc315175848</vt:lpwstr>
      </vt:variant>
      <vt:variant>
        <vt:i4>1441849</vt:i4>
      </vt:variant>
      <vt:variant>
        <vt:i4>8360</vt:i4>
      </vt:variant>
      <vt:variant>
        <vt:i4>0</vt:i4>
      </vt:variant>
      <vt:variant>
        <vt:i4>5</vt:i4>
      </vt:variant>
      <vt:variant>
        <vt:lpwstr/>
      </vt:variant>
      <vt:variant>
        <vt:lpwstr>_Toc315175847</vt:lpwstr>
      </vt:variant>
      <vt:variant>
        <vt:i4>1441849</vt:i4>
      </vt:variant>
      <vt:variant>
        <vt:i4>8354</vt:i4>
      </vt:variant>
      <vt:variant>
        <vt:i4>0</vt:i4>
      </vt:variant>
      <vt:variant>
        <vt:i4>5</vt:i4>
      </vt:variant>
      <vt:variant>
        <vt:lpwstr/>
      </vt:variant>
      <vt:variant>
        <vt:lpwstr>_Toc315175846</vt:lpwstr>
      </vt:variant>
      <vt:variant>
        <vt:i4>1441849</vt:i4>
      </vt:variant>
      <vt:variant>
        <vt:i4>8348</vt:i4>
      </vt:variant>
      <vt:variant>
        <vt:i4>0</vt:i4>
      </vt:variant>
      <vt:variant>
        <vt:i4>5</vt:i4>
      </vt:variant>
      <vt:variant>
        <vt:lpwstr/>
      </vt:variant>
      <vt:variant>
        <vt:lpwstr>_Toc315175845</vt:lpwstr>
      </vt:variant>
      <vt:variant>
        <vt:i4>1441849</vt:i4>
      </vt:variant>
      <vt:variant>
        <vt:i4>8342</vt:i4>
      </vt:variant>
      <vt:variant>
        <vt:i4>0</vt:i4>
      </vt:variant>
      <vt:variant>
        <vt:i4>5</vt:i4>
      </vt:variant>
      <vt:variant>
        <vt:lpwstr/>
      </vt:variant>
      <vt:variant>
        <vt:lpwstr>_Toc315175844</vt:lpwstr>
      </vt:variant>
      <vt:variant>
        <vt:i4>1441849</vt:i4>
      </vt:variant>
      <vt:variant>
        <vt:i4>8336</vt:i4>
      </vt:variant>
      <vt:variant>
        <vt:i4>0</vt:i4>
      </vt:variant>
      <vt:variant>
        <vt:i4>5</vt:i4>
      </vt:variant>
      <vt:variant>
        <vt:lpwstr/>
      </vt:variant>
      <vt:variant>
        <vt:lpwstr>_Toc315175843</vt:lpwstr>
      </vt:variant>
      <vt:variant>
        <vt:i4>1441849</vt:i4>
      </vt:variant>
      <vt:variant>
        <vt:i4>8330</vt:i4>
      </vt:variant>
      <vt:variant>
        <vt:i4>0</vt:i4>
      </vt:variant>
      <vt:variant>
        <vt:i4>5</vt:i4>
      </vt:variant>
      <vt:variant>
        <vt:lpwstr/>
      </vt:variant>
      <vt:variant>
        <vt:lpwstr>_Toc315175842</vt:lpwstr>
      </vt:variant>
      <vt:variant>
        <vt:i4>1441849</vt:i4>
      </vt:variant>
      <vt:variant>
        <vt:i4>8324</vt:i4>
      </vt:variant>
      <vt:variant>
        <vt:i4>0</vt:i4>
      </vt:variant>
      <vt:variant>
        <vt:i4>5</vt:i4>
      </vt:variant>
      <vt:variant>
        <vt:lpwstr/>
      </vt:variant>
      <vt:variant>
        <vt:lpwstr>_Toc315175841</vt:lpwstr>
      </vt:variant>
      <vt:variant>
        <vt:i4>1441849</vt:i4>
      </vt:variant>
      <vt:variant>
        <vt:i4>8318</vt:i4>
      </vt:variant>
      <vt:variant>
        <vt:i4>0</vt:i4>
      </vt:variant>
      <vt:variant>
        <vt:i4>5</vt:i4>
      </vt:variant>
      <vt:variant>
        <vt:lpwstr/>
      </vt:variant>
      <vt:variant>
        <vt:lpwstr>_Toc315175840</vt:lpwstr>
      </vt:variant>
      <vt:variant>
        <vt:i4>1114169</vt:i4>
      </vt:variant>
      <vt:variant>
        <vt:i4>8312</vt:i4>
      </vt:variant>
      <vt:variant>
        <vt:i4>0</vt:i4>
      </vt:variant>
      <vt:variant>
        <vt:i4>5</vt:i4>
      </vt:variant>
      <vt:variant>
        <vt:lpwstr/>
      </vt:variant>
      <vt:variant>
        <vt:lpwstr>_Toc315175839</vt:lpwstr>
      </vt:variant>
      <vt:variant>
        <vt:i4>1114169</vt:i4>
      </vt:variant>
      <vt:variant>
        <vt:i4>8306</vt:i4>
      </vt:variant>
      <vt:variant>
        <vt:i4>0</vt:i4>
      </vt:variant>
      <vt:variant>
        <vt:i4>5</vt:i4>
      </vt:variant>
      <vt:variant>
        <vt:lpwstr/>
      </vt:variant>
      <vt:variant>
        <vt:lpwstr>_Toc315175838</vt:lpwstr>
      </vt:variant>
      <vt:variant>
        <vt:i4>1114169</vt:i4>
      </vt:variant>
      <vt:variant>
        <vt:i4>8300</vt:i4>
      </vt:variant>
      <vt:variant>
        <vt:i4>0</vt:i4>
      </vt:variant>
      <vt:variant>
        <vt:i4>5</vt:i4>
      </vt:variant>
      <vt:variant>
        <vt:lpwstr/>
      </vt:variant>
      <vt:variant>
        <vt:lpwstr>_Toc315175837</vt:lpwstr>
      </vt:variant>
      <vt:variant>
        <vt:i4>1114169</vt:i4>
      </vt:variant>
      <vt:variant>
        <vt:i4>8294</vt:i4>
      </vt:variant>
      <vt:variant>
        <vt:i4>0</vt:i4>
      </vt:variant>
      <vt:variant>
        <vt:i4>5</vt:i4>
      </vt:variant>
      <vt:variant>
        <vt:lpwstr/>
      </vt:variant>
      <vt:variant>
        <vt:lpwstr>_Toc315175836</vt:lpwstr>
      </vt:variant>
      <vt:variant>
        <vt:i4>1114169</vt:i4>
      </vt:variant>
      <vt:variant>
        <vt:i4>8288</vt:i4>
      </vt:variant>
      <vt:variant>
        <vt:i4>0</vt:i4>
      </vt:variant>
      <vt:variant>
        <vt:i4>5</vt:i4>
      </vt:variant>
      <vt:variant>
        <vt:lpwstr/>
      </vt:variant>
      <vt:variant>
        <vt:lpwstr>_Toc315175835</vt:lpwstr>
      </vt:variant>
      <vt:variant>
        <vt:i4>1114169</vt:i4>
      </vt:variant>
      <vt:variant>
        <vt:i4>8282</vt:i4>
      </vt:variant>
      <vt:variant>
        <vt:i4>0</vt:i4>
      </vt:variant>
      <vt:variant>
        <vt:i4>5</vt:i4>
      </vt:variant>
      <vt:variant>
        <vt:lpwstr/>
      </vt:variant>
      <vt:variant>
        <vt:lpwstr>_Toc315175834</vt:lpwstr>
      </vt:variant>
      <vt:variant>
        <vt:i4>1114169</vt:i4>
      </vt:variant>
      <vt:variant>
        <vt:i4>8276</vt:i4>
      </vt:variant>
      <vt:variant>
        <vt:i4>0</vt:i4>
      </vt:variant>
      <vt:variant>
        <vt:i4>5</vt:i4>
      </vt:variant>
      <vt:variant>
        <vt:lpwstr/>
      </vt:variant>
      <vt:variant>
        <vt:lpwstr>_Toc315175833</vt:lpwstr>
      </vt:variant>
      <vt:variant>
        <vt:i4>1114169</vt:i4>
      </vt:variant>
      <vt:variant>
        <vt:i4>8270</vt:i4>
      </vt:variant>
      <vt:variant>
        <vt:i4>0</vt:i4>
      </vt:variant>
      <vt:variant>
        <vt:i4>5</vt:i4>
      </vt:variant>
      <vt:variant>
        <vt:lpwstr/>
      </vt:variant>
      <vt:variant>
        <vt:lpwstr>_Toc315175832</vt:lpwstr>
      </vt:variant>
      <vt:variant>
        <vt:i4>1114169</vt:i4>
      </vt:variant>
      <vt:variant>
        <vt:i4>8264</vt:i4>
      </vt:variant>
      <vt:variant>
        <vt:i4>0</vt:i4>
      </vt:variant>
      <vt:variant>
        <vt:i4>5</vt:i4>
      </vt:variant>
      <vt:variant>
        <vt:lpwstr/>
      </vt:variant>
      <vt:variant>
        <vt:lpwstr>_Toc315175831</vt:lpwstr>
      </vt:variant>
      <vt:variant>
        <vt:i4>1114169</vt:i4>
      </vt:variant>
      <vt:variant>
        <vt:i4>8258</vt:i4>
      </vt:variant>
      <vt:variant>
        <vt:i4>0</vt:i4>
      </vt:variant>
      <vt:variant>
        <vt:i4>5</vt:i4>
      </vt:variant>
      <vt:variant>
        <vt:lpwstr/>
      </vt:variant>
      <vt:variant>
        <vt:lpwstr>_Toc315175830</vt:lpwstr>
      </vt:variant>
      <vt:variant>
        <vt:i4>1048633</vt:i4>
      </vt:variant>
      <vt:variant>
        <vt:i4>8252</vt:i4>
      </vt:variant>
      <vt:variant>
        <vt:i4>0</vt:i4>
      </vt:variant>
      <vt:variant>
        <vt:i4>5</vt:i4>
      </vt:variant>
      <vt:variant>
        <vt:lpwstr/>
      </vt:variant>
      <vt:variant>
        <vt:lpwstr>_Toc315175829</vt:lpwstr>
      </vt:variant>
      <vt:variant>
        <vt:i4>1048633</vt:i4>
      </vt:variant>
      <vt:variant>
        <vt:i4>8246</vt:i4>
      </vt:variant>
      <vt:variant>
        <vt:i4>0</vt:i4>
      </vt:variant>
      <vt:variant>
        <vt:i4>5</vt:i4>
      </vt:variant>
      <vt:variant>
        <vt:lpwstr/>
      </vt:variant>
      <vt:variant>
        <vt:lpwstr>_Toc315175828</vt:lpwstr>
      </vt:variant>
      <vt:variant>
        <vt:i4>1048633</vt:i4>
      </vt:variant>
      <vt:variant>
        <vt:i4>8240</vt:i4>
      </vt:variant>
      <vt:variant>
        <vt:i4>0</vt:i4>
      </vt:variant>
      <vt:variant>
        <vt:i4>5</vt:i4>
      </vt:variant>
      <vt:variant>
        <vt:lpwstr/>
      </vt:variant>
      <vt:variant>
        <vt:lpwstr>_Toc315175827</vt:lpwstr>
      </vt:variant>
      <vt:variant>
        <vt:i4>1048633</vt:i4>
      </vt:variant>
      <vt:variant>
        <vt:i4>8234</vt:i4>
      </vt:variant>
      <vt:variant>
        <vt:i4>0</vt:i4>
      </vt:variant>
      <vt:variant>
        <vt:i4>5</vt:i4>
      </vt:variant>
      <vt:variant>
        <vt:lpwstr/>
      </vt:variant>
      <vt:variant>
        <vt:lpwstr>_Toc315175826</vt:lpwstr>
      </vt:variant>
      <vt:variant>
        <vt:i4>1048633</vt:i4>
      </vt:variant>
      <vt:variant>
        <vt:i4>8228</vt:i4>
      </vt:variant>
      <vt:variant>
        <vt:i4>0</vt:i4>
      </vt:variant>
      <vt:variant>
        <vt:i4>5</vt:i4>
      </vt:variant>
      <vt:variant>
        <vt:lpwstr/>
      </vt:variant>
      <vt:variant>
        <vt:lpwstr>_Toc315175825</vt:lpwstr>
      </vt:variant>
      <vt:variant>
        <vt:i4>1048633</vt:i4>
      </vt:variant>
      <vt:variant>
        <vt:i4>8222</vt:i4>
      </vt:variant>
      <vt:variant>
        <vt:i4>0</vt:i4>
      </vt:variant>
      <vt:variant>
        <vt:i4>5</vt:i4>
      </vt:variant>
      <vt:variant>
        <vt:lpwstr/>
      </vt:variant>
      <vt:variant>
        <vt:lpwstr>_Toc315175824</vt:lpwstr>
      </vt:variant>
      <vt:variant>
        <vt:i4>1048633</vt:i4>
      </vt:variant>
      <vt:variant>
        <vt:i4>8216</vt:i4>
      </vt:variant>
      <vt:variant>
        <vt:i4>0</vt:i4>
      </vt:variant>
      <vt:variant>
        <vt:i4>5</vt:i4>
      </vt:variant>
      <vt:variant>
        <vt:lpwstr/>
      </vt:variant>
      <vt:variant>
        <vt:lpwstr>_Toc315175823</vt:lpwstr>
      </vt:variant>
      <vt:variant>
        <vt:i4>1048633</vt:i4>
      </vt:variant>
      <vt:variant>
        <vt:i4>8210</vt:i4>
      </vt:variant>
      <vt:variant>
        <vt:i4>0</vt:i4>
      </vt:variant>
      <vt:variant>
        <vt:i4>5</vt:i4>
      </vt:variant>
      <vt:variant>
        <vt:lpwstr/>
      </vt:variant>
      <vt:variant>
        <vt:lpwstr>_Toc315175822</vt:lpwstr>
      </vt:variant>
      <vt:variant>
        <vt:i4>1048633</vt:i4>
      </vt:variant>
      <vt:variant>
        <vt:i4>8204</vt:i4>
      </vt:variant>
      <vt:variant>
        <vt:i4>0</vt:i4>
      </vt:variant>
      <vt:variant>
        <vt:i4>5</vt:i4>
      </vt:variant>
      <vt:variant>
        <vt:lpwstr/>
      </vt:variant>
      <vt:variant>
        <vt:lpwstr>_Toc315175821</vt:lpwstr>
      </vt:variant>
      <vt:variant>
        <vt:i4>1048633</vt:i4>
      </vt:variant>
      <vt:variant>
        <vt:i4>8198</vt:i4>
      </vt:variant>
      <vt:variant>
        <vt:i4>0</vt:i4>
      </vt:variant>
      <vt:variant>
        <vt:i4>5</vt:i4>
      </vt:variant>
      <vt:variant>
        <vt:lpwstr/>
      </vt:variant>
      <vt:variant>
        <vt:lpwstr>_Toc315175820</vt:lpwstr>
      </vt:variant>
      <vt:variant>
        <vt:i4>1245241</vt:i4>
      </vt:variant>
      <vt:variant>
        <vt:i4>8192</vt:i4>
      </vt:variant>
      <vt:variant>
        <vt:i4>0</vt:i4>
      </vt:variant>
      <vt:variant>
        <vt:i4>5</vt:i4>
      </vt:variant>
      <vt:variant>
        <vt:lpwstr/>
      </vt:variant>
      <vt:variant>
        <vt:lpwstr>_Toc315175819</vt:lpwstr>
      </vt:variant>
      <vt:variant>
        <vt:i4>1245241</vt:i4>
      </vt:variant>
      <vt:variant>
        <vt:i4>8186</vt:i4>
      </vt:variant>
      <vt:variant>
        <vt:i4>0</vt:i4>
      </vt:variant>
      <vt:variant>
        <vt:i4>5</vt:i4>
      </vt:variant>
      <vt:variant>
        <vt:lpwstr/>
      </vt:variant>
      <vt:variant>
        <vt:lpwstr>_Toc315175818</vt:lpwstr>
      </vt:variant>
      <vt:variant>
        <vt:i4>1245241</vt:i4>
      </vt:variant>
      <vt:variant>
        <vt:i4>8180</vt:i4>
      </vt:variant>
      <vt:variant>
        <vt:i4>0</vt:i4>
      </vt:variant>
      <vt:variant>
        <vt:i4>5</vt:i4>
      </vt:variant>
      <vt:variant>
        <vt:lpwstr/>
      </vt:variant>
      <vt:variant>
        <vt:lpwstr>_Toc315175817</vt:lpwstr>
      </vt:variant>
      <vt:variant>
        <vt:i4>1245241</vt:i4>
      </vt:variant>
      <vt:variant>
        <vt:i4>8174</vt:i4>
      </vt:variant>
      <vt:variant>
        <vt:i4>0</vt:i4>
      </vt:variant>
      <vt:variant>
        <vt:i4>5</vt:i4>
      </vt:variant>
      <vt:variant>
        <vt:lpwstr/>
      </vt:variant>
      <vt:variant>
        <vt:lpwstr>_Toc315175816</vt:lpwstr>
      </vt:variant>
      <vt:variant>
        <vt:i4>1245241</vt:i4>
      </vt:variant>
      <vt:variant>
        <vt:i4>8168</vt:i4>
      </vt:variant>
      <vt:variant>
        <vt:i4>0</vt:i4>
      </vt:variant>
      <vt:variant>
        <vt:i4>5</vt:i4>
      </vt:variant>
      <vt:variant>
        <vt:lpwstr/>
      </vt:variant>
      <vt:variant>
        <vt:lpwstr>_Toc315175815</vt:lpwstr>
      </vt:variant>
      <vt:variant>
        <vt:i4>1245241</vt:i4>
      </vt:variant>
      <vt:variant>
        <vt:i4>8162</vt:i4>
      </vt:variant>
      <vt:variant>
        <vt:i4>0</vt:i4>
      </vt:variant>
      <vt:variant>
        <vt:i4>5</vt:i4>
      </vt:variant>
      <vt:variant>
        <vt:lpwstr/>
      </vt:variant>
      <vt:variant>
        <vt:lpwstr>_Toc315175814</vt:lpwstr>
      </vt:variant>
      <vt:variant>
        <vt:i4>1245241</vt:i4>
      </vt:variant>
      <vt:variant>
        <vt:i4>8156</vt:i4>
      </vt:variant>
      <vt:variant>
        <vt:i4>0</vt:i4>
      </vt:variant>
      <vt:variant>
        <vt:i4>5</vt:i4>
      </vt:variant>
      <vt:variant>
        <vt:lpwstr/>
      </vt:variant>
      <vt:variant>
        <vt:lpwstr>_Toc315175813</vt:lpwstr>
      </vt:variant>
      <vt:variant>
        <vt:i4>1245241</vt:i4>
      </vt:variant>
      <vt:variant>
        <vt:i4>8150</vt:i4>
      </vt:variant>
      <vt:variant>
        <vt:i4>0</vt:i4>
      </vt:variant>
      <vt:variant>
        <vt:i4>5</vt:i4>
      </vt:variant>
      <vt:variant>
        <vt:lpwstr/>
      </vt:variant>
      <vt:variant>
        <vt:lpwstr>_Toc315175812</vt:lpwstr>
      </vt:variant>
      <vt:variant>
        <vt:i4>1245241</vt:i4>
      </vt:variant>
      <vt:variant>
        <vt:i4>8144</vt:i4>
      </vt:variant>
      <vt:variant>
        <vt:i4>0</vt:i4>
      </vt:variant>
      <vt:variant>
        <vt:i4>5</vt:i4>
      </vt:variant>
      <vt:variant>
        <vt:lpwstr/>
      </vt:variant>
      <vt:variant>
        <vt:lpwstr>_Toc315175811</vt:lpwstr>
      </vt:variant>
      <vt:variant>
        <vt:i4>1245241</vt:i4>
      </vt:variant>
      <vt:variant>
        <vt:i4>8138</vt:i4>
      </vt:variant>
      <vt:variant>
        <vt:i4>0</vt:i4>
      </vt:variant>
      <vt:variant>
        <vt:i4>5</vt:i4>
      </vt:variant>
      <vt:variant>
        <vt:lpwstr/>
      </vt:variant>
      <vt:variant>
        <vt:lpwstr>_Toc315175810</vt:lpwstr>
      </vt:variant>
      <vt:variant>
        <vt:i4>1179705</vt:i4>
      </vt:variant>
      <vt:variant>
        <vt:i4>8132</vt:i4>
      </vt:variant>
      <vt:variant>
        <vt:i4>0</vt:i4>
      </vt:variant>
      <vt:variant>
        <vt:i4>5</vt:i4>
      </vt:variant>
      <vt:variant>
        <vt:lpwstr/>
      </vt:variant>
      <vt:variant>
        <vt:lpwstr>_Toc315175809</vt:lpwstr>
      </vt:variant>
      <vt:variant>
        <vt:i4>1179705</vt:i4>
      </vt:variant>
      <vt:variant>
        <vt:i4>8126</vt:i4>
      </vt:variant>
      <vt:variant>
        <vt:i4>0</vt:i4>
      </vt:variant>
      <vt:variant>
        <vt:i4>5</vt:i4>
      </vt:variant>
      <vt:variant>
        <vt:lpwstr/>
      </vt:variant>
      <vt:variant>
        <vt:lpwstr>_Toc315175808</vt:lpwstr>
      </vt:variant>
      <vt:variant>
        <vt:i4>1179705</vt:i4>
      </vt:variant>
      <vt:variant>
        <vt:i4>8120</vt:i4>
      </vt:variant>
      <vt:variant>
        <vt:i4>0</vt:i4>
      </vt:variant>
      <vt:variant>
        <vt:i4>5</vt:i4>
      </vt:variant>
      <vt:variant>
        <vt:lpwstr/>
      </vt:variant>
      <vt:variant>
        <vt:lpwstr>_Toc315175807</vt:lpwstr>
      </vt:variant>
      <vt:variant>
        <vt:i4>1179705</vt:i4>
      </vt:variant>
      <vt:variant>
        <vt:i4>8114</vt:i4>
      </vt:variant>
      <vt:variant>
        <vt:i4>0</vt:i4>
      </vt:variant>
      <vt:variant>
        <vt:i4>5</vt:i4>
      </vt:variant>
      <vt:variant>
        <vt:lpwstr/>
      </vt:variant>
      <vt:variant>
        <vt:lpwstr>_Toc315175806</vt:lpwstr>
      </vt:variant>
      <vt:variant>
        <vt:i4>1179705</vt:i4>
      </vt:variant>
      <vt:variant>
        <vt:i4>8108</vt:i4>
      </vt:variant>
      <vt:variant>
        <vt:i4>0</vt:i4>
      </vt:variant>
      <vt:variant>
        <vt:i4>5</vt:i4>
      </vt:variant>
      <vt:variant>
        <vt:lpwstr/>
      </vt:variant>
      <vt:variant>
        <vt:lpwstr>_Toc315175805</vt:lpwstr>
      </vt:variant>
      <vt:variant>
        <vt:i4>1179705</vt:i4>
      </vt:variant>
      <vt:variant>
        <vt:i4>8102</vt:i4>
      </vt:variant>
      <vt:variant>
        <vt:i4>0</vt:i4>
      </vt:variant>
      <vt:variant>
        <vt:i4>5</vt:i4>
      </vt:variant>
      <vt:variant>
        <vt:lpwstr/>
      </vt:variant>
      <vt:variant>
        <vt:lpwstr>_Toc315175804</vt:lpwstr>
      </vt:variant>
      <vt:variant>
        <vt:i4>1179705</vt:i4>
      </vt:variant>
      <vt:variant>
        <vt:i4>8096</vt:i4>
      </vt:variant>
      <vt:variant>
        <vt:i4>0</vt:i4>
      </vt:variant>
      <vt:variant>
        <vt:i4>5</vt:i4>
      </vt:variant>
      <vt:variant>
        <vt:lpwstr/>
      </vt:variant>
      <vt:variant>
        <vt:lpwstr>_Toc315175803</vt:lpwstr>
      </vt:variant>
      <vt:variant>
        <vt:i4>1179705</vt:i4>
      </vt:variant>
      <vt:variant>
        <vt:i4>8090</vt:i4>
      </vt:variant>
      <vt:variant>
        <vt:i4>0</vt:i4>
      </vt:variant>
      <vt:variant>
        <vt:i4>5</vt:i4>
      </vt:variant>
      <vt:variant>
        <vt:lpwstr/>
      </vt:variant>
      <vt:variant>
        <vt:lpwstr>_Toc315175802</vt:lpwstr>
      </vt:variant>
      <vt:variant>
        <vt:i4>1179705</vt:i4>
      </vt:variant>
      <vt:variant>
        <vt:i4>8084</vt:i4>
      </vt:variant>
      <vt:variant>
        <vt:i4>0</vt:i4>
      </vt:variant>
      <vt:variant>
        <vt:i4>5</vt:i4>
      </vt:variant>
      <vt:variant>
        <vt:lpwstr/>
      </vt:variant>
      <vt:variant>
        <vt:lpwstr>_Toc315175801</vt:lpwstr>
      </vt:variant>
      <vt:variant>
        <vt:i4>1179705</vt:i4>
      </vt:variant>
      <vt:variant>
        <vt:i4>8078</vt:i4>
      </vt:variant>
      <vt:variant>
        <vt:i4>0</vt:i4>
      </vt:variant>
      <vt:variant>
        <vt:i4>5</vt:i4>
      </vt:variant>
      <vt:variant>
        <vt:lpwstr/>
      </vt:variant>
      <vt:variant>
        <vt:lpwstr>_Toc315175800</vt:lpwstr>
      </vt:variant>
      <vt:variant>
        <vt:i4>1769526</vt:i4>
      </vt:variant>
      <vt:variant>
        <vt:i4>8072</vt:i4>
      </vt:variant>
      <vt:variant>
        <vt:i4>0</vt:i4>
      </vt:variant>
      <vt:variant>
        <vt:i4>5</vt:i4>
      </vt:variant>
      <vt:variant>
        <vt:lpwstr/>
      </vt:variant>
      <vt:variant>
        <vt:lpwstr>_Toc315175799</vt:lpwstr>
      </vt:variant>
      <vt:variant>
        <vt:i4>1769526</vt:i4>
      </vt:variant>
      <vt:variant>
        <vt:i4>8066</vt:i4>
      </vt:variant>
      <vt:variant>
        <vt:i4>0</vt:i4>
      </vt:variant>
      <vt:variant>
        <vt:i4>5</vt:i4>
      </vt:variant>
      <vt:variant>
        <vt:lpwstr/>
      </vt:variant>
      <vt:variant>
        <vt:lpwstr>_Toc315175798</vt:lpwstr>
      </vt:variant>
      <vt:variant>
        <vt:i4>1769526</vt:i4>
      </vt:variant>
      <vt:variant>
        <vt:i4>8060</vt:i4>
      </vt:variant>
      <vt:variant>
        <vt:i4>0</vt:i4>
      </vt:variant>
      <vt:variant>
        <vt:i4>5</vt:i4>
      </vt:variant>
      <vt:variant>
        <vt:lpwstr/>
      </vt:variant>
      <vt:variant>
        <vt:lpwstr>_Toc315175797</vt:lpwstr>
      </vt:variant>
      <vt:variant>
        <vt:i4>1769526</vt:i4>
      </vt:variant>
      <vt:variant>
        <vt:i4>8054</vt:i4>
      </vt:variant>
      <vt:variant>
        <vt:i4>0</vt:i4>
      </vt:variant>
      <vt:variant>
        <vt:i4>5</vt:i4>
      </vt:variant>
      <vt:variant>
        <vt:lpwstr/>
      </vt:variant>
      <vt:variant>
        <vt:lpwstr>_Toc315175796</vt:lpwstr>
      </vt:variant>
      <vt:variant>
        <vt:i4>1769526</vt:i4>
      </vt:variant>
      <vt:variant>
        <vt:i4>8048</vt:i4>
      </vt:variant>
      <vt:variant>
        <vt:i4>0</vt:i4>
      </vt:variant>
      <vt:variant>
        <vt:i4>5</vt:i4>
      </vt:variant>
      <vt:variant>
        <vt:lpwstr/>
      </vt:variant>
      <vt:variant>
        <vt:lpwstr>_Toc315175795</vt:lpwstr>
      </vt:variant>
      <vt:variant>
        <vt:i4>1769526</vt:i4>
      </vt:variant>
      <vt:variant>
        <vt:i4>8042</vt:i4>
      </vt:variant>
      <vt:variant>
        <vt:i4>0</vt:i4>
      </vt:variant>
      <vt:variant>
        <vt:i4>5</vt:i4>
      </vt:variant>
      <vt:variant>
        <vt:lpwstr/>
      </vt:variant>
      <vt:variant>
        <vt:lpwstr>_Toc315175794</vt:lpwstr>
      </vt:variant>
      <vt:variant>
        <vt:i4>1769526</vt:i4>
      </vt:variant>
      <vt:variant>
        <vt:i4>8036</vt:i4>
      </vt:variant>
      <vt:variant>
        <vt:i4>0</vt:i4>
      </vt:variant>
      <vt:variant>
        <vt:i4>5</vt:i4>
      </vt:variant>
      <vt:variant>
        <vt:lpwstr/>
      </vt:variant>
      <vt:variant>
        <vt:lpwstr>_Toc315175793</vt:lpwstr>
      </vt:variant>
      <vt:variant>
        <vt:i4>1769526</vt:i4>
      </vt:variant>
      <vt:variant>
        <vt:i4>8030</vt:i4>
      </vt:variant>
      <vt:variant>
        <vt:i4>0</vt:i4>
      </vt:variant>
      <vt:variant>
        <vt:i4>5</vt:i4>
      </vt:variant>
      <vt:variant>
        <vt:lpwstr/>
      </vt:variant>
      <vt:variant>
        <vt:lpwstr>_Toc315175792</vt:lpwstr>
      </vt:variant>
      <vt:variant>
        <vt:i4>1769526</vt:i4>
      </vt:variant>
      <vt:variant>
        <vt:i4>8024</vt:i4>
      </vt:variant>
      <vt:variant>
        <vt:i4>0</vt:i4>
      </vt:variant>
      <vt:variant>
        <vt:i4>5</vt:i4>
      </vt:variant>
      <vt:variant>
        <vt:lpwstr/>
      </vt:variant>
      <vt:variant>
        <vt:lpwstr>_Toc315175791</vt:lpwstr>
      </vt:variant>
      <vt:variant>
        <vt:i4>1769526</vt:i4>
      </vt:variant>
      <vt:variant>
        <vt:i4>8018</vt:i4>
      </vt:variant>
      <vt:variant>
        <vt:i4>0</vt:i4>
      </vt:variant>
      <vt:variant>
        <vt:i4>5</vt:i4>
      </vt:variant>
      <vt:variant>
        <vt:lpwstr/>
      </vt:variant>
      <vt:variant>
        <vt:lpwstr>_Toc315175790</vt:lpwstr>
      </vt:variant>
      <vt:variant>
        <vt:i4>1703990</vt:i4>
      </vt:variant>
      <vt:variant>
        <vt:i4>8012</vt:i4>
      </vt:variant>
      <vt:variant>
        <vt:i4>0</vt:i4>
      </vt:variant>
      <vt:variant>
        <vt:i4>5</vt:i4>
      </vt:variant>
      <vt:variant>
        <vt:lpwstr/>
      </vt:variant>
      <vt:variant>
        <vt:lpwstr>_Toc315175789</vt:lpwstr>
      </vt:variant>
      <vt:variant>
        <vt:i4>1703990</vt:i4>
      </vt:variant>
      <vt:variant>
        <vt:i4>8006</vt:i4>
      </vt:variant>
      <vt:variant>
        <vt:i4>0</vt:i4>
      </vt:variant>
      <vt:variant>
        <vt:i4>5</vt:i4>
      </vt:variant>
      <vt:variant>
        <vt:lpwstr/>
      </vt:variant>
      <vt:variant>
        <vt:lpwstr>_Toc315175788</vt:lpwstr>
      </vt:variant>
      <vt:variant>
        <vt:i4>1703990</vt:i4>
      </vt:variant>
      <vt:variant>
        <vt:i4>8000</vt:i4>
      </vt:variant>
      <vt:variant>
        <vt:i4>0</vt:i4>
      </vt:variant>
      <vt:variant>
        <vt:i4>5</vt:i4>
      </vt:variant>
      <vt:variant>
        <vt:lpwstr/>
      </vt:variant>
      <vt:variant>
        <vt:lpwstr>_Toc315175787</vt:lpwstr>
      </vt:variant>
      <vt:variant>
        <vt:i4>1703990</vt:i4>
      </vt:variant>
      <vt:variant>
        <vt:i4>7994</vt:i4>
      </vt:variant>
      <vt:variant>
        <vt:i4>0</vt:i4>
      </vt:variant>
      <vt:variant>
        <vt:i4>5</vt:i4>
      </vt:variant>
      <vt:variant>
        <vt:lpwstr/>
      </vt:variant>
      <vt:variant>
        <vt:lpwstr>_Toc315175786</vt:lpwstr>
      </vt:variant>
      <vt:variant>
        <vt:i4>1703990</vt:i4>
      </vt:variant>
      <vt:variant>
        <vt:i4>7988</vt:i4>
      </vt:variant>
      <vt:variant>
        <vt:i4>0</vt:i4>
      </vt:variant>
      <vt:variant>
        <vt:i4>5</vt:i4>
      </vt:variant>
      <vt:variant>
        <vt:lpwstr/>
      </vt:variant>
      <vt:variant>
        <vt:lpwstr>_Toc315175785</vt:lpwstr>
      </vt:variant>
      <vt:variant>
        <vt:i4>1703990</vt:i4>
      </vt:variant>
      <vt:variant>
        <vt:i4>7982</vt:i4>
      </vt:variant>
      <vt:variant>
        <vt:i4>0</vt:i4>
      </vt:variant>
      <vt:variant>
        <vt:i4>5</vt:i4>
      </vt:variant>
      <vt:variant>
        <vt:lpwstr/>
      </vt:variant>
      <vt:variant>
        <vt:lpwstr>_Toc315175784</vt:lpwstr>
      </vt:variant>
      <vt:variant>
        <vt:i4>1703990</vt:i4>
      </vt:variant>
      <vt:variant>
        <vt:i4>7976</vt:i4>
      </vt:variant>
      <vt:variant>
        <vt:i4>0</vt:i4>
      </vt:variant>
      <vt:variant>
        <vt:i4>5</vt:i4>
      </vt:variant>
      <vt:variant>
        <vt:lpwstr/>
      </vt:variant>
      <vt:variant>
        <vt:lpwstr>_Toc315175783</vt:lpwstr>
      </vt:variant>
      <vt:variant>
        <vt:i4>1703990</vt:i4>
      </vt:variant>
      <vt:variant>
        <vt:i4>7970</vt:i4>
      </vt:variant>
      <vt:variant>
        <vt:i4>0</vt:i4>
      </vt:variant>
      <vt:variant>
        <vt:i4>5</vt:i4>
      </vt:variant>
      <vt:variant>
        <vt:lpwstr/>
      </vt:variant>
      <vt:variant>
        <vt:lpwstr>_Toc315175782</vt:lpwstr>
      </vt:variant>
      <vt:variant>
        <vt:i4>1703990</vt:i4>
      </vt:variant>
      <vt:variant>
        <vt:i4>7964</vt:i4>
      </vt:variant>
      <vt:variant>
        <vt:i4>0</vt:i4>
      </vt:variant>
      <vt:variant>
        <vt:i4>5</vt:i4>
      </vt:variant>
      <vt:variant>
        <vt:lpwstr/>
      </vt:variant>
      <vt:variant>
        <vt:lpwstr>_Toc315175781</vt:lpwstr>
      </vt:variant>
      <vt:variant>
        <vt:i4>1703990</vt:i4>
      </vt:variant>
      <vt:variant>
        <vt:i4>7958</vt:i4>
      </vt:variant>
      <vt:variant>
        <vt:i4>0</vt:i4>
      </vt:variant>
      <vt:variant>
        <vt:i4>5</vt:i4>
      </vt:variant>
      <vt:variant>
        <vt:lpwstr/>
      </vt:variant>
      <vt:variant>
        <vt:lpwstr>_Toc315175780</vt:lpwstr>
      </vt:variant>
      <vt:variant>
        <vt:i4>1376310</vt:i4>
      </vt:variant>
      <vt:variant>
        <vt:i4>7952</vt:i4>
      </vt:variant>
      <vt:variant>
        <vt:i4>0</vt:i4>
      </vt:variant>
      <vt:variant>
        <vt:i4>5</vt:i4>
      </vt:variant>
      <vt:variant>
        <vt:lpwstr/>
      </vt:variant>
      <vt:variant>
        <vt:lpwstr>_Toc315175779</vt:lpwstr>
      </vt:variant>
      <vt:variant>
        <vt:i4>1376310</vt:i4>
      </vt:variant>
      <vt:variant>
        <vt:i4>7946</vt:i4>
      </vt:variant>
      <vt:variant>
        <vt:i4>0</vt:i4>
      </vt:variant>
      <vt:variant>
        <vt:i4>5</vt:i4>
      </vt:variant>
      <vt:variant>
        <vt:lpwstr/>
      </vt:variant>
      <vt:variant>
        <vt:lpwstr>_Toc315175778</vt:lpwstr>
      </vt:variant>
      <vt:variant>
        <vt:i4>1376310</vt:i4>
      </vt:variant>
      <vt:variant>
        <vt:i4>7940</vt:i4>
      </vt:variant>
      <vt:variant>
        <vt:i4>0</vt:i4>
      </vt:variant>
      <vt:variant>
        <vt:i4>5</vt:i4>
      </vt:variant>
      <vt:variant>
        <vt:lpwstr/>
      </vt:variant>
      <vt:variant>
        <vt:lpwstr>_Toc315175777</vt:lpwstr>
      </vt:variant>
      <vt:variant>
        <vt:i4>1376310</vt:i4>
      </vt:variant>
      <vt:variant>
        <vt:i4>7934</vt:i4>
      </vt:variant>
      <vt:variant>
        <vt:i4>0</vt:i4>
      </vt:variant>
      <vt:variant>
        <vt:i4>5</vt:i4>
      </vt:variant>
      <vt:variant>
        <vt:lpwstr/>
      </vt:variant>
      <vt:variant>
        <vt:lpwstr>_Toc315175776</vt:lpwstr>
      </vt:variant>
      <vt:variant>
        <vt:i4>1376310</vt:i4>
      </vt:variant>
      <vt:variant>
        <vt:i4>7928</vt:i4>
      </vt:variant>
      <vt:variant>
        <vt:i4>0</vt:i4>
      </vt:variant>
      <vt:variant>
        <vt:i4>5</vt:i4>
      </vt:variant>
      <vt:variant>
        <vt:lpwstr/>
      </vt:variant>
      <vt:variant>
        <vt:lpwstr>_Toc315175775</vt:lpwstr>
      </vt:variant>
      <vt:variant>
        <vt:i4>1376310</vt:i4>
      </vt:variant>
      <vt:variant>
        <vt:i4>7922</vt:i4>
      </vt:variant>
      <vt:variant>
        <vt:i4>0</vt:i4>
      </vt:variant>
      <vt:variant>
        <vt:i4>5</vt:i4>
      </vt:variant>
      <vt:variant>
        <vt:lpwstr/>
      </vt:variant>
      <vt:variant>
        <vt:lpwstr>_Toc315175774</vt:lpwstr>
      </vt:variant>
      <vt:variant>
        <vt:i4>1376310</vt:i4>
      </vt:variant>
      <vt:variant>
        <vt:i4>7916</vt:i4>
      </vt:variant>
      <vt:variant>
        <vt:i4>0</vt:i4>
      </vt:variant>
      <vt:variant>
        <vt:i4>5</vt:i4>
      </vt:variant>
      <vt:variant>
        <vt:lpwstr/>
      </vt:variant>
      <vt:variant>
        <vt:lpwstr>_Toc315175773</vt:lpwstr>
      </vt:variant>
      <vt:variant>
        <vt:i4>1376310</vt:i4>
      </vt:variant>
      <vt:variant>
        <vt:i4>7910</vt:i4>
      </vt:variant>
      <vt:variant>
        <vt:i4>0</vt:i4>
      </vt:variant>
      <vt:variant>
        <vt:i4>5</vt:i4>
      </vt:variant>
      <vt:variant>
        <vt:lpwstr/>
      </vt:variant>
      <vt:variant>
        <vt:lpwstr>_Toc315175772</vt:lpwstr>
      </vt:variant>
      <vt:variant>
        <vt:i4>1376310</vt:i4>
      </vt:variant>
      <vt:variant>
        <vt:i4>7904</vt:i4>
      </vt:variant>
      <vt:variant>
        <vt:i4>0</vt:i4>
      </vt:variant>
      <vt:variant>
        <vt:i4>5</vt:i4>
      </vt:variant>
      <vt:variant>
        <vt:lpwstr/>
      </vt:variant>
      <vt:variant>
        <vt:lpwstr>_Toc315175771</vt:lpwstr>
      </vt:variant>
      <vt:variant>
        <vt:i4>1376310</vt:i4>
      </vt:variant>
      <vt:variant>
        <vt:i4>7898</vt:i4>
      </vt:variant>
      <vt:variant>
        <vt:i4>0</vt:i4>
      </vt:variant>
      <vt:variant>
        <vt:i4>5</vt:i4>
      </vt:variant>
      <vt:variant>
        <vt:lpwstr/>
      </vt:variant>
      <vt:variant>
        <vt:lpwstr>_Toc315175770</vt:lpwstr>
      </vt:variant>
      <vt:variant>
        <vt:i4>1310774</vt:i4>
      </vt:variant>
      <vt:variant>
        <vt:i4>7892</vt:i4>
      </vt:variant>
      <vt:variant>
        <vt:i4>0</vt:i4>
      </vt:variant>
      <vt:variant>
        <vt:i4>5</vt:i4>
      </vt:variant>
      <vt:variant>
        <vt:lpwstr/>
      </vt:variant>
      <vt:variant>
        <vt:lpwstr>_Toc315175769</vt:lpwstr>
      </vt:variant>
      <vt:variant>
        <vt:i4>1310774</vt:i4>
      </vt:variant>
      <vt:variant>
        <vt:i4>7886</vt:i4>
      </vt:variant>
      <vt:variant>
        <vt:i4>0</vt:i4>
      </vt:variant>
      <vt:variant>
        <vt:i4>5</vt:i4>
      </vt:variant>
      <vt:variant>
        <vt:lpwstr/>
      </vt:variant>
      <vt:variant>
        <vt:lpwstr>_Toc315175768</vt:lpwstr>
      </vt:variant>
      <vt:variant>
        <vt:i4>1310774</vt:i4>
      </vt:variant>
      <vt:variant>
        <vt:i4>7880</vt:i4>
      </vt:variant>
      <vt:variant>
        <vt:i4>0</vt:i4>
      </vt:variant>
      <vt:variant>
        <vt:i4>5</vt:i4>
      </vt:variant>
      <vt:variant>
        <vt:lpwstr/>
      </vt:variant>
      <vt:variant>
        <vt:lpwstr>_Toc315175767</vt:lpwstr>
      </vt:variant>
      <vt:variant>
        <vt:i4>1310774</vt:i4>
      </vt:variant>
      <vt:variant>
        <vt:i4>7874</vt:i4>
      </vt:variant>
      <vt:variant>
        <vt:i4>0</vt:i4>
      </vt:variant>
      <vt:variant>
        <vt:i4>5</vt:i4>
      </vt:variant>
      <vt:variant>
        <vt:lpwstr/>
      </vt:variant>
      <vt:variant>
        <vt:lpwstr>_Toc315175766</vt:lpwstr>
      </vt:variant>
      <vt:variant>
        <vt:i4>1310774</vt:i4>
      </vt:variant>
      <vt:variant>
        <vt:i4>7868</vt:i4>
      </vt:variant>
      <vt:variant>
        <vt:i4>0</vt:i4>
      </vt:variant>
      <vt:variant>
        <vt:i4>5</vt:i4>
      </vt:variant>
      <vt:variant>
        <vt:lpwstr/>
      </vt:variant>
      <vt:variant>
        <vt:lpwstr>_Toc315175765</vt:lpwstr>
      </vt:variant>
      <vt:variant>
        <vt:i4>1310774</vt:i4>
      </vt:variant>
      <vt:variant>
        <vt:i4>7862</vt:i4>
      </vt:variant>
      <vt:variant>
        <vt:i4>0</vt:i4>
      </vt:variant>
      <vt:variant>
        <vt:i4>5</vt:i4>
      </vt:variant>
      <vt:variant>
        <vt:lpwstr/>
      </vt:variant>
      <vt:variant>
        <vt:lpwstr>_Toc315175764</vt:lpwstr>
      </vt:variant>
      <vt:variant>
        <vt:i4>1310774</vt:i4>
      </vt:variant>
      <vt:variant>
        <vt:i4>7856</vt:i4>
      </vt:variant>
      <vt:variant>
        <vt:i4>0</vt:i4>
      </vt:variant>
      <vt:variant>
        <vt:i4>5</vt:i4>
      </vt:variant>
      <vt:variant>
        <vt:lpwstr/>
      </vt:variant>
      <vt:variant>
        <vt:lpwstr>_Toc315175763</vt:lpwstr>
      </vt:variant>
      <vt:variant>
        <vt:i4>1310774</vt:i4>
      </vt:variant>
      <vt:variant>
        <vt:i4>7850</vt:i4>
      </vt:variant>
      <vt:variant>
        <vt:i4>0</vt:i4>
      </vt:variant>
      <vt:variant>
        <vt:i4>5</vt:i4>
      </vt:variant>
      <vt:variant>
        <vt:lpwstr/>
      </vt:variant>
      <vt:variant>
        <vt:lpwstr>_Toc315175762</vt:lpwstr>
      </vt:variant>
      <vt:variant>
        <vt:i4>1310774</vt:i4>
      </vt:variant>
      <vt:variant>
        <vt:i4>7844</vt:i4>
      </vt:variant>
      <vt:variant>
        <vt:i4>0</vt:i4>
      </vt:variant>
      <vt:variant>
        <vt:i4>5</vt:i4>
      </vt:variant>
      <vt:variant>
        <vt:lpwstr/>
      </vt:variant>
      <vt:variant>
        <vt:lpwstr>_Toc315175761</vt:lpwstr>
      </vt:variant>
      <vt:variant>
        <vt:i4>1310774</vt:i4>
      </vt:variant>
      <vt:variant>
        <vt:i4>7838</vt:i4>
      </vt:variant>
      <vt:variant>
        <vt:i4>0</vt:i4>
      </vt:variant>
      <vt:variant>
        <vt:i4>5</vt:i4>
      </vt:variant>
      <vt:variant>
        <vt:lpwstr/>
      </vt:variant>
      <vt:variant>
        <vt:lpwstr>_Toc315175760</vt:lpwstr>
      </vt:variant>
      <vt:variant>
        <vt:i4>1507382</vt:i4>
      </vt:variant>
      <vt:variant>
        <vt:i4>7832</vt:i4>
      </vt:variant>
      <vt:variant>
        <vt:i4>0</vt:i4>
      </vt:variant>
      <vt:variant>
        <vt:i4>5</vt:i4>
      </vt:variant>
      <vt:variant>
        <vt:lpwstr/>
      </vt:variant>
      <vt:variant>
        <vt:lpwstr>_Toc315175759</vt:lpwstr>
      </vt:variant>
      <vt:variant>
        <vt:i4>1507382</vt:i4>
      </vt:variant>
      <vt:variant>
        <vt:i4>7826</vt:i4>
      </vt:variant>
      <vt:variant>
        <vt:i4>0</vt:i4>
      </vt:variant>
      <vt:variant>
        <vt:i4>5</vt:i4>
      </vt:variant>
      <vt:variant>
        <vt:lpwstr/>
      </vt:variant>
      <vt:variant>
        <vt:lpwstr>_Toc315175758</vt:lpwstr>
      </vt:variant>
      <vt:variant>
        <vt:i4>1507382</vt:i4>
      </vt:variant>
      <vt:variant>
        <vt:i4>7820</vt:i4>
      </vt:variant>
      <vt:variant>
        <vt:i4>0</vt:i4>
      </vt:variant>
      <vt:variant>
        <vt:i4>5</vt:i4>
      </vt:variant>
      <vt:variant>
        <vt:lpwstr/>
      </vt:variant>
      <vt:variant>
        <vt:lpwstr>_Toc315175757</vt:lpwstr>
      </vt:variant>
      <vt:variant>
        <vt:i4>1507382</vt:i4>
      </vt:variant>
      <vt:variant>
        <vt:i4>7814</vt:i4>
      </vt:variant>
      <vt:variant>
        <vt:i4>0</vt:i4>
      </vt:variant>
      <vt:variant>
        <vt:i4>5</vt:i4>
      </vt:variant>
      <vt:variant>
        <vt:lpwstr/>
      </vt:variant>
      <vt:variant>
        <vt:lpwstr>_Toc315175756</vt:lpwstr>
      </vt:variant>
      <vt:variant>
        <vt:i4>1507382</vt:i4>
      </vt:variant>
      <vt:variant>
        <vt:i4>7808</vt:i4>
      </vt:variant>
      <vt:variant>
        <vt:i4>0</vt:i4>
      </vt:variant>
      <vt:variant>
        <vt:i4>5</vt:i4>
      </vt:variant>
      <vt:variant>
        <vt:lpwstr/>
      </vt:variant>
      <vt:variant>
        <vt:lpwstr>_Toc315175755</vt:lpwstr>
      </vt:variant>
      <vt:variant>
        <vt:i4>1507382</vt:i4>
      </vt:variant>
      <vt:variant>
        <vt:i4>7802</vt:i4>
      </vt:variant>
      <vt:variant>
        <vt:i4>0</vt:i4>
      </vt:variant>
      <vt:variant>
        <vt:i4>5</vt:i4>
      </vt:variant>
      <vt:variant>
        <vt:lpwstr/>
      </vt:variant>
      <vt:variant>
        <vt:lpwstr>_Toc315175754</vt:lpwstr>
      </vt:variant>
      <vt:variant>
        <vt:i4>1507382</vt:i4>
      </vt:variant>
      <vt:variant>
        <vt:i4>7796</vt:i4>
      </vt:variant>
      <vt:variant>
        <vt:i4>0</vt:i4>
      </vt:variant>
      <vt:variant>
        <vt:i4>5</vt:i4>
      </vt:variant>
      <vt:variant>
        <vt:lpwstr/>
      </vt:variant>
      <vt:variant>
        <vt:lpwstr>_Toc315175753</vt:lpwstr>
      </vt:variant>
      <vt:variant>
        <vt:i4>1507382</vt:i4>
      </vt:variant>
      <vt:variant>
        <vt:i4>7790</vt:i4>
      </vt:variant>
      <vt:variant>
        <vt:i4>0</vt:i4>
      </vt:variant>
      <vt:variant>
        <vt:i4>5</vt:i4>
      </vt:variant>
      <vt:variant>
        <vt:lpwstr/>
      </vt:variant>
      <vt:variant>
        <vt:lpwstr>_Toc315175752</vt:lpwstr>
      </vt:variant>
      <vt:variant>
        <vt:i4>1507382</vt:i4>
      </vt:variant>
      <vt:variant>
        <vt:i4>7784</vt:i4>
      </vt:variant>
      <vt:variant>
        <vt:i4>0</vt:i4>
      </vt:variant>
      <vt:variant>
        <vt:i4>5</vt:i4>
      </vt:variant>
      <vt:variant>
        <vt:lpwstr/>
      </vt:variant>
      <vt:variant>
        <vt:lpwstr>_Toc315175751</vt:lpwstr>
      </vt:variant>
      <vt:variant>
        <vt:i4>1507382</vt:i4>
      </vt:variant>
      <vt:variant>
        <vt:i4>7778</vt:i4>
      </vt:variant>
      <vt:variant>
        <vt:i4>0</vt:i4>
      </vt:variant>
      <vt:variant>
        <vt:i4>5</vt:i4>
      </vt:variant>
      <vt:variant>
        <vt:lpwstr/>
      </vt:variant>
      <vt:variant>
        <vt:lpwstr>_Toc315175750</vt:lpwstr>
      </vt:variant>
      <vt:variant>
        <vt:i4>1441846</vt:i4>
      </vt:variant>
      <vt:variant>
        <vt:i4>7772</vt:i4>
      </vt:variant>
      <vt:variant>
        <vt:i4>0</vt:i4>
      </vt:variant>
      <vt:variant>
        <vt:i4>5</vt:i4>
      </vt:variant>
      <vt:variant>
        <vt:lpwstr/>
      </vt:variant>
      <vt:variant>
        <vt:lpwstr>_Toc315175749</vt:lpwstr>
      </vt:variant>
      <vt:variant>
        <vt:i4>1441846</vt:i4>
      </vt:variant>
      <vt:variant>
        <vt:i4>7766</vt:i4>
      </vt:variant>
      <vt:variant>
        <vt:i4>0</vt:i4>
      </vt:variant>
      <vt:variant>
        <vt:i4>5</vt:i4>
      </vt:variant>
      <vt:variant>
        <vt:lpwstr/>
      </vt:variant>
      <vt:variant>
        <vt:lpwstr>_Toc315175748</vt:lpwstr>
      </vt:variant>
      <vt:variant>
        <vt:i4>1441846</vt:i4>
      </vt:variant>
      <vt:variant>
        <vt:i4>7760</vt:i4>
      </vt:variant>
      <vt:variant>
        <vt:i4>0</vt:i4>
      </vt:variant>
      <vt:variant>
        <vt:i4>5</vt:i4>
      </vt:variant>
      <vt:variant>
        <vt:lpwstr/>
      </vt:variant>
      <vt:variant>
        <vt:lpwstr>_Toc315175747</vt:lpwstr>
      </vt:variant>
      <vt:variant>
        <vt:i4>1441846</vt:i4>
      </vt:variant>
      <vt:variant>
        <vt:i4>7754</vt:i4>
      </vt:variant>
      <vt:variant>
        <vt:i4>0</vt:i4>
      </vt:variant>
      <vt:variant>
        <vt:i4>5</vt:i4>
      </vt:variant>
      <vt:variant>
        <vt:lpwstr/>
      </vt:variant>
      <vt:variant>
        <vt:lpwstr>_Toc315175746</vt:lpwstr>
      </vt:variant>
      <vt:variant>
        <vt:i4>1441846</vt:i4>
      </vt:variant>
      <vt:variant>
        <vt:i4>7748</vt:i4>
      </vt:variant>
      <vt:variant>
        <vt:i4>0</vt:i4>
      </vt:variant>
      <vt:variant>
        <vt:i4>5</vt:i4>
      </vt:variant>
      <vt:variant>
        <vt:lpwstr/>
      </vt:variant>
      <vt:variant>
        <vt:lpwstr>_Toc315175745</vt:lpwstr>
      </vt:variant>
      <vt:variant>
        <vt:i4>1441846</vt:i4>
      </vt:variant>
      <vt:variant>
        <vt:i4>7742</vt:i4>
      </vt:variant>
      <vt:variant>
        <vt:i4>0</vt:i4>
      </vt:variant>
      <vt:variant>
        <vt:i4>5</vt:i4>
      </vt:variant>
      <vt:variant>
        <vt:lpwstr/>
      </vt:variant>
      <vt:variant>
        <vt:lpwstr>_Toc315175744</vt:lpwstr>
      </vt:variant>
      <vt:variant>
        <vt:i4>1441846</vt:i4>
      </vt:variant>
      <vt:variant>
        <vt:i4>7736</vt:i4>
      </vt:variant>
      <vt:variant>
        <vt:i4>0</vt:i4>
      </vt:variant>
      <vt:variant>
        <vt:i4>5</vt:i4>
      </vt:variant>
      <vt:variant>
        <vt:lpwstr/>
      </vt:variant>
      <vt:variant>
        <vt:lpwstr>_Toc315175743</vt:lpwstr>
      </vt:variant>
      <vt:variant>
        <vt:i4>1441846</vt:i4>
      </vt:variant>
      <vt:variant>
        <vt:i4>7730</vt:i4>
      </vt:variant>
      <vt:variant>
        <vt:i4>0</vt:i4>
      </vt:variant>
      <vt:variant>
        <vt:i4>5</vt:i4>
      </vt:variant>
      <vt:variant>
        <vt:lpwstr/>
      </vt:variant>
      <vt:variant>
        <vt:lpwstr>_Toc315175742</vt:lpwstr>
      </vt:variant>
      <vt:variant>
        <vt:i4>1441846</vt:i4>
      </vt:variant>
      <vt:variant>
        <vt:i4>7724</vt:i4>
      </vt:variant>
      <vt:variant>
        <vt:i4>0</vt:i4>
      </vt:variant>
      <vt:variant>
        <vt:i4>5</vt:i4>
      </vt:variant>
      <vt:variant>
        <vt:lpwstr/>
      </vt:variant>
      <vt:variant>
        <vt:lpwstr>_Toc315175741</vt:lpwstr>
      </vt:variant>
      <vt:variant>
        <vt:i4>1441846</vt:i4>
      </vt:variant>
      <vt:variant>
        <vt:i4>7718</vt:i4>
      </vt:variant>
      <vt:variant>
        <vt:i4>0</vt:i4>
      </vt:variant>
      <vt:variant>
        <vt:i4>5</vt:i4>
      </vt:variant>
      <vt:variant>
        <vt:lpwstr/>
      </vt:variant>
      <vt:variant>
        <vt:lpwstr>_Toc315175740</vt:lpwstr>
      </vt:variant>
      <vt:variant>
        <vt:i4>1114166</vt:i4>
      </vt:variant>
      <vt:variant>
        <vt:i4>7712</vt:i4>
      </vt:variant>
      <vt:variant>
        <vt:i4>0</vt:i4>
      </vt:variant>
      <vt:variant>
        <vt:i4>5</vt:i4>
      </vt:variant>
      <vt:variant>
        <vt:lpwstr/>
      </vt:variant>
      <vt:variant>
        <vt:lpwstr>_Toc315175739</vt:lpwstr>
      </vt:variant>
      <vt:variant>
        <vt:i4>1114166</vt:i4>
      </vt:variant>
      <vt:variant>
        <vt:i4>7706</vt:i4>
      </vt:variant>
      <vt:variant>
        <vt:i4>0</vt:i4>
      </vt:variant>
      <vt:variant>
        <vt:i4>5</vt:i4>
      </vt:variant>
      <vt:variant>
        <vt:lpwstr/>
      </vt:variant>
      <vt:variant>
        <vt:lpwstr>_Toc315175738</vt:lpwstr>
      </vt:variant>
      <vt:variant>
        <vt:i4>1114166</vt:i4>
      </vt:variant>
      <vt:variant>
        <vt:i4>7700</vt:i4>
      </vt:variant>
      <vt:variant>
        <vt:i4>0</vt:i4>
      </vt:variant>
      <vt:variant>
        <vt:i4>5</vt:i4>
      </vt:variant>
      <vt:variant>
        <vt:lpwstr/>
      </vt:variant>
      <vt:variant>
        <vt:lpwstr>_Toc315175737</vt:lpwstr>
      </vt:variant>
      <vt:variant>
        <vt:i4>1114166</vt:i4>
      </vt:variant>
      <vt:variant>
        <vt:i4>7694</vt:i4>
      </vt:variant>
      <vt:variant>
        <vt:i4>0</vt:i4>
      </vt:variant>
      <vt:variant>
        <vt:i4>5</vt:i4>
      </vt:variant>
      <vt:variant>
        <vt:lpwstr/>
      </vt:variant>
      <vt:variant>
        <vt:lpwstr>_Toc315175736</vt:lpwstr>
      </vt:variant>
      <vt:variant>
        <vt:i4>1114166</vt:i4>
      </vt:variant>
      <vt:variant>
        <vt:i4>7688</vt:i4>
      </vt:variant>
      <vt:variant>
        <vt:i4>0</vt:i4>
      </vt:variant>
      <vt:variant>
        <vt:i4>5</vt:i4>
      </vt:variant>
      <vt:variant>
        <vt:lpwstr/>
      </vt:variant>
      <vt:variant>
        <vt:lpwstr>_Toc315175735</vt:lpwstr>
      </vt:variant>
      <vt:variant>
        <vt:i4>1114166</vt:i4>
      </vt:variant>
      <vt:variant>
        <vt:i4>7682</vt:i4>
      </vt:variant>
      <vt:variant>
        <vt:i4>0</vt:i4>
      </vt:variant>
      <vt:variant>
        <vt:i4>5</vt:i4>
      </vt:variant>
      <vt:variant>
        <vt:lpwstr/>
      </vt:variant>
      <vt:variant>
        <vt:lpwstr>_Toc315175734</vt:lpwstr>
      </vt:variant>
      <vt:variant>
        <vt:i4>1114166</vt:i4>
      </vt:variant>
      <vt:variant>
        <vt:i4>7676</vt:i4>
      </vt:variant>
      <vt:variant>
        <vt:i4>0</vt:i4>
      </vt:variant>
      <vt:variant>
        <vt:i4>5</vt:i4>
      </vt:variant>
      <vt:variant>
        <vt:lpwstr/>
      </vt:variant>
      <vt:variant>
        <vt:lpwstr>_Toc315175733</vt:lpwstr>
      </vt:variant>
      <vt:variant>
        <vt:i4>1114166</vt:i4>
      </vt:variant>
      <vt:variant>
        <vt:i4>7670</vt:i4>
      </vt:variant>
      <vt:variant>
        <vt:i4>0</vt:i4>
      </vt:variant>
      <vt:variant>
        <vt:i4>5</vt:i4>
      </vt:variant>
      <vt:variant>
        <vt:lpwstr/>
      </vt:variant>
      <vt:variant>
        <vt:lpwstr>_Toc315175732</vt:lpwstr>
      </vt:variant>
      <vt:variant>
        <vt:i4>1114166</vt:i4>
      </vt:variant>
      <vt:variant>
        <vt:i4>7664</vt:i4>
      </vt:variant>
      <vt:variant>
        <vt:i4>0</vt:i4>
      </vt:variant>
      <vt:variant>
        <vt:i4>5</vt:i4>
      </vt:variant>
      <vt:variant>
        <vt:lpwstr/>
      </vt:variant>
      <vt:variant>
        <vt:lpwstr>_Toc315175731</vt:lpwstr>
      </vt:variant>
      <vt:variant>
        <vt:i4>1114166</vt:i4>
      </vt:variant>
      <vt:variant>
        <vt:i4>7658</vt:i4>
      </vt:variant>
      <vt:variant>
        <vt:i4>0</vt:i4>
      </vt:variant>
      <vt:variant>
        <vt:i4>5</vt:i4>
      </vt:variant>
      <vt:variant>
        <vt:lpwstr/>
      </vt:variant>
      <vt:variant>
        <vt:lpwstr>_Toc315175730</vt:lpwstr>
      </vt:variant>
      <vt:variant>
        <vt:i4>1048630</vt:i4>
      </vt:variant>
      <vt:variant>
        <vt:i4>7652</vt:i4>
      </vt:variant>
      <vt:variant>
        <vt:i4>0</vt:i4>
      </vt:variant>
      <vt:variant>
        <vt:i4>5</vt:i4>
      </vt:variant>
      <vt:variant>
        <vt:lpwstr/>
      </vt:variant>
      <vt:variant>
        <vt:lpwstr>_Toc315175729</vt:lpwstr>
      </vt:variant>
      <vt:variant>
        <vt:i4>1048630</vt:i4>
      </vt:variant>
      <vt:variant>
        <vt:i4>7646</vt:i4>
      </vt:variant>
      <vt:variant>
        <vt:i4>0</vt:i4>
      </vt:variant>
      <vt:variant>
        <vt:i4>5</vt:i4>
      </vt:variant>
      <vt:variant>
        <vt:lpwstr/>
      </vt:variant>
      <vt:variant>
        <vt:lpwstr>_Toc315175728</vt:lpwstr>
      </vt:variant>
      <vt:variant>
        <vt:i4>1048630</vt:i4>
      </vt:variant>
      <vt:variant>
        <vt:i4>7640</vt:i4>
      </vt:variant>
      <vt:variant>
        <vt:i4>0</vt:i4>
      </vt:variant>
      <vt:variant>
        <vt:i4>5</vt:i4>
      </vt:variant>
      <vt:variant>
        <vt:lpwstr/>
      </vt:variant>
      <vt:variant>
        <vt:lpwstr>_Toc315175727</vt:lpwstr>
      </vt:variant>
      <vt:variant>
        <vt:i4>1048630</vt:i4>
      </vt:variant>
      <vt:variant>
        <vt:i4>7634</vt:i4>
      </vt:variant>
      <vt:variant>
        <vt:i4>0</vt:i4>
      </vt:variant>
      <vt:variant>
        <vt:i4>5</vt:i4>
      </vt:variant>
      <vt:variant>
        <vt:lpwstr/>
      </vt:variant>
      <vt:variant>
        <vt:lpwstr>_Toc315175726</vt:lpwstr>
      </vt:variant>
      <vt:variant>
        <vt:i4>1048630</vt:i4>
      </vt:variant>
      <vt:variant>
        <vt:i4>7628</vt:i4>
      </vt:variant>
      <vt:variant>
        <vt:i4>0</vt:i4>
      </vt:variant>
      <vt:variant>
        <vt:i4>5</vt:i4>
      </vt:variant>
      <vt:variant>
        <vt:lpwstr/>
      </vt:variant>
      <vt:variant>
        <vt:lpwstr>_Toc315175725</vt:lpwstr>
      </vt:variant>
      <vt:variant>
        <vt:i4>1048630</vt:i4>
      </vt:variant>
      <vt:variant>
        <vt:i4>7622</vt:i4>
      </vt:variant>
      <vt:variant>
        <vt:i4>0</vt:i4>
      </vt:variant>
      <vt:variant>
        <vt:i4>5</vt:i4>
      </vt:variant>
      <vt:variant>
        <vt:lpwstr/>
      </vt:variant>
      <vt:variant>
        <vt:lpwstr>_Toc315175724</vt:lpwstr>
      </vt:variant>
      <vt:variant>
        <vt:i4>1048630</vt:i4>
      </vt:variant>
      <vt:variant>
        <vt:i4>7616</vt:i4>
      </vt:variant>
      <vt:variant>
        <vt:i4>0</vt:i4>
      </vt:variant>
      <vt:variant>
        <vt:i4>5</vt:i4>
      </vt:variant>
      <vt:variant>
        <vt:lpwstr/>
      </vt:variant>
      <vt:variant>
        <vt:lpwstr>_Toc315175723</vt:lpwstr>
      </vt:variant>
      <vt:variant>
        <vt:i4>1048630</vt:i4>
      </vt:variant>
      <vt:variant>
        <vt:i4>7610</vt:i4>
      </vt:variant>
      <vt:variant>
        <vt:i4>0</vt:i4>
      </vt:variant>
      <vt:variant>
        <vt:i4>5</vt:i4>
      </vt:variant>
      <vt:variant>
        <vt:lpwstr/>
      </vt:variant>
      <vt:variant>
        <vt:lpwstr>_Toc315175722</vt:lpwstr>
      </vt:variant>
      <vt:variant>
        <vt:i4>1048630</vt:i4>
      </vt:variant>
      <vt:variant>
        <vt:i4>7604</vt:i4>
      </vt:variant>
      <vt:variant>
        <vt:i4>0</vt:i4>
      </vt:variant>
      <vt:variant>
        <vt:i4>5</vt:i4>
      </vt:variant>
      <vt:variant>
        <vt:lpwstr/>
      </vt:variant>
      <vt:variant>
        <vt:lpwstr>_Toc315175721</vt:lpwstr>
      </vt:variant>
      <vt:variant>
        <vt:i4>1048630</vt:i4>
      </vt:variant>
      <vt:variant>
        <vt:i4>7598</vt:i4>
      </vt:variant>
      <vt:variant>
        <vt:i4>0</vt:i4>
      </vt:variant>
      <vt:variant>
        <vt:i4>5</vt:i4>
      </vt:variant>
      <vt:variant>
        <vt:lpwstr/>
      </vt:variant>
      <vt:variant>
        <vt:lpwstr>_Toc315175720</vt:lpwstr>
      </vt:variant>
      <vt:variant>
        <vt:i4>1245238</vt:i4>
      </vt:variant>
      <vt:variant>
        <vt:i4>7592</vt:i4>
      </vt:variant>
      <vt:variant>
        <vt:i4>0</vt:i4>
      </vt:variant>
      <vt:variant>
        <vt:i4>5</vt:i4>
      </vt:variant>
      <vt:variant>
        <vt:lpwstr/>
      </vt:variant>
      <vt:variant>
        <vt:lpwstr>_Toc315175719</vt:lpwstr>
      </vt:variant>
      <vt:variant>
        <vt:i4>1245238</vt:i4>
      </vt:variant>
      <vt:variant>
        <vt:i4>7586</vt:i4>
      </vt:variant>
      <vt:variant>
        <vt:i4>0</vt:i4>
      </vt:variant>
      <vt:variant>
        <vt:i4>5</vt:i4>
      </vt:variant>
      <vt:variant>
        <vt:lpwstr/>
      </vt:variant>
      <vt:variant>
        <vt:lpwstr>_Toc315175718</vt:lpwstr>
      </vt:variant>
      <vt:variant>
        <vt:i4>1245238</vt:i4>
      </vt:variant>
      <vt:variant>
        <vt:i4>7580</vt:i4>
      </vt:variant>
      <vt:variant>
        <vt:i4>0</vt:i4>
      </vt:variant>
      <vt:variant>
        <vt:i4>5</vt:i4>
      </vt:variant>
      <vt:variant>
        <vt:lpwstr/>
      </vt:variant>
      <vt:variant>
        <vt:lpwstr>_Toc315175717</vt:lpwstr>
      </vt:variant>
      <vt:variant>
        <vt:i4>1245238</vt:i4>
      </vt:variant>
      <vt:variant>
        <vt:i4>7574</vt:i4>
      </vt:variant>
      <vt:variant>
        <vt:i4>0</vt:i4>
      </vt:variant>
      <vt:variant>
        <vt:i4>5</vt:i4>
      </vt:variant>
      <vt:variant>
        <vt:lpwstr/>
      </vt:variant>
      <vt:variant>
        <vt:lpwstr>_Toc315175716</vt:lpwstr>
      </vt:variant>
      <vt:variant>
        <vt:i4>1245238</vt:i4>
      </vt:variant>
      <vt:variant>
        <vt:i4>7568</vt:i4>
      </vt:variant>
      <vt:variant>
        <vt:i4>0</vt:i4>
      </vt:variant>
      <vt:variant>
        <vt:i4>5</vt:i4>
      </vt:variant>
      <vt:variant>
        <vt:lpwstr/>
      </vt:variant>
      <vt:variant>
        <vt:lpwstr>_Toc315175715</vt:lpwstr>
      </vt:variant>
      <vt:variant>
        <vt:i4>1245238</vt:i4>
      </vt:variant>
      <vt:variant>
        <vt:i4>7562</vt:i4>
      </vt:variant>
      <vt:variant>
        <vt:i4>0</vt:i4>
      </vt:variant>
      <vt:variant>
        <vt:i4>5</vt:i4>
      </vt:variant>
      <vt:variant>
        <vt:lpwstr/>
      </vt:variant>
      <vt:variant>
        <vt:lpwstr>_Toc315175714</vt:lpwstr>
      </vt:variant>
      <vt:variant>
        <vt:i4>1245238</vt:i4>
      </vt:variant>
      <vt:variant>
        <vt:i4>7556</vt:i4>
      </vt:variant>
      <vt:variant>
        <vt:i4>0</vt:i4>
      </vt:variant>
      <vt:variant>
        <vt:i4>5</vt:i4>
      </vt:variant>
      <vt:variant>
        <vt:lpwstr/>
      </vt:variant>
      <vt:variant>
        <vt:lpwstr>_Toc315175713</vt:lpwstr>
      </vt:variant>
      <vt:variant>
        <vt:i4>1245238</vt:i4>
      </vt:variant>
      <vt:variant>
        <vt:i4>7550</vt:i4>
      </vt:variant>
      <vt:variant>
        <vt:i4>0</vt:i4>
      </vt:variant>
      <vt:variant>
        <vt:i4>5</vt:i4>
      </vt:variant>
      <vt:variant>
        <vt:lpwstr/>
      </vt:variant>
      <vt:variant>
        <vt:lpwstr>_Toc315175712</vt:lpwstr>
      </vt:variant>
      <vt:variant>
        <vt:i4>1245238</vt:i4>
      </vt:variant>
      <vt:variant>
        <vt:i4>7544</vt:i4>
      </vt:variant>
      <vt:variant>
        <vt:i4>0</vt:i4>
      </vt:variant>
      <vt:variant>
        <vt:i4>5</vt:i4>
      </vt:variant>
      <vt:variant>
        <vt:lpwstr/>
      </vt:variant>
      <vt:variant>
        <vt:lpwstr>_Toc315175711</vt:lpwstr>
      </vt:variant>
      <vt:variant>
        <vt:i4>1245238</vt:i4>
      </vt:variant>
      <vt:variant>
        <vt:i4>7538</vt:i4>
      </vt:variant>
      <vt:variant>
        <vt:i4>0</vt:i4>
      </vt:variant>
      <vt:variant>
        <vt:i4>5</vt:i4>
      </vt:variant>
      <vt:variant>
        <vt:lpwstr/>
      </vt:variant>
      <vt:variant>
        <vt:lpwstr>_Toc315175710</vt:lpwstr>
      </vt:variant>
      <vt:variant>
        <vt:i4>1179702</vt:i4>
      </vt:variant>
      <vt:variant>
        <vt:i4>7532</vt:i4>
      </vt:variant>
      <vt:variant>
        <vt:i4>0</vt:i4>
      </vt:variant>
      <vt:variant>
        <vt:i4>5</vt:i4>
      </vt:variant>
      <vt:variant>
        <vt:lpwstr/>
      </vt:variant>
      <vt:variant>
        <vt:lpwstr>_Toc315175709</vt:lpwstr>
      </vt:variant>
      <vt:variant>
        <vt:i4>1179702</vt:i4>
      </vt:variant>
      <vt:variant>
        <vt:i4>7526</vt:i4>
      </vt:variant>
      <vt:variant>
        <vt:i4>0</vt:i4>
      </vt:variant>
      <vt:variant>
        <vt:i4>5</vt:i4>
      </vt:variant>
      <vt:variant>
        <vt:lpwstr/>
      </vt:variant>
      <vt:variant>
        <vt:lpwstr>_Toc315175708</vt:lpwstr>
      </vt:variant>
      <vt:variant>
        <vt:i4>1179702</vt:i4>
      </vt:variant>
      <vt:variant>
        <vt:i4>7520</vt:i4>
      </vt:variant>
      <vt:variant>
        <vt:i4>0</vt:i4>
      </vt:variant>
      <vt:variant>
        <vt:i4>5</vt:i4>
      </vt:variant>
      <vt:variant>
        <vt:lpwstr/>
      </vt:variant>
      <vt:variant>
        <vt:lpwstr>_Toc315175707</vt:lpwstr>
      </vt:variant>
      <vt:variant>
        <vt:i4>1179702</vt:i4>
      </vt:variant>
      <vt:variant>
        <vt:i4>7514</vt:i4>
      </vt:variant>
      <vt:variant>
        <vt:i4>0</vt:i4>
      </vt:variant>
      <vt:variant>
        <vt:i4>5</vt:i4>
      </vt:variant>
      <vt:variant>
        <vt:lpwstr/>
      </vt:variant>
      <vt:variant>
        <vt:lpwstr>_Toc315175706</vt:lpwstr>
      </vt:variant>
      <vt:variant>
        <vt:i4>1179702</vt:i4>
      </vt:variant>
      <vt:variant>
        <vt:i4>7508</vt:i4>
      </vt:variant>
      <vt:variant>
        <vt:i4>0</vt:i4>
      </vt:variant>
      <vt:variant>
        <vt:i4>5</vt:i4>
      </vt:variant>
      <vt:variant>
        <vt:lpwstr/>
      </vt:variant>
      <vt:variant>
        <vt:lpwstr>_Toc315175705</vt:lpwstr>
      </vt:variant>
      <vt:variant>
        <vt:i4>1179702</vt:i4>
      </vt:variant>
      <vt:variant>
        <vt:i4>7502</vt:i4>
      </vt:variant>
      <vt:variant>
        <vt:i4>0</vt:i4>
      </vt:variant>
      <vt:variant>
        <vt:i4>5</vt:i4>
      </vt:variant>
      <vt:variant>
        <vt:lpwstr/>
      </vt:variant>
      <vt:variant>
        <vt:lpwstr>_Toc315175704</vt:lpwstr>
      </vt:variant>
      <vt:variant>
        <vt:i4>1179702</vt:i4>
      </vt:variant>
      <vt:variant>
        <vt:i4>7496</vt:i4>
      </vt:variant>
      <vt:variant>
        <vt:i4>0</vt:i4>
      </vt:variant>
      <vt:variant>
        <vt:i4>5</vt:i4>
      </vt:variant>
      <vt:variant>
        <vt:lpwstr/>
      </vt:variant>
      <vt:variant>
        <vt:lpwstr>_Toc315175703</vt:lpwstr>
      </vt:variant>
      <vt:variant>
        <vt:i4>1179702</vt:i4>
      </vt:variant>
      <vt:variant>
        <vt:i4>7490</vt:i4>
      </vt:variant>
      <vt:variant>
        <vt:i4>0</vt:i4>
      </vt:variant>
      <vt:variant>
        <vt:i4>5</vt:i4>
      </vt:variant>
      <vt:variant>
        <vt:lpwstr/>
      </vt:variant>
      <vt:variant>
        <vt:lpwstr>_Toc315175702</vt:lpwstr>
      </vt:variant>
      <vt:variant>
        <vt:i4>1179702</vt:i4>
      </vt:variant>
      <vt:variant>
        <vt:i4>7484</vt:i4>
      </vt:variant>
      <vt:variant>
        <vt:i4>0</vt:i4>
      </vt:variant>
      <vt:variant>
        <vt:i4>5</vt:i4>
      </vt:variant>
      <vt:variant>
        <vt:lpwstr/>
      </vt:variant>
      <vt:variant>
        <vt:lpwstr>_Toc315175701</vt:lpwstr>
      </vt:variant>
      <vt:variant>
        <vt:i4>1179702</vt:i4>
      </vt:variant>
      <vt:variant>
        <vt:i4>7478</vt:i4>
      </vt:variant>
      <vt:variant>
        <vt:i4>0</vt:i4>
      </vt:variant>
      <vt:variant>
        <vt:i4>5</vt:i4>
      </vt:variant>
      <vt:variant>
        <vt:lpwstr/>
      </vt:variant>
      <vt:variant>
        <vt:lpwstr>_Toc315175700</vt:lpwstr>
      </vt:variant>
      <vt:variant>
        <vt:i4>1769527</vt:i4>
      </vt:variant>
      <vt:variant>
        <vt:i4>7472</vt:i4>
      </vt:variant>
      <vt:variant>
        <vt:i4>0</vt:i4>
      </vt:variant>
      <vt:variant>
        <vt:i4>5</vt:i4>
      </vt:variant>
      <vt:variant>
        <vt:lpwstr/>
      </vt:variant>
      <vt:variant>
        <vt:lpwstr>_Toc315175699</vt:lpwstr>
      </vt:variant>
      <vt:variant>
        <vt:i4>1769527</vt:i4>
      </vt:variant>
      <vt:variant>
        <vt:i4>7466</vt:i4>
      </vt:variant>
      <vt:variant>
        <vt:i4>0</vt:i4>
      </vt:variant>
      <vt:variant>
        <vt:i4>5</vt:i4>
      </vt:variant>
      <vt:variant>
        <vt:lpwstr/>
      </vt:variant>
      <vt:variant>
        <vt:lpwstr>_Toc315175698</vt:lpwstr>
      </vt:variant>
      <vt:variant>
        <vt:i4>1769527</vt:i4>
      </vt:variant>
      <vt:variant>
        <vt:i4>7460</vt:i4>
      </vt:variant>
      <vt:variant>
        <vt:i4>0</vt:i4>
      </vt:variant>
      <vt:variant>
        <vt:i4>5</vt:i4>
      </vt:variant>
      <vt:variant>
        <vt:lpwstr/>
      </vt:variant>
      <vt:variant>
        <vt:lpwstr>_Toc315175697</vt:lpwstr>
      </vt:variant>
      <vt:variant>
        <vt:i4>1769527</vt:i4>
      </vt:variant>
      <vt:variant>
        <vt:i4>7454</vt:i4>
      </vt:variant>
      <vt:variant>
        <vt:i4>0</vt:i4>
      </vt:variant>
      <vt:variant>
        <vt:i4>5</vt:i4>
      </vt:variant>
      <vt:variant>
        <vt:lpwstr/>
      </vt:variant>
      <vt:variant>
        <vt:lpwstr>_Toc315175696</vt:lpwstr>
      </vt:variant>
      <vt:variant>
        <vt:i4>1769527</vt:i4>
      </vt:variant>
      <vt:variant>
        <vt:i4>7448</vt:i4>
      </vt:variant>
      <vt:variant>
        <vt:i4>0</vt:i4>
      </vt:variant>
      <vt:variant>
        <vt:i4>5</vt:i4>
      </vt:variant>
      <vt:variant>
        <vt:lpwstr/>
      </vt:variant>
      <vt:variant>
        <vt:lpwstr>_Toc315175695</vt:lpwstr>
      </vt:variant>
      <vt:variant>
        <vt:i4>1769527</vt:i4>
      </vt:variant>
      <vt:variant>
        <vt:i4>7442</vt:i4>
      </vt:variant>
      <vt:variant>
        <vt:i4>0</vt:i4>
      </vt:variant>
      <vt:variant>
        <vt:i4>5</vt:i4>
      </vt:variant>
      <vt:variant>
        <vt:lpwstr/>
      </vt:variant>
      <vt:variant>
        <vt:lpwstr>_Toc315175694</vt:lpwstr>
      </vt:variant>
      <vt:variant>
        <vt:i4>1769527</vt:i4>
      </vt:variant>
      <vt:variant>
        <vt:i4>7436</vt:i4>
      </vt:variant>
      <vt:variant>
        <vt:i4>0</vt:i4>
      </vt:variant>
      <vt:variant>
        <vt:i4>5</vt:i4>
      </vt:variant>
      <vt:variant>
        <vt:lpwstr/>
      </vt:variant>
      <vt:variant>
        <vt:lpwstr>_Toc315175693</vt:lpwstr>
      </vt:variant>
      <vt:variant>
        <vt:i4>1769527</vt:i4>
      </vt:variant>
      <vt:variant>
        <vt:i4>7430</vt:i4>
      </vt:variant>
      <vt:variant>
        <vt:i4>0</vt:i4>
      </vt:variant>
      <vt:variant>
        <vt:i4>5</vt:i4>
      </vt:variant>
      <vt:variant>
        <vt:lpwstr/>
      </vt:variant>
      <vt:variant>
        <vt:lpwstr>_Toc315175692</vt:lpwstr>
      </vt:variant>
      <vt:variant>
        <vt:i4>1769527</vt:i4>
      </vt:variant>
      <vt:variant>
        <vt:i4>7424</vt:i4>
      </vt:variant>
      <vt:variant>
        <vt:i4>0</vt:i4>
      </vt:variant>
      <vt:variant>
        <vt:i4>5</vt:i4>
      </vt:variant>
      <vt:variant>
        <vt:lpwstr/>
      </vt:variant>
      <vt:variant>
        <vt:lpwstr>_Toc315175691</vt:lpwstr>
      </vt:variant>
      <vt:variant>
        <vt:i4>1769527</vt:i4>
      </vt:variant>
      <vt:variant>
        <vt:i4>7418</vt:i4>
      </vt:variant>
      <vt:variant>
        <vt:i4>0</vt:i4>
      </vt:variant>
      <vt:variant>
        <vt:i4>5</vt:i4>
      </vt:variant>
      <vt:variant>
        <vt:lpwstr/>
      </vt:variant>
      <vt:variant>
        <vt:lpwstr>_Toc315175690</vt:lpwstr>
      </vt:variant>
      <vt:variant>
        <vt:i4>1703991</vt:i4>
      </vt:variant>
      <vt:variant>
        <vt:i4>7412</vt:i4>
      </vt:variant>
      <vt:variant>
        <vt:i4>0</vt:i4>
      </vt:variant>
      <vt:variant>
        <vt:i4>5</vt:i4>
      </vt:variant>
      <vt:variant>
        <vt:lpwstr/>
      </vt:variant>
      <vt:variant>
        <vt:lpwstr>_Toc315175689</vt:lpwstr>
      </vt:variant>
      <vt:variant>
        <vt:i4>1703991</vt:i4>
      </vt:variant>
      <vt:variant>
        <vt:i4>7406</vt:i4>
      </vt:variant>
      <vt:variant>
        <vt:i4>0</vt:i4>
      </vt:variant>
      <vt:variant>
        <vt:i4>5</vt:i4>
      </vt:variant>
      <vt:variant>
        <vt:lpwstr/>
      </vt:variant>
      <vt:variant>
        <vt:lpwstr>_Toc315175688</vt:lpwstr>
      </vt:variant>
      <vt:variant>
        <vt:i4>1703991</vt:i4>
      </vt:variant>
      <vt:variant>
        <vt:i4>7400</vt:i4>
      </vt:variant>
      <vt:variant>
        <vt:i4>0</vt:i4>
      </vt:variant>
      <vt:variant>
        <vt:i4>5</vt:i4>
      </vt:variant>
      <vt:variant>
        <vt:lpwstr/>
      </vt:variant>
      <vt:variant>
        <vt:lpwstr>_Toc315175687</vt:lpwstr>
      </vt:variant>
      <vt:variant>
        <vt:i4>1703991</vt:i4>
      </vt:variant>
      <vt:variant>
        <vt:i4>7394</vt:i4>
      </vt:variant>
      <vt:variant>
        <vt:i4>0</vt:i4>
      </vt:variant>
      <vt:variant>
        <vt:i4>5</vt:i4>
      </vt:variant>
      <vt:variant>
        <vt:lpwstr/>
      </vt:variant>
      <vt:variant>
        <vt:lpwstr>_Toc315175686</vt:lpwstr>
      </vt:variant>
      <vt:variant>
        <vt:i4>1703991</vt:i4>
      </vt:variant>
      <vt:variant>
        <vt:i4>7388</vt:i4>
      </vt:variant>
      <vt:variant>
        <vt:i4>0</vt:i4>
      </vt:variant>
      <vt:variant>
        <vt:i4>5</vt:i4>
      </vt:variant>
      <vt:variant>
        <vt:lpwstr/>
      </vt:variant>
      <vt:variant>
        <vt:lpwstr>_Toc315175685</vt:lpwstr>
      </vt:variant>
      <vt:variant>
        <vt:i4>1703991</vt:i4>
      </vt:variant>
      <vt:variant>
        <vt:i4>7382</vt:i4>
      </vt:variant>
      <vt:variant>
        <vt:i4>0</vt:i4>
      </vt:variant>
      <vt:variant>
        <vt:i4>5</vt:i4>
      </vt:variant>
      <vt:variant>
        <vt:lpwstr/>
      </vt:variant>
      <vt:variant>
        <vt:lpwstr>_Toc315175684</vt:lpwstr>
      </vt:variant>
      <vt:variant>
        <vt:i4>1703991</vt:i4>
      </vt:variant>
      <vt:variant>
        <vt:i4>7376</vt:i4>
      </vt:variant>
      <vt:variant>
        <vt:i4>0</vt:i4>
      </vt:variant>
      <vt:variant>
        <vt:i4>5</vt:i4>
      </vt:variant>
      <vt:variant>
        <vt:lpwstr/>
      </vt:variant>
      <vt:variant>
        <vt:lpwstr>_Toc315175683</vt:lpwstr>
      </vt:variant>
      <vt:variant>
        <vt:i4>1703991</vt:i4>
      </vt:variant>
      <vt:variant>
        <vt:i4>7370</vt:i4>
      </vt:variant>
      <vt:variant>
        <vt:i4>0</vt:i4>
      </vt:variant>
      <vt:variant>
        <vt:i4>5</vt:i4>
      </vt:variant>
      <vt:variant>
        <vt:lpwstr/>
      </vt:variant>
      <vt:variant>
        <vt:lpwstr>_Toc315175682</vt:lpwstr>
      </vt:variant>
      <vt:variant>
        <vt:i4>1703991</vt:i4>
      </vt:variant>
      <vt:variant>
        <vt:i4>7364</vt:i4>
      </vt:variant>
      <vt:variant>
        <vt:i4>0</vt:i4>
      </vt:variant>
      <vt:variant>
        <vt:i4>5</vt:i4>
      </vt:variant>
      <vt:variant>
        <vt:lpwstr/>
      </vt:variant>
      <vt:variant>
        <vt:lpwstr>_Toc315175681</vt:lpwstr>
      </vt:variant>
      <vt:variant>
        <vt:i4>1703991</vt:i4>
      </vt:variant>
      <vt:variant>
        <vt:i4>7358</vt:i4>
      </vt:variant>
      <vt:variant>
        <vt:i4>0</vt:i4>
      </vt:variant>
      <vt:variant>
        <vt:i4>5</vt:i4>
      </vt:variant>
      <vt:variant>
        <vt:lpwstr/>
      </vt:variant>
      <vt:variant>
        <vt:lpwstr>_Toc315175680</vt:lpwstr>
      </vt:variant>
      <vt:variant>
        <vt:i4>1376311</vt:i4>
      </vt:variant>
      <vt:variant>
        <vt:i4>7352</vt:i4>
      </vt:variant>
      <vt:variant>
        <vt:i4>0</vt:i4>
      </vt:variant>
      <vt:variant>
        <vt:i4>5</vt:i4>
      </vt:variant>
      <vt:variant>
        <vt:lpwstr/>
      </vt:variant>
      <vt:variant>
        <vt:lpwstr>_Toc315175679</vt:lpwstr>
      </vt:variant>
      <vt:variant>
        <vt:i4>1376311</vt:i4>
      </vt:variant>
      <vt:variant>
        <vt:i4>7346</vt:i4>
      </vt:variant>
      <vt:variant>
        <vt:i4>0</vt:i4>
      </vt:variant>
      <vt:variant>
        <vt:i4>5</vt:i4>
      </vt:variant>
      <vt:variant>
        <vt:lpwstr/>
      </vt:variant>
      <vt:variant>
        <vt:lpwstr>_Toc315175678</vt:lpwstr>
      </vt:variant>
      <vt:variant>
        <vt:i4>1376311</vt:i4>
      </vt:variant>
      <vt:variant>
        <vt:i4>7340</vt:i4>
      </vt:variant>
      <vt:variant>
        <vt:i4>0</vt:i4>
      </vt:variant>
      <vt:variant>
        <vt:i4>5</vt:i4>
      </vt:variant>
      <vt:variant>
        <vt:lpwstr/>
      </vt:variant>
      <vt:variant>
        <vt:lpwstr>_Toc315175677</vt:lpwstr>
      </vt:variant>
      <vt:variant>
        <vt:i4>1376311</vt:i4>
      </vt:variant>
      <vt:variant>
        <vt:i4>7334</vt:i4>
      </vt:variant>
      <vt:variant>
        <vt:i4>0</vt:i4>
      </vt:variant>
      <vt:variant>
        <vt:i4>5</vt:i4>
      </vt:variant>
      <vt:variant>
        <vt:lpwstr/>
      </vt:variant>
      <vt:variant>
        <vt:lpwstr>_Toc315175676</vt:lpwstr>
      </vt:variant>
      <vt:variant>
        <vt:i4>1376311</vt:i4>
      </vt:variant>
      <vt:variant>
        <vt:i4>7328</vt:i4>
      </vt:variant>
      <vt:variant>
        <vt:i4>0</vt:i4>
      </vt:variant>
      <vt:variant>
        <vt:i4>5</vt:i4>
      </vt:variant>
      <vt:variant>
        <vt:lpwstr/>
      </vt:variant>
      <vt:variant>
        <vt:lpwstr>_Toc315175675</vt:lpwstr>
      </vt:variant>
      <vt:variant>
        <vt:i4>1376311</vt:i4>
      </vt:variant>
      <vt:variant>
        <vt:i4>7322</vt:i4>
      </vt:variant>
      <vt:variant>
        <vt:i4>0</vt:i4>
      </vt:variant>
      <vt:variant>
        <vt:i4>5</vt:i4>
      </vt:variant>
      <vt:variant>
        <vt:lpwstr/>
      </vt:variant>
      <vt:variant>
        <vt:lpwstr>_Toc315175674</vt:lpwstr>
      </vt:variant>
      <vt:variant>
        <vt:i4>1376311</vt:i4>
      </vt:variant>
      <vt:variant>
        <vt:i4>7316</vt:i4>
      </vt:variant>
      <vt:variant>
        <vt:i4>0</vt:i4>
      </vt:variant>
      <vt:variant>
        <vt:i4>5</vt:i4>
      </vt:variant>
      <vt:variant>
        <vt:lpwstr/>
      </vt:variant>
      <vt:variant>
        <vt:lpwstr>_Toc315175673</vt:lpwstr>
      </vt:variant>
      <vt:variant>
        <vt:i4>1376311</vt:i4>
      </vt:variant>
      <vt:variant>
        <vt:i4>7310</vt:i4>
      </vt:variant>
      <vt:variant>
        <vt:i4>0</vt:i4>
      </vt:variant>
      <vt:variant>
        <vt:i4>5</vt:i4>
      </vt:variant>
      <vt:variant>
        <vt:lpwstr/>
      </vt:variant>
      <vt:variant>
        <vt:lpwstr>_Toc315175672</vt:lpwstr>
      </vt:variant>
      <vt:variant>
        <vt:i4>1376311</vt:i4>
      </vt:variant>
      <vt:variant>
        <vt:i4>7304</vt:i4>
      </vt:variant>
      <vt:variant>
        <vt:i4>0</vt:i4>
      </vt:variant>
      <vt:variant>
        <vt:i4>5</vt:i4>
      </vt:variant>
      <vt:variant>
        <vt:lpwstr/>
      </vt:variant>
      <vt:variant>
        <vt:lpwstr>_Toc315175671</vt:lpwstr>
      </vt:variant>
      <vt:variant>
        <vt:i4>1376311</vt:i4>
      </vt:variant>
      <vt:variant>
        <vt:i4>7298</vt:i4>
      </vt:variant>
      <vt:variant>
        <vt:i4>0</vt:i4>
      </vt:variant>
      <vt:variant>
        <vt:i4>5</vt:i4>
      </vt:variant>
      <vt:variant>
        <vt:lpwstr/>
      </vt:variant>
      <vt:variant>
        <vt:lpwstr>_Toc315175670</vt:lpwstr>
      </vt:variant>
      <vt:variant>
        <vt:i4>1310775</vt:i4>
      </vt:variant>
      <vt:variant>
        <vt:i4>7292</vt:i4>
      </vt:variant>
      <vt:variant>
        <vt:i4>0</vt:i4>
      </vt:variant>
      <vt:variant>
        <vt:i4>5</vt:i4>
      </vt:variant>
      <vt:variant>
        <vt:lpwstr/>
      </vt:variant>
      <vt:variant>
        <vt:lpwstr>_Toc315175669</vt:lpwstr>
      </vt:variant>
      <vt:variant>
        <vt:i4>1310775</vt:i4>
      </vt:variant>
      <vt:variant>
        <vt:i4>7286</vt:i4>
      </vt:variant>
      <vt:variant>
        <vt:i4>0</vt:i4>
      </vt:variant>
      <vt:variant>
        <vt:i4>5</vt:i4>
      </vt:variant>
      <vt:variant>
        <vt:lpwstr/>
      </vt:variant>
      <vt:variant>
        <vt:lpwstr>_Toc315175668</vt:lpwstr>
      </vt:variant>
      <vt:variant>
        <vt:i4>1310775</vt:i4>
      </vt:variant>
      <vt:variant>
        <vt:i4>7280</vt:i4>
      </vt:variant>
      <vt:variant>
        <vt:i4>0</vt:i4>
      </vt:variant>
      <vt:variant>
        <vt:i4>5</vt:i4>
      </vt:variant>
      <vt:variant>
        <vt:lpwstr/>
      </vt:variant>
      <vt:variant>
        <vt:lpwstr>_Toc315175667</vt:lpwstr>
      </vt:variant>
      <vt:variant>
        <vt:i4>1310775</vt:i4>
      </vt:variant>
      <vt:variant>
        <vt:i4>7274</vt:i4>
      </vt:variant>
      <vt:variant>
        <vt:i4>0</vt:i4>
      </vt:variant>
      <vt:variant>
        <vt:i4>5</vt:i4>
      </vt:variant>
      <vt:variant>
        <vt:lpwstr/>
      </vt:variant>
      <vt:variant>
        <vt:lpwstr>_Toc315175666</vt:lpwstr>
      </vt:variant>
      <vt:variant>
        <vt:i4>1310775</vt:i4>
      </vt:variant>
      <vt:variant>
        <vt:i4>7268</vt:i4>
      </vt:variant>
      <vt:variant>
        <vt:i4>0</vt:i4>
      </vt:variant>
      <vt:variant>
        <vt:i4>5</vt:i4>
      </vt:variant>
      <vt:variant>
        <vt:lpwstr/>
      </vt:variant>
      <vt:variant>
        <vt:lpwstr>_Toc315175665</vt:lpwstr>
      </vt:variant>
      <vt:variant>
        <vt:i4>1310775</vt:i4>
      </vt:variant>
      <vt:variant>
        <vt:i4>7262</vt:i4>
      </vt:variant>
      <vt:variant>
        <vt:i4>0</vt:i4>
      </vt:variant>
      <vt:variant>
        <vt:i4>5</vt:i4>
      </vt:variant>
      <vt:variant>
        <vt:lpwstr/>
      </vt:variant>
      <vt:variant>
        <vt:lpwstr>_Toc315175664</vt:lpwstr>
      </vt:variant>
      <vt:variant>
        <vt:i4>1310775</vt:i4>
      </vt:variant>
      <vt:variant>
        <vt:i4>7256</vt:i4>
      </vt:variant>
      <vt:variant>
        <vt:i4>0</vt:i4>
      </vt:variant>
      <vt:variant>
        <vt:i4>5</vt:i4>
      </vt:variant>
      <vt:variant>
        <vt:lpwstr/>
      </vt:variant>
      <vt:variant>
        <vt:lpwstr>_Toc315175663</vt:lpwstr>
      </vt:variant>
      <vt:variant>
        <vt:i4>1310775</vt:i4>
      </vt:variant>
      <vt:variant>
        <vt:i4>7250</vt:i4>
      </vt:variant>
      <vt:variant>
        <vt:i4>0</vt:i4>
      </vt:variant>
      <vt:variant>
        <vt:i4>5</vt:i4>
      </vt:variant>
      <vt:variant>
        <vt:lpwstr/>
      </vt:variant>
      <vt:variant>
        <vt:lpwstr>_Toc315175662</vt:lpwstr>
      </vt:variant>
      <vt:variant>
        <vt:i4>1310775</vt:i4>
      </vt:variant>
      <vt:variant>
        <vt:i4>7244</vt:i4>
      </vt:variant>
      <vt:variant>
        <vt:i4>0</vt:i4>
      </vt:variant>
      <vt:variant>
        <vt:i4>5</vt:i4>
      </vt:variant>
      <vt:variant>
        <vt:lpwstr/>
      </vt:variant>
      <vt:variant>
        <vt:lpwstr>_Toc315175661</vt:lpwstr>
      </vt:variant>
      <vt:variant>
        <vt:i4>1310775</vt:i4>
      </vt:variant>
      <vt:variant>
        <vt:i4>7238</vt:i4>
      </vt:variant>
      <vt:variant>
        <vt:i4>0</vt:i4>
      </vt:variant>
      <vt:variant>
        <vt:i4>5</vt:i4>
      </vt:variant>
      <vt:variant>
        <vt:lpwstr/>
      </vt:variant>
      <vt:variant>
        <vt:lpwstr>_Toc315175660</vt:lpwstr>
      </vt:variant>
      <vt:variant>
        <vt:i4>1507383</vt:i4>
      </vt:variant>
      <vt:variant>
        <vt:i4>7232</vt:i4>
      </vt:variant>
      <vt:variant>
        <vt:i4>0</vt:i4>
      </vt:variant>
      <vt:variant>
        <vt:i4>5</vt:i4>
      </vt:variant>
      <vt:variant>
        <vt:lpwstr/>
      </vt:variant>
      <vt:variant>
        <vt:lpwstr>_Toc315175659</vt:lpwstr>
      </vt:variant>
      <vt:variant>
        <vt:i4>1507383</vt:i4>
      </vt:variant>
      <vt:variant>
        <vt:i4>7226</vt:i4>
      </vt:variant>
      <vt:variant>
        <vt:i4>0</vt:i4>
      </vt:variant>
      <vt:variant>
        <vt:i4>5</vt:i4>
      </vt:variant>
      <vt:variant>
        <vt:lpwstr/>
      </vt:variant>
      <vt:variant>
        <vt:lpwstr>_Toc315175658</vt:lpwstr>
      </vt:variant>
      <vt:variant>
        <vt:i4>1507383</vt:i4>
      </vt:variant>
      <vt:variant>
        <vt:i4>7220</vt:i4>
      </vt:variant>
      <vt:variant>
        <vt:i4>0</vt:i4>
      </vt:variant>
      <vt:variant>
        <vt:i4>5</vt:i4>
      </vt:variant>
      <vt:variant>
        <vt:lpwstr/>
      </vt:variant>
      <vt:variant>
        <vt:lpwstr>_Toc315175657</vt:lpwstr>
      </vt:variant>
      <vt:variant>
        <vt:i4>1507383</vt:i4>
      </vt:variant>
      <vt:variant>
        <vt:i4>7214</vt:i4>
      </vt:variant>
      <vt:variant>
        <vt:i4>0</vt:i4>
      </vt:variant>
      <vt:variant>
        <vt:i4>5</vt:i4>
      </vt:variant>
      <vt:variant>
        <vt:lpwstr/>
      </vt:variant>
      <vt:variant>
        <vt:lpwstr>_Toc315175656</vt:lpwstr>
      </vt:variant>
      <vt:variant>
        <vt:i4>1507383</vt:i4>
      </vt:variant>
      <vt:variant>
        <vt:i4>7208</vt:i4>
      </vt:variant>
      <vt:variant>
        <vt:i4>0</vt:i4>
      </vt:variant>
      <vt:variant>
        <vt:i4>5</vt:i4>
      </vt:variant>
      <vt:variant>
        <vt:lpwstr/>
      </vt:variant>
      <vt:variant>
        <vt:lpwstr>_Toc315175655</vt:lpwstr>
      </vt:variant>
      <vt:variant>
        <vt:i4>1507383</vt:i4>
      </vt:variant>
      <vt:variant>
        <vt:i4>7202</vt:i4>
      </vt:variant>
      <vt:variant>
        <vt:i4>0</vt:i4>
      </vt:variant>
      <vt:variant>
        <vt:i4>5</vt:i4>
      </vt:variant>
      <vt:variant>
        <vt:lpwstr/>
      </vt:variant>
      <vt:variant>
        <vt:lpwstr>_Toc315175654</vt:lpwstr>
      </vt:variant>
      <vt:variant>
        <vt:i4>1507383</vt:i4>
      </vt:variant>
      <vt:variant>
        <vt:i4>7196</vt:i4>
      </vt:variant>
      <vt:variant>
        <vt:i4>0</vt:i4>
      </vt:variant>
      <vt:variant>
        <vt:i4>5</vt:i4>
      </vt:variant>
      <vt:variant>
        <vt:lpwstr/>
      </vt:variant>
      <vt:variant>
        <vt:lpwstr>_Toc315175653</vt:lpwstr>
      </vt:variant>
      <vt:variant>
        <vt:i4>1507383</vt:i4>
      </vt:variant>
      <vt:variant>
        <vt:i4>7190</vt:i4>
      </vt:variant>
      <vt:variant>
        <vt:i4>0</vt:i4>
      </vt:variant>
      <vt:variant>
        <vt:i4>5</vt:i4>
      </vt:variant>
      <vt:variant>
        <vt:lpwstr/>
      </vt:variant>
      <vt:variant>
        <vt:lpwstr>_Toc315175652</vt:lpwstr>
      </vt:variant>
      <vt:variant>
        <vt:i4>1507383</vt:i4>
      </vt:variant>
      <vt:variant>
        <vt:i4>7184</vt:i4>
      </vt:variant>
      <vt:variant>
        <vt:i4>0</vt:i4>
      </vt:variant>
      <vt:variant>
        <vt:i4>5</vt:i4>
      </vt:variant>
      <vt:variant>
        <vt:lpwstr/>
      </vt:variant>
      <vt:variant>
        <vt:lpwstr>_Toc315175651</vt:lpwstr>
      </vt:variant>
      <vt:variant>
        <vt:i4>1507383</vt:i4>
      </vt:variant>
      <vt:variant>
        <vt:i4>7178</vt:i4>
      </vt:variant>
      <vt:variant>
        <vt:i4>0</vt:i4>
      </vt:variant>
      <vt:variant>
        <vt:i4>5</vt:i4>
      </vt:variant>
      <vt:variant>
        <vt:lpwstr/>
      </vt:variant>
      <vt:variant>
        <vt:lpwstr>_Toc315175650</vt:lpwstr>
      </vt:variant>
      <vt:variant>
        <vt:i4>1441847</vt:i4>
      </vt:variant>
      <vt:variant>
        <vt:i4>7172</vt:i4>
      </vt:variant>
      <vt:variant>
        <vt:i4>0</vt:i4>
      </vt:variant>
      <vt:variant>
        <vt:i4>5</vt:i4>
      </vt:variant>
      <vt:variant>
        <vt:lpwstr/>
      </vt:variant>
      <vt:variant>
        <vt:lpwstr>_Toc315175649</vt:lpwstr>
      </vt:variant>
      <vt:variant>
        <vt:i4>1441847</vt:i4>
      </vt:variant>
      <vt:variant>
        <vt:i4>7166</vt:i4>
      </vt:variant>
      <vt:variant>
        <vt:i4>0</vt:i4>
      </vt:variant>
      <vt:variant>
        <vt:i4>5</vt:i4>
      </vt:variant>
      <vt:variant>
        <vt:lpwstr/>
      </vt:variant>
      <vt:variant>
        <vt:lpwstr>_Toc315175648</vt:lpwstr>
      </vt:variant>
      <vt:variant>
        <vt:i4>1441847</vt:i4>
      </vt:variant>
      <vt:variant>
        <vt:i4>7160</vt:i4>
      </vt:variant>
      <vt:variant>
        <vt:i4>0</vt:i4>
      </vt:variant>
      <vt:variant>
        <vt:i4>5</vt:i4>
      </vt:variant>
      <vt:variant>
        <vt:lpwstr/>
      </vt:variant>
      <vt:variant>
        <vt:lpwstr>_Toc315175647</vt:lpwstr>
      </vt:variant>
      <vt:variant>
        <vt:i4>1441847</vt:i4>
      </vt:variant>
      <vt:variant>
        <vt:i4>7154</vt:i4>
      </vt:variant>
      <vt:variant>
        <vt:i4>0</vt:i4>
      </vt:variant>
      <vt:variant>
        <vt:i4>5</vt:i4>
      </vt:variant>
      <vt:variant>
        <vt:lpwstr/>
      </vt:variant>
      <vt:variant>
        <vt:lpwstr>_Toc315175646</vt:lpwstr>
      </vt:variant>
      <vt:variant>
        <vt:i4>1441847</vt:i4>
      </vt:variant>
      <vt:variant>
        <vt:i4>7148</vt:i4>
      </vt:variant>
      <vt:variant>
        <vt:i4>0</vt:i4>
      </vt:variant>
      <vt:variant>
        <vt:i4>5</vt:i4>
      </vt:variant>
      <vt:variant>
        <vt:lpwstr/>
      </vt:variant>
      <vt:variant>
        <vt:lpwstr>_Toc315175645</vt:lpwstr>
      </vt:variant>
      <vt:variant>
        <vt:i4>1441847</vt:i4>
      </vt:variant>
      <vt:variant>
        <vt:i4>7142</vt:i4>
      </vt:variant>
      <vt:variant>
        <vt:i4>0</vt:i4>
      </vt:variant>
      <vt:variant>
        <vt:i4>5</vt:i4>
      </vt:variant>
      <vt:variant>
        <vt:lpwstr/>
      </vt:variant>
      <vt:variant>
        <vt:lpwstr>_Toc315175644</vt:lpwstr>
      </vt:variant>
      <vt:variant>
        <vt:i4>1441847</vt:i4>
      </vt:variant>
      <vt:variant>
        <vt:i4>7136</vt:i4>
      </vt:variant>
      <vt:variant>
        <vt:i4>0</vt:i4>
      </vt:variant>
      <vt:variant>
        <vt:i4>5</vt:i4>
      </vt:variant>
      <vt:variant>
        <vt:lpwstr/>
      </vt:variant>
      <vt:variant>
        <vt:lpwstr>_Toc315175643</vt:lpwstr>
      </vt:variant>
      <vt:variant>
        <vt:i4>1441847</vt:i4>
      </vt:variant>
      <vt:variant>
        <vt:i4>7130</vt:i4>
      </vt:variant>
      <vt:variant>
        <vt:i4>0</vt:i4>
      </vt:variant>
      <vt:variant>
        <vt:i4>5</vt:i4>
      </vt:variant>
      <vt:variant>
        <vt:lpwstr/>
      </vt:variant>
      <vt:variant>
        <vt:lpwstr>_Toc315175642</vt:lpwstr>
      </vt:variant>
      <vt:variant>
        <vt:i4>1441847</vt:i4>
      </vt:variant>
      <vt:variant>
        <vt:i4>7124</vt:i4>
      </vt:variant>
      <vt:variant>
        <vt:i4>0</vt:i4>
      </vt:variant>
      <vt:variant>
        <vt:i4>5</vt:i4>
      </vt:variant>
      <vt:variant>
        <vt:lpwstr/>
      </vt:variant>
      <vt:variant>
        <vt:lpwstr>_Toc315175641</vt:lpwstr>
      </vt:variant>
      <vt:variant>
        <vt:i4>1441847</vt:i4>
      </vt:variant>
      <vt:variant>
        <vt:i4>7118</vt:i4>
      </vt:variant>
      <vt:variant>
        <vt:i4>0</vt:i4>
      </vt:variant>
      <vt:variant>
        <vt:i4>5</vt:i4>
      </vt:variant>
      <vt:variant>
        <vt:lpwstr/>
      </vt:variant>
      <vt:variant>
        <vt:lpwstr>_Toc315175640</vt:lpwstr>
      </vt:variant>
      <vt:variant>
        <vt:i4>1114167</vt:i4>
      </vt:variant>
      <vt:variant>
        <vt:i4>7112</vt:i4>
      </vt:variant>
      <vt:variant>
        <vt:i4>0</vt:i4>
      </vt:variant>
      <vt:variant>
        <vt:i4>5</vt:i4>
      </vt:variant>
      <vt:variant>
        <vt:lpwstr/>
      </vt:variant>
      <vt:variant>
        <vt:lpwstr>_Toc315175639</vt:lpwstr>
      </vt:variant>
      <vt:variant>
        <vt:i4>1114167</vt:i4>
      </vt:variant>
      <vt:variant>
        <vt:i4>7106</vt:i4>
      </vt:variant>
      <vt:variant>
        <vt:i4>0</vt:i4>
      </vt:variant>
      <vt:variant>
        <vt:i4>5</vt:i4>
      </vt:variant>
      <vt:variant>
        <vt:lpwstr/>
      </vt:variant>
      <vt:variant>
        <vt:lpwstr>_Toc315175638</vt:lpwstr>
      </vt:variant>
      <vt:variant>
        <vt:i4>1114167</vt:i4>
      </vt:variant>
      <vt:variant>
        <vt:i4>7100</vt:i4>
      </vt:variant>
      <vt:variant>
        <vt:i4>0</vt:i4>
      </vt:variant>
      <vt:variant>
        <vt:i4>5</vt:i4>
      </vt:variant>
      <vt:variant>
        <vt:lpwstr/>
      </vt:variant>
      <vt:variant>
        <vt:lpwstr>_Toc315175637</vt:lpwstr>
      </vt:variant>
      <vt:variant>
        <vt:i4>1114167</vt:i4>
      </vt:variant>
      <vt:variant>
        <vt:i4>7094</vt:i4>
      </vt:variant>
      <vt:variant>
        <vt:i4>0</vt:i4>
      </vt:variant>
      <vt:variant>
        <vt:i4>5</vt:i4>
      </vt:variant>
      <vt:variant>
        <vt:lpwstr/>
      </vt:variant>
      <vt:variant>
        <vt:lpwstr>_Toc315175636</vt:lpwstr>
      </vt:variant>
      <vt:variant>
        <vt:i4>1114167</vt:i4>
      </vt:variant>
      <vt:variant>
        <vt:i4>7088</vt:i4>
      </vt:variant>
      <vt:variant>
        <vt:i4>0</vt:i4>
      </vt:variant>
      <vt:variant>
        <vt:i4>5</vt:i4>
      </vt:variant>
      <vt:variant>
        <vt:lpwstr/>
      </vt:variant>
      <vt:variant>
        <vt:lpwstr>_Toc315175635</vt:lpwstr>
      </vt:variant>
      <vt:variant>
        <vt:i4>1114167</vt:i4>
      </vt:variant>
      <vt:variant>
        <vt:i4>7082</vt:i4>
      </vt:variant>
      <vt:variant>
        <vt:i4>0</vt:i4>
      </vt:variant>
      <vt:variant>
        <vt:i4>5</vt:i4>
      </vt:variant>
      <vt:variant>
        <vt:lpwstr/>
      </vt:variant>
      <vt:variant>
        <vt:lpwstr>_Toc315175634</vt:lpwstr>
      </vt:variant>
      <vt:variant>
        <vt:i4>1114167</vt:i4>
      </vt:variant>
      <vt:variant>
        <vt:i4>7076</vt:i4>
      </vt:variant>
      <vt:variant>
        <vt:i4>0</vt:i4>
      </vt:variant>
      <vt:variant>
        <vt:i4>5</vt:i4>
      </vt:variant>
      <vt:variant>
        <vt:lpwstr/>
      </vt:variant>
      <vt:variant>
        <vt:lpwstr>_Toc315175633</vt:lpwstr>
      </vt:variant>
      <vt:variant>
        <vt:i4>1114167</vt:i4>
      </vt:variant>
      <vt:variant>
        <vt:i4>7070</vt:i4>
      </vt:variant>
      <vt:variant>
        <vt:i4>0</vt:i4>
      </vt:variant>
      <vt:variant>
        <vt:i4>5</vt:i4>
      </vt:variant>
      <vt:variant>
        <vt:lpwstr/>
      </vt:variant>
      <vt:variant>
        <vt:lpwstr>_Toc315175632</vt:lpwstr>
      </vt:variant>
      <vt:variant>
        <vt:i4>1114167</vt:i4>
      </vt:variant>
      <vt:variant>
        <vt:i4>7064</vt:i4>
      </vt:variant>
      <vt:variant>
        <vt:i4>0</vt:i4>
      </vt:variant>
      <vt:variant>
        <vt:i4>5</vt:i4>
      </vt:variant>
      <vt:variant>
        <vt:lpwstr/>
      </vt:variant>
      <vt:variant>
        <vt:lpwstr>_Toc315175631</vt:lpwstr>
      </vt:variant>
      <vt:variant>
        <vt:i4>1114167</vt:i4>
      </vt:variant>
      <vt:variant>
        <vt:i4>7058</vt:i4>
      </vt:variant>
      <vt:variant>
        <vt:i4>0</vt:i4>
      </vt:variant>
      <vt:variant>
        <vt:i4>5</vt:i4>
      </vt:variant>
      <vt:variant>
        <vt:lpwstr/>
      </vt:variant>
      <vt:variant>
        <vt:lpwstr>_Toc315175630</vt:lpwstr>
      </vt:variant>
      <vt:variant>
        <vt:i4>1048631</vt:i4>
      </vt:variant>
      <vt:variant>
        <vt:i4>7052</vt:i4>
      </vt:variant>
      <vt:variant>
        <vt:i4>0</vt:i4>
      </vt:variant>
      <vt:variant>
        <vt:i4>5</vt:i4>
      </vt:variant>
      <vt:variant>
        <vt:lpwstr/>
      </vt:variant>
      <vt:variant>
        <vt:lpwstr>_Toc315175629</vt:lpwstr>
      </vt:variant>
      <vt:variant>
        <vt:i4>1048631</vt:i4>
      </vt:variant>
      <vt:variant>
        <vt:i4>7046</vt:i4>
      </vt:variant>
      <vt:variant>
        <vt:i4>0</vt:i4>
      </vt:variant>
      <vt:variant>
        <vt:i4>5</vt:i4>
      </vt:variant>
      <vt:variant>
        <vt:lpwstr/>
      </vt:variant>
      <vt:variant>
        <vt:lpwstr>_Toc315175628</vt:lpwstr>
      </vt:variant>
      <vt:variant>
        <vt:i4>1048631</vt:i4>
      </vt:variant>
      <vt:variant>
        <vt:i4>7040</vt:i4>
      </vt:variant>
      <vt:variant>
        <vt:i4>0</vt:i4>
      </vt:variant>
      <vt:variant>
        <vt:i4>5</vt:i4>
      </vt:variant>
      <vt:variant>
        <vt:lpwstr/>
      </vt:variant>
      <vt:variant>
        <vt:lpwstr>_Toc315175627</vt:lpwstr>
      </vt:variant>
      <vt:variant>
        <vt:i4>1048631</vt:i4>
      </vt:variant>
      <vt:variant>
        <vt:i4>7034</vt:i4>
      </vt:variant>
      <vt:variant>
        <vt:i4>0</vt:i4>
      </vt:variant>
      <vt:variant>
        <vt:i4>5</vt:i4>
      </vt:variant>
      <vt:variant>
        <vt:lpwstr/>
      </vt:variant>
      <vt:variant>
        <vt:lpwstr>_Toc315175626</vt:lpwstr>
      </vt:variant>
      <vt:variant>
        <vt:i4>1048631</vt:i4>
      </vt:variant>
      <vt:variant>
        <vt:i4>7028</vt:i4>
      </vt:variant>
      <vt:variant>
        <vt:i4>0</vt:i4>
      </vt:variant>
      <vt:variant>
        <vt:i4>5</vt:i4>
      </vt:variant>
      <vt:variant>
        <vt:lpwstr/>
      </vt:variant>
      <vt:variant>
        <vt:lpwstr>_Toc315175625</vt:lpwstr>
      </vt:variant>
      <vt:variant>
        <vt:i4>1048631</vt:i4>
      </vt:variant>
      <vt:variant>
        <vt:i4>7022</vt:i4>
      </vt:variant>
      <vt:variant>
        <vt:i4>0</vt:i4>
      </vt:variant>
      <vt:variant>
        <vt:i4>5</vt:i4>
      </vt:variant>
      <vt:variant>
        <vt:lpwstr/>
      </vt:variant>
      <vt:variant>
        <vt:lpwstr>_Toc315175624</vt:lpwstr>
      </vt:variant>
      <vt:variant>
        <vt:i4>1048631</vt:i4>
      </vt:variant>
      <vt:variant>
        <vt:i4>7016</vt:i4>
      </vt:variant>
      <vt:variant>
        <vt:i4>0</vt:i4>
      </vt:variant>
      <vt:variant>
        <vt:i4>5</vt:i4>
      </vt:variant>
      <vt:variant>
        <vt:lpwstr/>
      </vt:variant>
      <vt:variant>
        <vt:lpwstr>_Toc315175623</vt:lpwstr>
      </vt:variant>
      <vt:variant>
        <vt:i4>1048631</vt:i4>
      </vt:variant>
      <vt:variant>
        <vt:i4>7010</vt:i4>
      </vt:variant>
      <vt:variant>
        <vt:i4>0</vt:i4>
      </vt:variant>
      <vt:variant>
        <vt:i4>5</vt:i4>
      </vt:variant>
      <vt:variant>
        <vt:lpwstr/>
      </vt:variant>
      <vt:variant>
        <vt:lpwstr>_Toc315175622</vt:lpwstr>
      </vt:variant>
      <vt:variant>
        <vt:i4>1048631</vt:i4>
      </vt:variant>
      <vt:variant>
        <vt:i4>7004</vt:i4>
      </vt:variant>
      <vt:variant>
        <vt:i4>0</vt:i4>
      </vt:variant>
      <vt:variant>
        <vt:i4>5</vt:i4>
      </vt:variant>
      <vt:variant>
        <vt:lpwstr/>
      </vt:variant>
      <vt:variant>
        <vt:lpwstr>_Toc315175621</vt:lpwstr>
      </vt:variant>
      <vt:variant>
        <vt:i4>1048631</vt:i4>
      </vt:variant>
      <vt:variant>
        <vt:i4>6998</vt:i4>
      </vt:variant>
      <vt:variant>
        <vt:i4>0</vt:i4>
      </vt:variant>
      <vt:variant>
        <vt:i4>5</vt:i4>
      </vt:variant>
      <vt:variant>
        <vt:lpwstr/>
      </vt:variant>
      <vt:variant>
        <vt:lpwstr>_Toc315175620</vt:lpwstr>
      </vt:variant>
      <vt:variant>
        <vt:i4>1245239</vt:i4>
      </vt:variant>
      <vt:variant>
        <vt:i4>6992</vt:i4>
      </vt:variant>
      <vt:variant>
        <vt:i4>0</vt:i4>
      </vt:variant>
      <vt:variant>
        <vt:i4>5</vt:i4>
      </vt:variant>
      <vt:variant>
        <vt:lpwstr/>
      </vt:variant>
      <vt:variant>
        <vt:lpwstr>_Toc315175619</vt:lpwstr>
      </vt:variant>
      <vt:variant>
        <vt:i4>1245239</vt:i4>
      </vt:variant>
      <vt:variant>
        <vt:i4>6986</vt:i4>
      </vt:variant>
      <vt:variant>
        <vt:i4>0</vt:i4>
      </vt:variant>
      <vt:variant>
        <vt:i4>5</vt:i4>
      </vt:variant>
      <vt:variant>
        <vt:lpwstr/>
      </vt:variant>
      <vt:variant>
        <vt:lpwstr>_Toc315175618</vt:lpwstr>
      </vt:variant>
      <vt:variant>
        <vt:i4>1245239</vt:i4>
      </vt:variant>
      <vt:variant>
        <vt:i4>6980</vt:i4>
      </vt:variant>
      <vt:variant>
        <vt:i4>0</vt:i4>
      </vt:variant>
      <vt:variant>
        <vt:i4>5</vt:i4>
      </vt:variant>
      <vt:variant>
        <vt:lpwstr/>
      </vt:variant>
      <vt:variant>
        <vt:lpwstr>_Toc315175617</vt:lpwstr>
      </vt:variant>
      <vt:variant>
        <vt:i4>1245239</vt:i4>
      </vt:variant>
      <vt:variant>
        <vt:i4>6974</vt:i4>
      </vt:variant>
      <vt:variant>
        <vt:i4>0</vt:i4>
      </vt:variant>
      <vt:variant>
        <vt:i4>5</vt:i4>
      </vt:variant>
      <vt:variant>
        <vt:lpwstr/>
      </vt:variant>
      <vt:variant>
        <vt:lpwstr>_Toc315175616</vt:lpwstr>
      </vt:variant>
      <vt:variant>
        <vt:i4>1245239</vt:i4>
      </vt:variant>
      <vt:variant>
        <vt:i4>6968</vt:i4>
      </vt:variant>
      <vt:variant>
        <vt:i4>0</vt:i4>
      </vt:variant>
      <vt:variant>
        <vt:i4>5</vt:i4>
      </vt:variant>
      <vt:variant>
        <vt:lpwstr/>
      </vt:variant>
      <vt:variant>
        <vt:lpwstr>_Toc315175615</vt:lpwstr>
      </vt:variant>
      <vt:variant>
        <vt:i4>1245239</vt:i4>
      </vt:variant>
      <vt:variant>
        <vt:i4>6962</vt:i4>
      </vt:variant>
      <vt:variant>
        <vt:i4>0</vt:i4>
      </vt:variant>
      <vt:variant>
        <vt:i4>5</vt:i4>
      </vt:variant>
      <vt:variant>
        <vt:lpwstr/>
      </vt:variant>
      <vt:variant>
        <vt:lpwstr>_Toc315175614</vt:lpwstr>
      </vt:variant>
      <vt:variant>
        <vt:i4>1245239</vt:i4>
      </vt:variant>
      <vt:variant>
        <vt:i4>6956</vt:i4>
      </vt:variant>
      <vt:variant>
        <vt:i4>0</vt:i4>
      </vt:variant>
      <vt:variant>
        <vt:i4>5</vt:i4>
      </vt:variant>
      <vt:variant>
        <vt:lpwstr/>
      </vt:variant>
      <vt:variant>
        <vt:lpwstr>_Toc315175613</vt:lpwstr>
      </vt:variant>
      <vt:variant>
        <vt:i4>1245239</vt:i4>
      </vt:variant>
      <vt:variant>
        <vt:i4>6950</vt:i4>
      </vt:variant>
      <vt:variant>
        <vt:i4>0</vt:i4>
      </vt:variant>
      <vt:variant>
        <vt:i4>5</vt:i4>
      </vt:variant>
      <vt:variant>
        <vt:lpwstr/>
      </vt:variant>
      <vt:variant>
        <vt:lpwstr>_Toc315175612</vt:lpwstr>
      </vt:variant>
      <vt:variant>
        <vt:i4>1245239</vt:i4>
      </vt:variant>
      <vt:variant>
        <vt:i4>6944</vt:i4>
      </vt:variant>
      <vt:variant>
        <vt:i4>0</vt:i4>
      </vt:variant>
      <vt:variant>
        <vt:i4>5</vt:i4>
      </vt:variant>
      <vt:variant>
        <vt:lpwstr/>
      </vt:variant>
      <vt:variant>
        <vt:lpwstr>_Toc315175611</vt:lpwstr>
      </vt:variant>
      <vt:variant>
        <vt:i4>1245239</vt:i4>
      </vt:variant>
      <vt:variant>
        <vt:i4>6938</vt:i4>
      </vt:variant>
      <vt:variant>
        <vt:i4>0</vt:i4>
      </vt:variant>
      <vt:variant>
        <vt:i4>5</vt:i4>
      </vt:variant>
      <vt:variant>
        <vt:lpwstr/>
      </vt:variant>
      <vt:variant>
        <vt:lpwstr>_Toc315175610</vt:lpwstr>
      </vt:variant>
      <vt:variant>
        <vt:i4>1179703</vt:i4>
      </vt:variant>
      <vt:variant>
        <vt:i4>6932</vt:i4>
      </vt:variant>
      <vt:variant>
        <vt:i4>0</vt:i4>
      </vt:variant>
      <vt:variant>
        <vt:i4>5</vt:i4>
      </vt:variant>
      <vt:variant>
        <vt:lpwstr/>
      </vt:variant>
      <vt:variant>
        <vt:lpwstr>_Toc315175609</vt:lpwstr>
      </vt:variant>
      <vt:variant>
        <vt:i4>1179703</vt:i4>
      </vt:variant>
      <vt:variant>
        <vt:i4>6926</vt:i4>
      </vt:variant>
      <vt:variant>
        <vt:i4>0</vt:i4>
      </vt:variant>
      <vt:variant>
        <vt:i4>5</vt:i4>
      </vt:variant>
      <vt:variant>
        <vt:lpwstr/>
      </vt:variant>
      <vt:variant>
        <vt:lpwstr>_Toc315175608</vt:lpwstr>
      </vt:variant>
      <vt:variant>
        <vt:i4>1179703</vt:i4>
      </vt:variant>
      <vt:variant>
        <vt:i4>6920</vt:i4>
      </vt:variant>
      <vt:variant>
        <vt:i4>0</vt:i4>
      </vt:variant>
      <vt:variant>
        <vt:i4>5</vt:i4>
      </vt:variant>
      <vt:variant>
        <vt:lpwstr/>
      </vt:variant>
      <vt:variant>
        <vt:lpwstr>_Toc315175607</vt:lpwstr>
      </vt:variant>
      <vt:variant>
        <vt:i4>1179703</vt:i4>
      </vt:variant>
      <vt:variant>
        <vt:i4>6914</vt:i4>
      </vt:variant>
      <vt:variant>
        <vt:i4>0</vt:i4>
      </vt:variant>
      <vt:variant>
        <vt:i4>5</vt:i4>
      </vt:variant>
      <vt:variant>
        <vt:lpwstr/>
      </vt:variant>
      <vt:variant>
        <vt:lpwstr>_Toc315175606</vt:lpwstr>
      </vt:variant>
      <vt:variant>
        <vt:i4>1179703</vt:i4>
      </vt:variant>
      <vt:variant>
        <vt:i4>6908</vt:i4>
      </vt:variant>
      <vt:variant>
        <vt:i4>0</vt:i4>
      </vt:variant>
      <vt:variant>
        <vt:i4>5</vt:i4>
      </vt:variant>
      <vt:variant>
        <vt:lpwstr/>
      </vt:variant>
      <vt:variant>
        <vt:lpwstr>_Toc315175605</vt:lpwstr>
      </vt:variant>
      <vt:variant>
        <vt:i4>1179703</vt:i4>
      </vt:variant>
      <vt:variant>
        <vt:i4>6902</vt:i4>
      </vt:variant>
      <vt:variant>
        <vt:i4>0</vt:i4>
      </vt:variant>
      <vt:variant>
        <vt:i4>5</vt:i4>
      </vt:variant>
      <vt:variant>
        <vt:lpwstr/>
      </vt:variant>
      <vt:variant>
        <vt:lpwstr>_Toc315175604</vt:lpwstr>
      </vt:variant>
      <vt:variant>
        <vt:i4>1179703</vt:i4>
      </vt:variant>
      <vt:variant>
        <vt:i4>6896</vt:i4>
      </vt:variant>
      <vt:variant>
        <vt:i4>0</vt:i4>
      </vt:variant>
      <vt:variant>
        <vt:i4>5</vt:i4>
      </vt:variant>
      <vt:variant>
        <vt:lpwstr/>
      </vt:variant>
      <vt:variant>
        <vt:lpwstr>_Toc315175603</vt:lpwstr>
      </vt:variant>
      <vt:variant>
        <vt:i4>1179703</vt:i4>
      </vt:variant>
      <vt:variant>
        <vt:i4>6890</vt:i4>
      </vt:variant>
      <vt:variant>
        <vt:i4>0</vt:i4>
      </vt:variant>
      <vt:variant>
        <vt:i4>5</vt:i4>
      </vt:variant>
      <vt:variant>
        <vt:lpwstr/>
      </vt:variant>
      <vt:variant>
        <vt:lpwstr>_Toc315175602</vt:lpwstr>
      </vt:variant>
      <vt:variant>
        <vt:i4>1179703</vt:i4>
      </vt:variant>
      <vt:variant>
        <vt:i4>6884</vt:i4>
      </vt:variant>
      <vt:variant>
        <vt:i4>0</vt:i4>
      </vt:variant>
      <vt:variant>
        <vt:i4>5</vt:i4>
      </vt:variant>
      <vt:variant>
        <vt:lpwstr/>
      </vt:variant>
      <vt:variant>
        <vt:lpwstr>_Toc315175601</vt:lpwstr>
      </vt:variant>
      <vt:variant>
        <vt:i4>1179703</vt:i4>
      </vt:variant>
      <vt:variant>
        <vt:i4>6878</vt:i4>
      </vt:variant>
      <vt:variant>
        <vt:i4>0</vt:i4>
      </vt:variant>
      <vt:variant>
        <vt:i4>5</vt:i4>
      </vt:variant>
      <vt:variant>
        <vt:lpwstr/>
      </vt:variant>
      <vt:variant>
        <vt:lpwstr>_Toc315175600</vt:lpwstr>
      </vt:variant>
      <vt:variant>
        <vt:i4>1769524</vt:i4>
      </vt:variant>
      <vt:variant>
        <vt:i4>6872</vt:i4>
      </vt:variant>
      <vt:variant>
        <vt:i4>0</vt:i4>
      </vt:variant>
      <vt:variant>
        <vt:i4>5</vt:i4>
      </vt:variant>
      <vt:variant>
        <vt:lpwstr/>
      </vt:variant>
      <vt:variant>
        <vt:lpwstr>_Toc315175599</vt:lpwstr>
      </vt:variant>
      <vt:variant>
        <vt:i4>1769524</vt:i4>
      </vt:variant>
      <vt:variant>
        <vt:i4>6866</vt:i4>
      </vt:variant>
      <vt:variant>
        <vt:i4>0</vt:i4>
      </vt:variant>
      <vt:variant>
        <vt:i4>5</vt:i4>
      </vt:variant>
      <vt:variant>
        <vt:lpwstr/>
      </vt:variant>
      <vt:variant>
        <vt:lpwstr>_Toc315175598</vt:lpwstr>
      </vt:variant>
      <vt:variant>
        <vt:i4>1769524</vt:i4>
      </vt:variant>
      <vt:variant>
        <vt:i4>6860</vt:i4>
      </vt:variant>
      <vt:variant>
        <vt:i4>0</vt:i4>
      </vt:variant>
      <vt:variant>
        <vt:i4>5</vt:i4>
      </vt:variant>
      <vt:variant>
        <vt:lpwstr/>
      </vt:variant>
      <vt:variant>
        <vt:lpwstr>_Toc315175597</vt:lpwstr>
      </vt:variant>
      <vt:variant>
        <vt:i4>1769524</vt:i4>
      </vt:variant>
      <vt:variant>
        <vt:i4>6854</vt:i4>
      </vt:variant>
      <vt:variant>
        <vt:i4>0</vt:i4>
      </vt:variant>
      <vt:variant>
        <vt:i4>5</vt:i4>
      </vt:variant>
      <vt:variant>
        <vt:lpwstr/>
      </vt:variant>
      <vt:variant>
        <vt:lpwstr>_Toc315175596</vt:lpwstr>
      </vt:variant>
      <vt:variant>
        <vt:i4>1769524</vt:i4>
      </vt:variant>
      <vt:variant>
        <vt:i4>6848</vt:i4>
      </vt:variant>
      <vt:variant>
        <vt:i4>0</vt:i4>
      </vt:variant>
      <vt:variant>
        <vt:i4>5</vt:i4>
      </vt:variant>
      <vt:variant>
        <vt:lpwstr/>
      </vt:variant>
      <vt:variant>
        <vt:lpwstr>_Toc315175595</vt:lpwstr>
      </vt:variant>
      <vt:variant>
        <vt:i4>1769524</vt:i4>
      </vt:variant>
      <vt:variant>
        <vt:i4>6842</vt:i4>
      </vt:variant>
      <vt:variant>
        <vt:i4>0</vt:i4>
      </vt:variant>
      <vt:variant>
        <vt:i4>5</vt:i4>
      </vt:variant>
      <vt:variant>
        <vt:lpwstr/>
      </vt:variant>
      <vt:variant>
        <vt:lpwstr>_Toc315175594</vt:lpwstr>
      </vt:variant>
      <vt:variant>
        <vt:i4>1769524</vt:i4>
      </vt:variant>
      <vt:variant>
        <vt:i4>6836</vt:i4>
      </vt:variant>
      <vt:variant>
        <vt:i4>0</vt:i4>
      </vt:variant>
      <vt:variant>
        <vt:i4>5</vt:i4>
      </vt:variant>
      <vt:variant>
        <vt:lpwstr/>
      </vt:variant>
      <vt:variant>
        <vt:lpwstr>_Toc315175593</vt:lpwstr>
      </vt:variant>
      <vt:variant>
        <vt:i4>1769524</vt:i4>
      </vt:variant>
      <vt:variant>
        <vt:i4>6830</vt:i4>
      </vt:variant>
      <vt:variant>
        <vt:i4>0</vt:i4>
      </vt:variant>
      <vt:variant>
        <vt:i4>5</vt:i4>
      </vt:variant>
      <vt:variant>
        <vt:lpwstr/>
      </vt:variant>
      <vt:variant>
        <vt:lpwstr>_Toc315175592</vt:lpwstr>
      </vt:variant>
      <vt:variant>
        <vt:i4>1769524</vt:i4>
      </vt:variant>
      <vt:variant>
        <vt:i4>6824</vt:i4>
      </vt:variant>
      <vt:variant>
        <vt:i4>0</vt:i4>
      </vt:variant>
      <vt:variant>
        <vt:i4>5</vt:i4>
      </vt:variant>
      <vt:variant>
        <vt:lpwstr/>
      </vt:variant>
      <vt:variant>
        <vt:lpwstr>_Toc315175591</vt:lpwstr>
      </vt:variant>
      <vt:variant>
        <vt:i4>1769524</vt:i4>
      </vt:variant>
      <vt:variant>
        <vt:i4>6818</vt:i4>
      </vt:variant>
      <vt:variant>
        <vt:i4>0</vt:i4>
      </vt:variant>
      <vt:variant>
        <vt:i4>5</vt:i4>
      </vt:variant>
      <vt:variant>
        <vt:lpwstr/>
      </vt:variant>
      <vt:variant>
        <vt:lpwstr>_Toc315175590</vt:lpwstr>
      </vt:variant>
      <vt:variant>
        <vt:i4>1703988</vt:i4>
      </vt:variant>
      <vt:variant>
        <vt:i4>6812</vt:i4>
      </vt:variant>
      <vt:variant>
        <vt:i4>0</vt:i4>
      </vt:variant>
      <vt:variant>
        <vt:i4>5</vt:i4>
      </vt:variant>
      <vt:variant>
        <vt:lpwstr/>
      </vt:variant>
      <vt:variant>
        <vt:lpwstr>_Toc315175589</vt:lpwstr>
      </vt:variant>
      <vt:variant>
        <vt:i4>1703988</vt:i4>
      </vt:variant>
      <vt:variant>
        <vt:i4>6806</vt:i4>
      </vt:variant>
      <vt:variant>
        <vt:i4>0</vt:i4>
      </vt:variant>
      <vt:variant>
        <vt:i4>5</vt:i4>
      </vt:variant>
      <vt:variant>
        <vt:lpwstr/>
      </vt:variant>
      <vt:variant>
        <vt:lpwstr>_Toc315175588</vt:lpwstr>
      </vt:variant>
      <vt:variant>
        <vt:i4>1703988</vt:i4>
      </vt:variant>
      <vt:variant>
        <vt:i4>6800</vt:i4>
      </vt:variant>
      <vt:variant>
        <vt:i4>0</vt:i4>
      </vt:variant>
      <vt:variant>
        <vt:i4>5</vt:i4>
      </vt:variant>
      <vt:variant>
        <vt:lpwstr/>
      </vt:variant>
      <vt:variant>
        <vt:lpwstr>_Toc315175587</vt:lpwstr>
      </vt:variant>
      <vt:variant>
        <vt:i4>1703988</vt:i4>
      </vt:variant>
      <vt:variant>
        <vt:i4>6794</vt:i4>
      </vt:variant>
      <vt:variant>
        <vt:i4>0</vt:i4>
      </vt:variant>
      <vt:variant>
        <vt:i4>5</vt:i4>
      </vt:variant>
      <vt:variant>
        <vt:lpwstr/>
      </vt:variant>
      <vt:variant>
        <vt:lpwstr>_Toc315175586</vt:lpwstr>
      </vt:variant>
      <vt:variant>
        <vt:i4>1703988</vt:i4>
      </vt:variant>
      <vt:variant>
        <vt:i4>6788</vt:i4>
      </vt:variant>
      <vt:variant>
        <vt:i4>0</vt:i4>
      </vt:variant>
      <vt:variant>
        <vt:i4>5</vt:i4>
      </vt:variant>
      <vt:variant>
        <vt:lpwstr/>
      </vt:variant>
      <vt:variant>
        <vt:lpwstr>_Toc315175585</vt:lpwstr>
      </vt:variant>
      <vt:variant>
        <vt:i4>1703988</vt:i4>
      </vt:variant>
      <vt:variant>
        <vt:i4>6782</vt:i4>
      </vt:variant>
      <vt:variant>
        <vt:i4>0</vt:i4>
      </vt:variant>
      <vt:variant>
        <vt:i4>5</vt:i4>
      </vt:variant>
      <vt:variant>
        <vt:lpwstr/>
      </vt:variant>
      <vt:variant>
        <vt:lpwstr>_Toc315175584</vt:lpwstr>
      </vt:variant>
      <vt:variant>
        <vt:i4>1703988</vt:i4>
      </vt:variant>
      <vt:variant>
        <vt:i4>6776</vt:i4>
      </vt:variant>
      <vt:variant>
        <vt:i4>0</vt:i4>
      </vt:variant>
      <vt:variant>
        <vt:i4>5</vt:i4>
      </vt:variant>
      <vt:variant>
        <vt:lpwstr/>
      </vt:variant>
      <vt:variant>
        <vt:lpwstr>_Toc315175583</vt:lpwstr>
      </vt:variant>
      <vt:variant>
        <vt:i4>1703988</vt:i4>
      </vt:variant>
      <vt:variant>
        <vt:i4>6770</vt:i4>
      </vt:variant>
      <vt:variant>
        <vt:i4>0</vt:i4>
      </vt:variant>
      <vt:variant>
        <vt:i4>5</vt:i4>
      </vt:variant>
      <vt:variant>
        <vt:lpwstr/>
      </vt:variant>
      <vt:variant>
        <vt:lpwstr>_Toc315175582</vt:lpwstr>
      </vt:variant>
      <vt:variant>
        <vt:i4>1703988</vt:i4>
      </vt:variant>
      <vt:variant>
        <vt:i4>6764</vt:i4>
      </vt:variant>
      <vt:variant>
        <vt:i4>0</vt:i4>
      </vt:variant>
      <vt:variant>
        <vt:i4>5</vt:i4>
      </vt:variant>
      <vt:variant>
        <vt:lpwstr/>
      </vt:variant>
      <vt:variant>
        <vt:lpwstr>_Toc315175581</vt:lpwstr>
      </vt:variant>
      <vt:variant>
        <vt:i4>1703988</vt:i4>
      </vt:variant>
      <vt:variant>
        <vt:i4>6758</vt:i4>
      </vt:variant>
      <vt:variant>
        <vt:i4>0</vt:i4>
      </vt:variant>
      <vt:variant>
        <vt:i4>5</vt:i4>
      </vt:variant>
      <vt:variant>
        <vt:lpwstr/>
      </vt:variant>
      <vt:variant>
        <vt:lpwstr>_Toc315175580</vt:lpwstr>
      </vt:variant>
      <vt:variant>
        <vt:i4>1376308</vt:i4>
      </vt:variant>
      <vt:variant>
        <vt:i4>6752</vt:i4>
      </vt:variant>
      <vt:variant>
        <vt:i4>0</vt:i4>
      </vt:variant>
      <vt:variant>
        <vt:i4>5</vt:i4>
      </vt:variant>
      <vt:variant>
        <vt:lpwstr/>
      </vt:variant>
      <vt:variant>
        <vt:lpwstr>_Toc315175579</vt:lpwstr>
      </vt:variant>
      <vt:variant>
        <vt:i4>1376308</vt:i4>
      </vt:variant>
      <vt:variant>
        <vt:i4>6746</vt:i4>
      </vt:variant>
      <vt:variant>
        <vt:i4>0</vt:i4>
      </vt:variant>
      <vt:variant>
        <vt:i4>5</vt:i4>
      </vt:variant>
      <vt:variant>
        <vt:lpwstr/>
      </vt:variant>
      <vt:variant>
        <vt:lpwstr>_Toc315175578</vt:lpwstr>
      </vt:variant>
      <vt:variant>
        <vt:i4>1376308</vt:i4>
      </vt:variant>
      <vt:variant>
        <vt:i4>6740</vt:i4>
      </vt:variant>
      <vt:variant>
        <vt:i4>0</vt:i4>
      </vt:variant>
      <vt:variant>
        <vt:i4>5</vt:i4>
      </vt:variant>
      <vt:variant>
        <vt:lpwstr/>
      </vt:variant>
      <vt:variant>
        <vt:lpwstr>_Toc315175577</vt:lpwstr>
      </vt:variant>
      <vt:variant>
        <vt:i4>1376308</vt:i4>
      </vt:variant>
      <vt:variant>
        <vt:i4>6734</vt:i4>
      </vt:variant>
      <vt:variant>
        <vt:i4>0</vt:i4>
      </vt:variant>
      <vt:variant>
        <vt:i4>5</vt:i4>
      </vt:variant>
      <vt:variant>
        <vt:lpwstr/>
      </vt:variant>
      <vt:variant>
        <vt:lpwstr>_Toc315175576</vt:lpwstr>
      </vt:variant>
      <vt:variant>
        <vt:i4>1376308</vt:i4>
      </vt:variant>
      <vt:variant>
        <vt:i4>6728</vt:i4>
      </vt:variant>
      <vt:variant>
        <vt:i4>0</vt:i4>
      </vt:variant>
      <vt:variant>
        <vt:i4>5</vt:i4>
      </vt:variant>
      <vt:variant>
        <vt:lpwstr/>
      </vt:variant>
      <vt:variant>
        <vt:lpwstr>_Toc315175575</vt:lpwstr>
      </vt:variant>
      <vt:variant>
        <vt:i4>1376308</vt:i4>
      </vt:variant>
      <vt:variant>
        <vt:i4>6722</vt:i4>
      </vt:variant>
      <vt:variant>
        <vt:i4>0</vt:i4>
      </vt:variant>
      <vt:variant>
        <vt:i4>5</vt:i4>
      </vt:variant>
      <vt:variant>
        <vt:lpwstr/>
      </vt:variant>
      <vt:variant>
        <vt:lpwstr>_Toc315175574</vt:lpwstr>
      </vt:variant>
      <vt:variant>
        <vt:i4>1376308</vt:i4>
      </vt:variant>
      <vt:variant>
        <vt:i4>6716</vt:i4>
      </vt:variant>
      <vt:variant>
        <vt:i4>0</vt:i4>
      </vt:variant>
      <vt:variant>
        <vt:i4>5</vt:i4>
      </vt:variant>
      <vt:variant>
        <vt:lpwstr/>
      </vt:variant>
      <vt:variant>
        <vt:lpwstr>_Toc315175573</vt:lpwstr>
      </vt:variant>
      <vt:variant>
        <vt:i4>1376308</vt:i4>
      </vt:variant>
      <vt:variant>
        <vt:i4>6710</vt:i4>
      </vt:variant>
      <vt:variant>
        <vt:i4>0</vt:i4>
      </vt:variant>
      <vt:variant>
        <vt:i4>5</vt:i4>
      </vt:variant>
      <vt:variant>
        <vt:lpwstr/>
      </vt:variant>
      <vt:variant>
        <vt:lpwstr>_Toc315175572</vt:lpwstr>
      </vt:variant>
      <vt:variant>
        <vt:i4>1376308</vt:i4>
      </vt:variant>
      <vt:variant>
        <vt:i4>6704</vt:i4>
      </vt:variant>
      <vt:variant>
        <vt:i4>0</vt:i4>
      </vt:variant>
      <vt:variant>
        <vt:i4>5</vt:i4>
      </vt:variant>
      <vt:variant>
        <vt:lpwstr/>
      </vt:variant>
      <vt:variant>
        <vt:lpwstr>_Toc315175571</vt:lpwstr>
      </vt:variant>
      <vt:variant>
        <vt:i4>1376308</vt:i4>
      </vt:variant>
      <vt:variant>
        <vt:i4>6698</vt:i4>
      </vt:variant>
      <vt:variant>
        <vt:i4>0</vt:i4>
      </vt:variant>
      <vt:variant>
        <vt:i4>5</vt:i4>
      </vt:variant>
      <vt:variant>
        <vt:lpwstr/>
      </vt:variant>
      <vt:variant>
        <vt:lpwstr>_Toc315175570</vt:lpwstr>
      </vt:variant>
      <vt:variant>
        <vt:i4>1310772</vt:i4>
      </vt:variant>
      <vt:variant>
        <vt:i4>6692</vt:i4>
      </vt:variant>
      <vt:variant>
        <vt:i4>0</vt:i4>
      </vt:variant>
      <vt:variant>
        <vt:i4>5</vt:i4>
      </vt:variant>
      <vt:variant>
        <vt:lpwstr/>
      </vt:variant>
      <vt:variant>
        <vt:lpwstr>_Toc315175569</vt:lpwstr>
      </vt:variant>
      <vt:variant>
        <vt:i4>1310772</vt:i4>
      </vt:variant>
      <vt:variant>
        <vt:i4>6686</vt:i4>
      </vt:variant>
      <vt:variant>
        <vt:i4>0</vt:i4>
      </vt:variant>
      <vt:variant>
        <vt:i4>5</vt:i4>
      </vt:variant>
      <vt:variant>
        <vt:lpwstr/>
      </vt:variant>
      <vt:variant>
        <vt:lpwstr>_Toc315175568</vt:lpwstr>
      </vt:variant>
      <vt:variant>
        <vt:i4>1310772</vt:i4>
      </vt:variant>
      <vt:variant>
        <vt:i4>6680</vt:i4>
      </vt:variant>
      <vt:variant>
        <vt:i4>0</vt:i4>
      </vt:variant>
      <vt:variant>
        <vt:i4>5</vt:i4>
      </vt:variant>
      <vt:variant>
        <vt:lpwstr/>
      </vt:variant>
      <vt:variant>
        <vt:lpwstr>_Toc315175567</vt:lpwstr>
      </vt:variant>
      <vt:variant>
        <vt:i4>1310772</vt:i4>
      </vt:variant>
      <vt:variant>
        <vt:i4>6674</vt:i4>
      </vt:variant>
      <vt:variant>
        <vt:i4>0</vt:i4>
      </vt:variant>
      <vt:variant>
        <vt:i4>5</vt:i4>
      </vt:variant>
      <vt:variant>
        <vt:lpwstr/>
      </vt:variant>
      <vt:variant>
        <vt:lpwstr>_Toc315175566</vt:lpwstr>
      </vt:variant>
      <vt:variant>
        <vt:i4>1310772</vt:i4>
      </vt:variant>
      <vt:variant>
        <vt:i4>6668</vt:i4>
      </vt:variant>
      <vt:variant>
        <vt:i4>0</vt:i4>
      </vt:variant>
      <vt:variant>
        <vt:i4>5</vt:i4>
      </vt:variant>
      <vt:variant>
        <vt:lpwstr/>
      </vt:variant>
      <vt:variant>
        <vt:lpwstr>_Toc315175565</vt:lpwstr>
      </vt:variant>
      <vt:variant>
        <vt:i4>1310772</vt:i4>
      </vt:variant>
      <vt:variant>
        <vt:i4>6662</vt:i4>
      </vt:variant>
      <vt:variant>
        <vt:i4>0</vt:i4>
      </vt:variant>
      <vt:variant>
        <vt:i4>5</vt:i4>
      </vt:variant>
      <vt:variant>
        <vt:lpwstr/>
      </vt:variant>
      <vt:variant>
        <vt:lpwstr>_Toc315175564</vt:lpwstr>
      </vt:variant>
      <vt:variant>
        <vt:i4>1310772</vt:i4>
      </vt:variant>
      <vt:variant>
        <vt:i4>6656</vt:i4>
      </vt:variant>
      <vt:variant>
        <vt:i4>0</vt:i4>
      </vt:variant>
      <vt:variant>
        <vt:i4>5</vt:i4>
      </vt:variant>
      <vt:variant>
        <vt:lpwstr/>
      </vt:variant>
      <vt:variant>
        <vt:lpwstr>_Toc315175563</vt:lpwstr>
      </vt:variant>
      <vt:variant>
        <vt:i4>1310772</vt:i4>
      </vt:variant>
      <vt:variant>
        <vt:i4>6650</vt:i4>
      </vt:variant>
      <vt:variant>
        <vt:i4>0</vt:i4>
      </vt:variant>
      <vt:variant>
        <vt:i4>5</vt:i4>
      </vt:variant>
      <vt:variant>
        <vt:lpwstr/>
      </vt:variant>
      <vt:variant>
        <vt:lpwstr>_Toc315175562</vt:lpwstr>
      </vt:variant>
      <vt:variant>
        <vt:i4>1310772</vt:i4>
      </vt:variant>
      <vt:variant>
        <vt:i4>6644</vt:i4>
      </vt:variant>
      <vt:variant>
        <vt:i4>0</vt:i4>
      </vt:variant>
      <vt:variant>
        <vt:i4>5</vt:i4>
      </vt:variant>
      <vt:variant>
        <vt:lpwstr/>
      </vt:variant>
      <vt:variant>
        <vt:lpwstr>_Toc315175561</vt:lpwstr>
      </vt:variant>
      <vt:variant>
        <vt:i4>1310772</vt:i4>
      </vt:variant>
      <vt:variant>
        <vt:i4>6638</vt:i4>
      </vt:variant>
      <vt:variant>
        <vt:i4>0</vt:i4>
      </vt:variant>
      <vt:variant>
        <vt:i4>5</vt:i4>
      </vt:variant>
      <vt:variant>
        <vt:lpwstr/>
      </vt:variant>
      <vt:variant>
        <vt:lpwstr>_Toc315175560</vt:lpwstr>
      </vt:variant>
      <vt:variant>
        <vt:i4>1507380</vt:i4>
      </vt:variant>
      <vt:variant>
        <vt:i4>6632</vt:i4>
      </vt:variant>
      <vt:variant>
        <vt:i4>0</vt:i4>
      </vt:variant>
      <vt:variant>
        <vt:i4>5</vt:i4>
      </vt:variant>
      <vt:variant>
        <vt:lpwstr/>
      </vt:variant>
      <vt:variant>
        <vt:lpwstr>_Toc315175559</vt:lpwstr>
      </vt:variant>
      <vt:variant>
        <vt:i4>1507380</vt:i4>
      </vt:variant>
      <vt:variant>
        <vt:i4>6626</vt:i4>
      </vt:variant>
      <vt:variant>
        <vt:i4>0</vt:i4>
      </vt:variant>
      <vt:variant>
        <vt:i4>5</vt:i4>
      </vt:variant>
      <vt:variant>
        <vt:lpwstr/>
      </vt:variant>
      <vt:variant>
        <vt:lpwstr>_Toc315175558</vt:lpwstr>
      </vt:variant>
      <vt:variant>
        <vt:i4>1507380</vt:i4>
      </vt:variant>
      <vt:variant>
        <vt:i4>6620</vt:i4>
      </vt:variant>
      <vt:variant>
        <vt:i4>0</vt:i4>
      </vt:variant>
      <vt:variant>
        <vt:i4>5</vt:i4>
      </vt:variant>
      <vt:variant>
        <vt:lpwstr/>
      </vt:variant>
      <vt:variant>
        <vt:lpwstr>_Toc315175557</vt:lpwstr>
      </vt:variant>
      <vt:variant>
        <vt:i4>1507380</vt:i4>
      </vt:variant>
      <vt:variant>
        <vt:i4>6614</vt:i4>
      </vt:variant>
      <vt:variant>
        <vt:i4>0</vt:i4>
      </vt:variant>
      <vt:variant>
        <vt:i4>5</vt:i4>
      </vt:variant>
      <vt:variant>
        <vt:lpwstr/>
      </vt:variant>
      <vt:variant>
        <vt:lpwstr>_Toc315175556</vt:lpwstr>
      </vt:variant>
      <vt:variant>
        <vt:i4>1507380</vt:i4>
      </vt:variant>
      <vt:variant>
        <vt:i4>6608</vt:i4>
      </vt:variant>
      <vt:variant>
        <vt:i4>0</vt:i4>
      </vt:variant>
      <vt:variant>
        <vt:i4>5</vt:i4>
      </vt:variant>
      <vt:variant>
        <vt:lpwstr/>
      </vt:variant>
      <vt:variant>
        <vt:lpwstr>_Toc315175555</vt:lpwstr>
      </vt:variant>
      <vt:variant>
        <vt:i4>1507380</vt:i4>
      </vt:variant>
      <vt:variant>
        <vt:i4>6602</vt:i4>
      </vt:variant>
      <vt:variant>
        <vt:i4>0</vt:i4>
      </vt:variant>
      <vt:variant>
        <vt:i4>5</vt:i4>
      </vt:variant>
      <vt:variant>
        <vt:lpwstr/>
      </vt:variant>
      <vt:variant>
        <vt:lpwstr>_Toc315175554</vt:lpwstr>
      </vt:variant>
      <vt:variant>
        <vt:i4>1507380</vt:i4>
      </vt:variant>
      <vt:variant>
        <vt:i4>6596</vt:i4>
      </vt:variant>
      <vt:variant>
        <vt:i4>0</vt:i4>
      </vt:variant>
      <vt:variant>
        <vt:i4>5</vt:i4>
      </vt:variant>
      <vt:variant>
        <vt:lpwstr/>
      </vt:variant>
      <vt:variant>
        <vt:lpwstr>_Toc315175553</vt:lpwstr>
      </vt:variant>
      <vt:variant>
        <vt:i4>1507380</vt:i4>
      </vt:variant>
      <vt:variant>
        <vt:i4>6590</vt:i4>
      </vt:variant>
      <vt:variant>
        <vt:i4>0</vt:i4>
      </vt:variant>
      <vt:variant>
        <vt:i4>5</vt:i4>
      </vt:variant>
      <vt:variant>
        <vt:lpwstr/>
      </vt:variant>
      <vt:variant>
        <vt:lpwstr>_Toc315175552</vt:lpwstr>
      </vt:variant>
      <vt:variant>
        <vt:i4>1507380</vt:i4>
      </vt:variant>
      <vt:variant>
        <vt:i4>6584</vt:i4>
      </vt:variant>
      <vt:variant>
        <vt:i4>0</vt:i4>
      </vt:variant>
      <vt:variant>
        <vt:i4>5</vt:i4>
      </vt:variant>
      <vt:variant>
        <vt:lpwstr/>
      </vt:variant>
      <vt:variant>
        <vt:lpwstr>_Toc315175551</vt:lpwstr>
      </vt:variant>
      <vt:variant>
        <vt:i4>1507380</vt:i4>
      </vt:variant>
      <vt:variant>
        <vt:i4>6578</vt:i4>
      </vt:variant>
      <vt:variant>
        <vt:i4>0</vt:i4>
      </vt:variant>
      <vt:variant>
        <vt:i4>5</vt:i4>
      </vt:variant>
      <vt:variant>
        <vt:lpwstr/>
      </vt:variant>
      <vt:variant>
        <vt:lpwstr>_Toc315175550</vt:lpwstr>
      </vt:variant>
      <vt:variant>
        <vt:i4>1441844</vt:i4>
      </vt:variant>
      <vt:variant>
        <vt:i4>6572</vt:i4>
      </vt:variant>
      <vt:variant>
        <vt:i4>0</vt:i4>
      </vt:variant>
      <vt:variant>
        <vt:i4>5</vt:i4>
      </vt:variant>
      <vt:variant>
        <vt:lpwstr/>
      </vt:variant>
      <vt:variant>
        <vt:lpwstr>_Toc315175549</vt:lpwstr>
      </vt:variant>
      <vt:variant>
        <vt:i4>1441844</vt:i4>
      </vt:variant>
      <vt:variant>
        <vt:i4>6566</vt:i4>
      </vt:variant>
      <vt:variant>
        <vt:i4>0</vt:i4>
      </vt:variant>
      <vt:variant>
        <vt:i4>5</vt:i4>
      </vt:variant>
      <vt:variant>
        <vt:lpwstr/>
      </vt:variant>
      <vt:variant>
        <vt:lpwstr>_Toc315175548</vt:lpwstr>
      </vt:variant>
      <vt:variant>
        <vt:i4>1441844</vt:i4>
      </vt:variant>
      <vt:variant>
        <vt:i4>6560</vt:i4>
      </vt:variant>
      <vt:variant>
        <vt:i4>0</vt:i4>
      </vt:variant>
      <vt:variant>
        <vt:i4>5</vt:i4>
      </vt:variant>
      <vt:variant>
        <vt:lpwstr/>
      </vt:variant>
      <vt:variant>
        <vt:lpwstr>_Toc315175547</vt:lpwstr>
      </vt:variant>
      <vt:variant>
        <vt:i4>1441844</vt:i4>
      </vt:variant>
      <vt:variant>
        <vt:i4>6554</vt:i4>
      </vt:variant>
      <vt:variant>
        <vt:i4>0</vt:i4>
      </vt:variant>
      <vt:variant>
        <vt:i4>5</vt:i4>
      </vt:variant>
      <vt:variant>
        <vt:lpwstr/>
      </vt:variant>
      <vt:variant>
        <vt:lpwstr>_Toc315175546</vt:lpwstr>
      </vt:variant>
      <vt:variant>
        <vt:i4>1441844</vt:i4>
      </vt:variant>
      <vt:variant>
        <vt:i4>6548</vt:i4>
      </vt:variant>
      <vt:variant>
        <vt:i4>0</vt:i4>
      </vt:variant>
      <vt:variant>
        <vt:i4>5</vt:i4>
      </vt:variant>
      <vt:variant>
        <vt:lpwstr/>
      </vt:variant>
      <vt:variant>
        <vt:lpwstr>_Toc315175545</vt:lpwstr>
      </vt:variant>
      <vt:variant>
        <vt:i4>1441844</vt:i4>
      </vt:variant>
      <vt:variant>
        <vt:i4>6542</vt:i4>
      </vt:variant>
      <vt:variant>
        <vt:i4>0</vt:i4>
      </vt:variant>
      <vt:variant>
        <vt:i4>5</vt:i4>
      </vt:variant>
      <vt:variant>
        <vt:lpwstr/>
      </vt:variant>
      <vt:variant>
        <vt:lpwstr>_Toc315175544</vt:lpwstr>
      </vt:variant>
      <vt:variant>
        <vt:i4>1441844</vt:i4>
      </vt:variant>
      <vt:variant>
        <vt:i4>6536</vt:i4>
      </vt:variant>
      <vt:variant>
        <vt:i4>0</vt:i4>
      </vt:variant>
      <vt:variant>
        <vt:i4>5</vt:i4>
      </vt:variant>
      <vt:variant>
        <vt:lpwstr/>
      </vt:variant>
      <vt:variant>
        <vt:lpwstr>_Toc315175543</vt:lpwstr>
      </vt:variant>
      <vt:variant>
        <vt:i4>1441844</vt:i4>
      </vt:variant>
      <vt:variant>
        <vt:i4>6530</vt:i4>
      </vt:variant>
      <vt:variant>
        <vt:i4>0</vt:i4>
      </vt:variant>
      <vt:variant>
        <vt:i4>5</vt:i4>
      </vt:variant>
      <vt:variant>
        <vt:lpwstr/>
      </vt:variant>
      <vt:variant>
        <vt:lpwstr>_Toc315175542</vt:lpwstr>
      </vt:variant>
      <vt:variant>
        <vt:i4>1441844</vt:i4>
      </vt:variant>
      <vt:variant>
        <vt:i4>6524</vt:i4>
      </vt:variant>
      <vt:variant>
        <vt:i4>0</vt:i4>
      </vt:variant>
      <vt:variant>
        <vt:i4>5</vt:i4>
      </vt:variant>
      <vt:variant>
        <vt:lpwstr/>
      </vt:variant>
      <vt:variant>
        <vt:lpwstr>_Toc315175541</vt:lpwstr>
      </vt:variant>
      <vt:variant>
        <vt:i4>1441844</vt:i4>
      </vt:variant>
      <vt:variant>
        <vt:i4>6518</vt:i4>
      </vt:variant>
      <vt:variant>
        <vt:i4>0</vt:i4>
      </vt:variant>
      <vt:variant>
        <vt:i4>5</vt:i4>
      </vt:variant>
      <vt:variant>
        <vt:lpwstr/>
      </vt:variant>
      <vt:variant>
        <vt:lpwstr>_Toc315175540</vt:lpwstr>
      </vt:variant>
      <vt:variant>
        <vt:i4>1114164</vt:i4>
      </vt:variant>
      <vt:variant>
        <vt:i4>6512</vt:i4>
      </vt:variant>
      <vt:variant>
        <vt:i4>0</vt:i4>
      </vt:variant>
      <vt:variant>
        <vt:i4>5</vt:i4>
      </vt:variant>
      <vt:variant>
        <vt:lpwstr/>
      </vt:variant>
      <vt:variant>
        <vt:lpwstr>_Toc315175539</vt:lpwstr>
      </vt:variant>
      <vt:variant>
        <vt:i4>1114164</vt:i4>
      </vt:variant>
      <vt:variant>
        <vt:i4>6506</vt:i4>
      </vt:variant>
      <vt:variant>
        <vt:i4>0</vt:i4>
      </vt:variant>
      <vt:variant>
        <vt:i4>5</vt:i4>
      </vt:variant>
      <vt:variant>
        <vt:lpwstr/>
      </vt:variant>
      <vt:variant>
        <vt:lpwstr>_Toc315175538</vt:lpwstr>
      </vt:variant>
      <vt:variant>
        <vt:i4>1114164</vt:i4>
      </vt:variant>
      <vt:variant>
        <vt:i4>6500</vt:i4>
      </vt:variant>
      <vt:variant>
        <vt:i4>0</vt:i4>
      </vt:variant>
      <vt:variant>
        <vt:i4>5</vt:i4>
      </vt:variant>
      <vt:variant>
        <vt:lpwstr/>
      </vt:variant>
      <vt:variant>
        <vt:lpwstr>_Toc315175537</vt:lpwstr>
      </vt:variant>
      <vt:variant>
        <vt:i4>1114164</vt:i4>
      </vt:variant>
      <vt:variant>
        <vt:i4>6494</vt:i4>
      </vt:variant>
      <vt:variant>
        <vt:i4>0</vt:i4>
      </vt:variant>
      <vt:variant>
        <vt:i4>5</vt:i4>
      </vt:variant>
      <vt:variant>
        <vt:lpwstr/>
      </vt:variant>
      <vt:variant>
        <vt:lpwstr>_Toc315175536</vt:lpwstr>
      </vt:variant>
      <vt:variant>
        <vt:i4>1114164</vt:i4>
      </vt:variant>
      <vt:variant>
        <vt:i4>6488</vt:i4>
      </vt:variant>
      <vt:variant>
        <vt:i4>0</vt:i4>
      </vt:variant>
      <vt:variant>
        <vt:i4>5</vt:i4>
      </vt:variant>
      <vt:variant>
        <vt:lpwstr/>
      </vt:variant>
      <vt:variant>
        <vt:lpwstr>_Toc315175535</vt:lpwstr>
      </vt:variant>
      <vt:variant>
        <vt:i4>1114164</vt:i4>
      </vt:variant>
      <vt:variant>
        <vt:i4>6482</vt:i4>
      </vt:variant>
      <vt:variant>
        <vt:i4>0</vt:i4>
      </vt:variant>
      <vt:variant>
        <vt:i4>5</vt:i4>
      </vt:variant>
      <vt:variant>
        <vt:lpwstr/>
      </vt:variant>
      <vt:variant>
        <vt:lpwstr>_Toc315175534</vt:lpwstr>
      </vt:variant>
      <vt:variant>
        <vt:i4>1114164</vt:i4>
      </vt:variant>
      <vt:variant>
        <vt:i4>6476</vt:i4>
      </vt:variant>
      <vt:variant>
        <vt:i4>0</vt:i4>
      </vt:variant>
      <vt:variant>
        <vt:i4>5</vt:i4>
      </vt:variant>
      <vt:variant>
        <vt:lpwstr/>
      </vt:variant>
      <vt:variant>
        <vt:lpwstr>_Toc315175533</vt:lpwstr>
      </vt:variant>
      <vt:variant>
        <vt:i4>1114164</vt:i4>
      </vt:variant>
      <vt:variant>
        <vt:i4>6470</vt:i4>
      </vt:variant>
      <vt:variant>
        <vt:i4>0</vt:i4>
      </vt:variant>
      <vt:variant>
        <vt:i4>5</vt:i4>
      </vt:variant>
      <vt:variant>
        <vt:lpwstr/>
      </vt:variant>
      <vt:variant>
        <vt:lpwstr>_Toc315175532</vt:lpwstr>
      </vt:variant>
      <vt:variant>
        <vt:i4>1114164</vt:i4>
      </vt:variant>
      <vt:variant>
        <vt:i4>6464</vt:i4>
      </vt:variant>
      <vt:variant>
        <vt:i4>0</vt:i4>
      </vt:variant>
      <vt:variant>
        <vt:i4>5</vt:i4>
      </vt:variant>
      <vt:variant>
        <vt:lpwstr/>
      </vt:variant>
      <vt:variant>
        <vt:lpwstr>_Toc315175531</vt:lpwstr>
      </vt:variant>
      <vt:variant>
        <vt:i4>1114164</vt:i4>
      </vt:variant>
      <vt:variant>
        <vt:i4>6458</vt:i4>
      </vt:variant>
      <vt:variant>
        <vt:i4>0</vt:i4>
      </vt:variant>
      <vt:variant>
        <vt:i4>5</vt:i4>
      </vt:variant>
      <vt:variant>
        <vt:lpwstr/>
      </vt:variant>
      <vt:variant>
        <vt:lpwstr>_Toc315175530</vt:lpwstr>
      </vt:variant>
      <vt:variant>
        <vt:i4>1048628</vt:i4>
      </vt:variant>
      <vt:variant>
        <vt:i4>6452</vt:i4>
      </vt:variant>
      <vt:variant>
        <vt:i4>0</vt:i4>
      </vt:variant>
      <vt:variant>
        <vt:i4>5</vt:i4>
      </vt:variant>
      <vt:variant>
        <vt:lpwstr/>
      </vt:variant>
      <vt:variant>
        <vt:lpwstr>_Toc315175529</vt:lpwstr>
      </vt:variant>
      <vt:variant>
        <vt:i4>1048628</vt:i4>
      </vt:variant>
      <vt:variant>
        <vt:i4>6446</vt:i4>
      </vt:variant>
      <vt:variant>
        <vt:i4>0</vt:i4>
      </vt:variant>
      <vt:variant>
        <vt:i4>5</vt:i4>
      </vt:variant>
      <vt:variant>
        <vt:lpwstr/>
      </vt:variant>
      <vt:variant>
        <vt:lpwstr>_Toc315175528</vt:lpwstr>
      </vt:variant>
      <vt:variant>
        <vt:i4>1048628</vt:i4>
      </vt:variant>
      <vt:variant>
        <vt:i4>6440</vt:i4>
      </vt:variant>
      <vt:variant>
        <vt:i4>0</vt:i4>
      </vt:variant>
      <vt:variant>
        <vt:i4>5</vt:i4>
      </vt:variant>
      <vt:variant>
        <vt:lpwstr/>
      </vt:variant>
      <vt:variant>
        <vt:lpwstr>_Toc315175527</vt:lpwstr>
      </vt:variant>
      <vt:variant>
        <vt:i4>1048628</vt:i4>
      </vt:variant>
      <vt:variant>
        <vt:i4>6434</vt:i4>
      </vt:variant>
      <vt:variant>
        <vt:i4>0</vt:i4>
      </vt:variant>
      <vt:variant>
        <vt:i4>5</vt:i4>
      </vt:variant>
      <vt:variant>
        <vt:lpwstr/>
      </vt:variant>
      <vt:variant>
        <vt:lpwstr>_Toc315175526</vt:lpwstr>
      </vt:variant>
      <vt:variant>
        <vt:i4>1048628</vt:i4>
      </vt:variant>
      <vt:variant>
        <vt:i4>6428</vt:i4>
      </vt:variant>
      <vt:variant>
        <vt:i4>0</vt:i4>
      </vt:variant>
      <vt:variant>
        <vt:i4>5</vt:i4>
      </vt:variant>
      <vt:variant>
        <vt:lpwstr/>
      </vt:variant>
      <vt:variant>
        <vt:lpwstr>_Toc315175525</vt:lpwstr>
      </vt:variant>
      <vt:variant>
        <vt:i4>1048628</vt:i4>
      </vt:variant>
      <vt:variant>
        <vt:i4>6422</vt:i4>
      </vt:variant>
      <vt:variant>
        <vt:i4>0</vt:i4>
      </vt:variant>
      <vt:variant>
        <vt:i4>5</vt:i4>
      </vt:variant>
      <vt:variant>
        <vt:lpwstr/>
      </vt:variant>
      <vt:variant>
        <vt:lpwstr>_Toc315175524</vt:lpwstr>
      </vt:variant>
      <vt:variant>
        <vt:i4>1048628</vt:i4>
      </vt:variant>
      <vt:variant>
        <vt:i4>6416</vt:i4>
      </vt:variant>
      <vt:variant>
        <vt:i4>0</vt:i4>
      </vt:variant>
      <vt:variant>
        <vt:i4>5</vt:i4>
      </vt:variant>
      <vt:variant>
        <vt:lpwstr/>
      </vt:variant>
      <vt:variant>
        <vt:lpwstr>_Toc315175523</vt:lpwstr>
      </vt:variant>
      <vt:variant>
        <vt:i4>1048628</vt:i4>
      </vt:variant>
      <vt:variant>
        <vt:i4>6410</vt:i4>
      </vt:variant>
      <vt:variant>
        <vt:i4>0</vt:i4>
      </vt:variant>
      <vt:variant>
        <vt:i4>5</vt:i4>
      </vt:variant>
      <vt:variant>
        <vt:lpwstr/>
      </vt:variant>
      <vt:variant>
        <vt:lpwstr>_Toc315175522</vt:lpwstr>
      </vt:variant>
      <vt:variant>
        <vt:i4>1048628</vt:i4>
      </vt:variant>
      <vt:variant>
        <vt:i4>6404</vt:i4>
      </vt:variant>
      <vt:variant>
        <vt:i4>0</vt:i4>
      </vt:variant>
      <vt:variant>
        <vt:i4>5</vt:i4>
      </vt:variant>
      <vt:variant>
        <vt:lpwstr/>
      </vt:variant>
      <vt:variant>
        <vt:lpwstr>_Toc315175521</vt:lpwstr>
      </vt:variant>
      <vt:variant>
        <vt:i4>1048628</vt:i4>
      </vt:variant>
      <vt:variant>
        <vt:i4>6398</vt:i4>
      </vt:variant>
      <vt:variant>
        <vt:i4>0</vt:i4>
      </vt:variant>
      <vt:variant>
        <vt:i4>5</vt:i4>
      </vt:variant>
      <vt:variant>
        <vt:lpwstr/>
      </vt:variant>
      <vt:variant>
        <vt:lpwstr>_Toc315175520</vt:lpwstr>
      </vt:variant>
      <vt:variant>
        <vt:i4>1245236</vt:i4>
      </vt:variant>
      <vt:variant>
        <vt:i4>6392</vt:i4>
      </vt:variant>
      <vt:variant>
        <vt:i4>0</vt:i4>
      </vt:variant>
      <vt:variant>
        <vt:i4>5</vt:i4>
      </vt:variant>
      <vt:variant>
        <vt:lpwstr/>
      </vt:variant>
      <vt:variant>
        <vt:lpwstr>_Toc315175519</vt:lpwstr>
      </vt:variant>
      <vt:variant>
        <vt:i4>1245236</vt:i4>
      </vt:variant>
      <vt:variant>
        <vt:i4>6386</vt:i4>
      </vt:variant>
      <vt:variant>
        <vt:i4>0</vt:i4>
      </vt:variant>
      <vt:variant>
        <vt:i4>5</vt:i4>
      </vt:variant>
      <vt:variant>
        <vt:lpwstr/>
      </vt:variant>
      <vt:variant>
        <vt:lpwstr>_Toc315175518</vt:lpwstr>
      </vt:variant>
      <vt:variant>
        <vt:i4>1245236</vt:i4>
      </vt:variant>
      <vt:variant>
        <vt:i4>6380</vt:i4>
      </vt:variant>
      <vt:variant>
        <vt:i4>0</vt:i4>
      </vt:variant>
      <vt:variant>
        <vt:i4>5</vt:i4>
      </vt:variant>
      <vt:variant>
        <vt:lpwstr/>
      </vt:variant>
      <vt:variant>
        <vt:lpwstr>_Toc315175517</vt:lpwstr>
      </vt:variant>
      <vt:variant>
        <vt:i4>1245236</vt:i4>
      </vt:variant>
      <vt:variant>
        <vt:i4>6374</vt:i4>
      </vt:variant>
      <vt:variant>
        <vt:i4>0</vt:i4>
      </vt:variant>
      <vt:variant>
        <vt:i4>5</vt:i4>
      </vt:variant>
      <vt:variant>
        <vt:lpwstr/>
      </vt:variant>
      <vt:variant>
        <vt:lpwstr>_Toc315175516</vt:lpwstr>
      </vt:variant>
      <vt:variant>
        <vt:i4>1245236</vt:i4>
      </vt:variant>
      <vt:variant>
        <vt:i4>6368</vt:i4>
      </vt:variant>
      <vt:variant>
        <vt:i4>0</vt:i4>
      </vt:variant>
      <vt:variant>
        <vt:i4>5</vt:i4>
      </vt:variant>
      <vt:variant>
        <vt:lpwstr/>
      </vt:variant>
      <vt:variant>
        <vt:lpwstr>_Toc315175515</vt:lpwstr>
      </vt:variant>
      <vt:variant>
        <vt:i4>1245236</vt:i4>
      </vt:variant>
      <vt:variant>
        <vt:i4>6362</vt:i4>
      </vt:variant>
      <vt:variant>
        <vt:i4>0</vt:i4>
      </vt:variant>
      <vt:variant>
        <vt:i4>5</vt:i4>
      </vt:variant>
      <vt:variant>
        <vt:lpwstr/>
      </vt:variant>
      <vt:variant>
        <vt:lpwstr>_Toc315175514</vt:lpwstr>
      </vt:variant>
      <vt:variant>
        <vt:i4>1245236</vt:i4>
      </vt:variant>
      <vt:variant>
        <vt:i4>6356</vt:i4>
      </vt:variant>
      <vt:variant>
        <vt:i4>0</vt:i4>
      </vt:variant>
      <vt:variant>
        <vt:i4>5</vt:i4>
      </vt:variant>
      <vt:variant>
        <vt:lpwstr/>
      </vt:variant>
      <vt:variant>
        <vt:lpwstr>_Toc315175513</vt:lpwstr>
      </vt:variant>
      <vt:variant>
        <vt:i4>1245236</vt:i4>
      </vt:variant>
      <vt:variant>
        <vt:i4>6350</vt:i4>
      </vt:variant>
      <vt:variant>
        <vt:i4>0</vt:i4>
      </vt:variant>
      <vt:variant>
        <vt:i4>5</vt:i4>
      </vt:variant>
      <vt:variant>
        <vt:lpwstr/>
      </vt:variant>
      <vt:variant>
        <vt:lpwstr>_Toc315175512</vt:lpwstr>
      </vt:variant>
      <vt:variant>
        <vt:i4>1245236</vt:i4>
      </vt:variant>
      <vt:variant>
        <vt:i4>6344</vt:i4>
      </vt:variant>
      <vt:variant>
        <vt:i4>0</vt:i4>
      </vt:variant>
      <vt:variant>
        <vt:i4>5</vt:i4>
      </vt:variant>
      <vt:variant>
        <vt:lpwstr/>
      </vt:variant>
      <vt:variant>
        <vt:lpwstr>_Toc315175511</vt:lpwstr>
      </vt:variant>
      <vt:variant>
        <vt:i4>1245236</vt:i4>
      </vt:variant>
      <vt:variant>
        <vt:i4>6338</vt:i4>
      </vt:variant>
      <vt:variant>
        <vt:i4>0</vt:i4>
      </vt:variant>
      <vt:variant>
        <vt:i4>5</vt:i4>
      </vt:variant>
      <vt:variant>
        <vt:lpwstr/>
      </vt:variant>
      <vt:variant>
        <vt:lpwstr>_Toc315175510</vt:lpwstr>
      </vt:variant>
      <vt:variant>
        <vt:i4>1179700</vt:i4>
      </vt:variant>
      <vt:variant>
        <vt:i4>6332</vt:i4>
      </vt:variant>
      <vt:variant>
        <vt:i4>0</vt:i4>
      </vt:variant>
      <vt:variant>
        <vt:i4>5</vt:i4>
      </vt:variant>
      <vt:variant>
        <vt:lpwstr/>
      </vt:variant>
      <vt:variant>
        <vt:lpwstr>_Toc315175509</vt:lpwstr>
      </vt:variant>
      <vt:variant>
        <vt:i4>1179700</vt:i4>
      </vt:variant>
      <vt:variant>
        <vt:i4>6326</vt:i4>
      </vt:variant>
      <vt:variant>
        <vt:i4>0</vt:i4>
      </vt:variant>
      <vt:variant>
        <vt:i4>5</vt:i4>
      </vt:variant>
      <vt:variant>
        <vt:lpwstr/>
      </vt:variant>
      <vt:variant>
        <vt:lpwstr>_Toc315175508</vt:lpwstr>
      </vt:variant>
      <vt:variant>
        <vt:i4>1179700</vt:i4>
      </vt:variant>
      <vt:variant>
        <vt:i4>6320</vt:i4>
      </vt:variant>
      <vt:variant>
        <vt:i4>0</vt:i4>
      </vt:variant>
      <vt:variant>
        <vt:i4>5</vt:i4>
      </vt:variant>
      <vt:variant>
        <vt:lpwstr/>
      </vt:variant>
      <vt:variant>
        <vt:lpwstr>_Toc315175507</vt:lpwstr>
      </vt:variant>
      <vt:variant>
        <vt:i4>1179700</vt:i4>
      </vt:variant>
      <vt:variant>
        <vt:i4>6314</vt:i4>
      </vt:variant>
      <vt:variant>
        <vt:i4>0</vt:i4>
      </vt:variant>
      <vt:variant>
        <vt:i4>5</vt:i4>
      </vt:variant>
      <vt:variant>
        <vt:lpwstr/>
      </vt:variant>
      <vt:variant>
        <vt:lpwstr>_Toc315175506</vt:lpwstr>
      </vt:variant>
      <vt:variant>
        <vt:i4>1179700</vt:i4>
      </vt:variant>
      <vt:variant>
        <vt:i4>6308</vt:i4>
      </vt:variant>
      <vt:variant>
        <vt:i4>0</vt:i4>
      </vt:variant>
      <vt:variant>
        <vt:i4>5</vt:i4>
      </vt:variant>
      <vt:variant>
        <vt:lpwstr/>
      </vt:variant>
      <vt:variant>
        <vt:lpwstr>_Toc315175505</vt:lpwstr>
      </vt:variant>
      <vt:variant>
        <vt:i4>1179700</vt:i4>
      </vt:variant>
      <vt:variant>
        <vt:i4>6302</vt:i4>
      </vt:variant>
      <vt:variant>
        <vt:i4>0</vt:i4>
      </vt:variant>
      <vt:variant>
        <vt:i4>5</vt:i4>
      </vt:variant>
      <vt:variant>
        <vt:lpwstr/>
      </vt:variant>
      <vt:variant>
        <vt:lpwstr>_Toc315175504</vt:lpwstr>
      </vt:variant>
      <vt:variant>
        <vt:i4>1179700</vt:i4>
      </vt:variant>
      <vt:variant>
        <vt:i4>6296</vt:i4>
      </vt:variant>
      <vt:variant>
        <vt:i4>0</vt:i4>
      </vt:variant>
      <vt:variant>
        <vt:i4>5</vt:i4>
      </vt:variant>
      <vt:variant>
        <vt:lpwstr/>
      </vt:variant>
      <vt:variant>
        <vt:lpwstr>_Toc315175503</vt:lpwstr>
      </vt:variant>
      <vt:variant>
        <vt:i4>1179700</vt:i4>
      </vt:variant>
      <vt:variant>
        <vt:i4>6290</vt:i4>
      </vt:variant>
      <vt:variant>
        <vt:i4>0</vt:i4>
      </vt:variant>
      <vt:variant>
        <vt:i4>5</vt:i4>
      </vt:variant>
      <vt:variant>
        <vt:lpwstr/>
      </vt:variant>
      <vt:variant>
        <vt:lpwstr>_Toc315175502</vt:lpwstr>
      </vt:variant>
      <vt:variant>
        <vt:i4>1179700</vt:i4>
      </vt:variant>
      <vt:variant>
        <vt:i4>6284</vt:i4>
      </vt:variant>
      <vt:variant>
        <vt:i4>0</vt:i4>
      </vt:variant>
      <vt:variant>
        <vt:i4>5</vt:i4>
      </vt:variant>
      <vt:variant>
        <vt:lpwstr/>
      </vt:variant>
      <vt:variant>
        <vt:lpwstr>_Toc315175501</vt:lpwstr>
      </vt:variant>
      <vt:variant>
        <vt:i4>1179700</vt:i4>
      </vt:variant>
      <vt:variant>
        <vt:i4>6278</vt:i4>
      </vt:variant>
      <vt:variant>
        <vt:i4>0</vt:i4>
      </vt:variant>
      <vt:variant>
        <vt:i4>5</vt:i4>
      </vt:variant>
      <vt:variant>
        <vt:lpwstr/>
      </vt:variant>
      <vt:variant>
        <vt:lpwstr>_Toc315175500</vt:lpwstr>
      </vt:variant>
      <vt:variant>
        <vt:i4>1769525</vt:i4>
      </vt:variant>
      <vt:variant>
        <vt:i4>6272</vt:i4>
      </vt:variant>
      <vt:variant>
        <vt:i4>0</vt:i4>
      </vt:variant>
      <vt:variant>
        <vt:i4>5</vt:i4>
      </vt:variant>
      <vt:variant>
        <vt:lpwstr/>
      </vt:variant>
      <vt:variant>
        <vt:lpwstr>_Toc315175499</vt:lpwstr>
      </vt:variant>
      <vt:variant>
        <vt:i4>1769525</vt:i4>
      </vt:variant>
      <vt:variant>
        <vt:i4>6266</vt:i4>
      </vt:variant>
      <vt:variant>
        <vt:i4>0</vt:i4>
      </vt:variant>
      <vt:variant>
        <vt:i4>5</vt:i4>
      </vt:variant>
      <vt:variant>
        <vt:lpwstr/>
      </vt:variant>
      <vt:variant>
        <vt:lpwstr>_Toc315175498</vt:lpwstr>
      </vt:variant>
      <vt:variant>
        <vt:i4>1769525</vt:i4>
      </vt:variant>
      <vt:variant>
        <vt:i4>6260</vt:i4>
      </vt:variant>
      <vt:variant>
        <vt:i4>0</vt:i4>
      </vt:variant>
      <vt:variant>
        <vt:i4>5</vt:i4>
      </vt:variant>
      <vt:variant>
        <vt:lpwstr/>
      </vt:variant>
      <vt:variant>
        <vt:lpwstr>_Toc315175497</vt:lpwstr>
      </vt:variant>
      <vt:variant>
        <vt:i4>1769525</vt:i4>
      </vt:variant>
      <vt:variant>
        <vt:i4>6254</vt:i4>
      </vt:variant>
      <vt:variant>
        <vt:i4>0</vt:i4>
      </vt:variant>
      <vt:variant>
        <vt:i4>5</vt:i4>
      </vt:variant>
      <vt:variant>
        <vt:lpwstr/>
      </vt:variant>
      <vt:variant>
        <vt:lpwstr>_Toc315175496</vt:lpwstr>
      </vt:variant>
      <vt:variant>
        <vt:i4>1769525</vt:i4>
      </vt:variant>
      <vt:variant>
        <vt:i4>6248</vt:i4>
      </vt:variant>
      <vt:variant>
        <vt:i4>0</vt:i4>
      </vt:variant>
      <vt:variant>
        <vt:i4>5</vt:i4>
      </vt:variant>
      <vt:variant>
        <vt:lpwstr/>
      </vt:variant>
      <vt:variant>
        <vt:lpwstr>_Toc315175495</vt:lpwstr>
      </vt:variant>
      <vt:variant>
        <vt:i4>1769525</vt:i4>
      </vt:variant>
      <vt:variant>
        <vt:i4>6242</vt:i4>
      </vt:variant>
      <vt:variant>
        <vt:i4>0</vt:i4>
      </vt:variant>
      <vt:variant>
        <vt:i4>5</vt:i4>
      </vt:variant>
      <vt:variant>
        <vt:lpwstr/>
      </vt:variant>
      <vt:variant>
        <vt:lpwstr>_Toc315175494</vt:lpwstr>
      </vt:variant>
      <vt:variant>
        <vt:i4>1769525</vt:i4>
      </vt:variant>
      <vt:variant>
        <vt:i4>6236</vt:i4>
      </vt:variant>
      <vt:variant>
        <vt:i4>0</vt:i4>
      </vt:variant>
      <vt:variant>
        <vt:i4>5</vt:i4>
      </vt:variant>
      <vt:variant>
        <vt:lpwstr/>
      </vt:variant>
      <vt:variant>
        <vt:lpwstr>_Toc315175493</vt:lpwstr>
      </vt:variant>
      <vt:variant>
        <vt:i4>1769525</vt:i4>
      </vt:variant>
      <vt:variant>
        <vt:i4>6230</vt:i4>
      </vt:variant>
      <vt:variant>
        <vt:i4>0</vt:i4>
      </vt:variant>
      <vt:variant>
        <vt:i4>5</vt:i4>
      </vt:variant>
      <vt:variant>
        <vt:lpwstr/>
      </vt:variant>
      <vt:variant>
        <vt:lpwstr>_Toc315175492</vt:lpwstr>
      </vt:variant>
      <vt:variant>
        <vt:i4>1769525</vt:i4>
      </vt:variant>
      <vt:variant>
        <vt:i4>6224</vt:i4>
      </vt:variant>
      <vt:variant>
        <vt:i4>0</vt:i4>
      </vt:variant>
      <vt:variant>
        <vt:i4>5</vt:i4>
      </vt:variant>
      <vt:variant>
        <vt:lpwstr/>
      </vt:variant>
      <vt:variant>
        <vt:lpwstr>_Toc315175491</vt:lpwstr>
      </vt:variant>
      <vt:variant>
        <vt:i4>1769525</vt:i4>
      </vt:variant>
      <vt:variant>
        <vt:i4>6218</vt:i4>
      </vt:variant>
      <vt:variant>
        <vt:i4>0</vt:i4>
      </vt:variant>
      <vt:variant>
        <vt:i4>5</vt:i4>
      </vt:variant>
      <vt:variant>
        <vt:lpwstr/>
      </vt:variant>
      <vt:variant>
        <vt:lpwstr>_Toc315175490</vt:lpwstr>
      </vt:variant>
      <vt:variant>
        <vt:i4>1703989</vt:i4>
      </vt:variant>
      <vt:variant>
        <vt:i4>6212</vt:i4>
      </vt:variant>
      <vt:variant>
        <vt:i4>0</vt:i4>
      </vt:variant>
      <vt:variant>
        <vt:i4>5</vt:i4>
      </vt:variant>
      <vt:variant>
        <vt:lpwstr/>
      </vt:variant>
      <vt:variant>
        <vt:lpwstr>_Toc315175489</vt:lpwstr>
      </vt:variant>
      <vt:variant>
        <vt:i4>1703989</vt:i4>
      </vt:variant>
      <vt:variant>
        <vt:i4>6206</vt:i4>
      </vt:variant>
      <vt:variant>
        <vt:i4>0</vt:i4>
      </vt:variant>
      <vt:variant>
        <vt:i4>5</vt:i4>
      </vt:variant>
      <vt:variant>
        <vt:lpwstr/>
      </vt:variant>
      <vt:variant>
        <vt:lpwstr>_Toc315175488</vt:lpwstr>
      </vt:variant>
      <vt:variant>
        <vt:i4>1703989</vt:i4>
      </vt:variant>
      <vt:variant>
        <vt:i4>6200</vt:i4>
      </vt:variant>
      <vt:variant>
        <vt:i4>0</vt:i4>
      </vt:variant>
      <vt:variant>
        <vt:i4>5</vt:i4>
      </vt:variant>
      <vt:variant>
        <vt:lpwstr/>
      </vt:variant>
      <vt:variant>
        <vt:lpwstr>_Toc315175487</vt:lpwstr>
      </vt:variant>
      <vt:variant>
        <vt:i4>1703989</vt:i4>
      </vt:variant>
      <vt:variant>
        <vt:i4>6194</vt:i4>
      </vt:variant>
      <vt:variant>
        <vt:i4>0</vt:i4>
      </vt:variant>
      <vt:variant>
        <vt:i4>5</vt:i4>
      </vt:variant>
      <vt:variant>
        <vt:lpwstr/>
      </vt:variant>
      <vt:variant>
        <vt:lpwstr>_Toc315175486</vt:lpwstr>
      </vt:variant>
      <vt:variant>
        <vt:i4>1703989</vt:i4>
      </vt:variant>
      <vt:variant>
        <vt:i4>6188</vt:i4>
      </vt:variant>
      <vt:variant>
        <vt:i4>0</vt:i4>
      </vt:variant>
      <vt:variant>
        <vt:i4>5</vt:i4>
      </vt:variant>
      <vt:variant>
        <vt:lpwstr/>
      </vt:variant>
      <vt:variant>
        <vt:lpwstr>_Toc315175485</vt:lpwstr>
      </vt:variant>
      <vt:variant>
        <vt:i4>1703989</vt:i4>
      </vt:variant>
      <vt:variant>
        <vt:i4>6182</vt:i4>
      </vt:variant>
      <vt:variant>
        <vt:i4>0</vt:i4>
      </vt:variant>
      <vt:variant>
        <vt:i4>5</vt:i4>
      </vt:variant>
      <vt:variant>
        <vt:lpwstr/>
      </vt:variant>
      <vt:variant>
        <vt:lpwstr>_Toc315175484</vt:lpwstr>
      </vt:variant>
      <vt:variant>
        <vt:i4>1703989</vt:i4>
      </vt:variant>
      <vt:variant>
        <vt:i4>6176</vt:i4>
      </vt:variant>
      <vt:variant>
        <vt:i4>0</vt:i4>
      </vt:variant>
      <vt:variant>
        <vt:i4>5</vt:i4>
      </vt:variant>
      <vt:variant>
        <vt:lpwstr/>
      </vt:variant>
      <vt:variant>
        <vt:lpwstr>_Toc315175483</vt:lpwstr>
      </vt:variant>
      <vt:variant>
        <vt:i4>1703989</vt:i4>
      </vt:variant>
      <vt:variant>
        <vt:i4>6170</vt:i4>
      </vt:variant>
      <vt:variant>
        <vt:i4>0</vt:i4>
      </vt:variant>
      <vt:variant>
        <vt:i4>5</vt:i4>
      </vt:variant>
      <vt:variant>
        <vt:lpwstr/>
      </vt:variant>
      <vt:variant>
        <vt:lpwstr>_Toc315175482</vt:lpwstr>
      </vt:variant>
      <vt:variant>
        <vt:i4>1703989</vt:i4>
      </vt:variant>
      <vt:variant>
        <vt:i4>6164</vt:i4>
      </vt:variant>
      <vt:variant>
        <vt:i4>0</vt:i4>
      </vt:variant>
      <vt:variant>
        <vt:i4>5</vt:i4>
      </vt:variant>
      <vt:variant>
        <vt:lpwstr/>
      </vt:variant>
      <vt:variant>
        <vt:lpwstr>_Toc315175481</vt:lpwstr>
      </vt:variant>
      <vt:variant>
        <vt:i4>1703989</vt:i4>
      </vt:variant>
      <vt:variant>
        <vt:i4>6158</vt:i4>
      </vt:variant>
      <vt:variant>
        <vt:i4>0</vt:i4>
      </vt:variant>
      <vt:variant>
        <vt:i4>5</vt:i4>
      </vt:variant>
      <vt:variant>
        <vt:lpwstr/>
      </vt:variant>
      <vt:variant>
        <vt:lpwstr>_Toc315175480</vt:lpwstr>
      </vt:variant>
      <vt:variant>
        <vt:i4>1376309</vt:i4>
      </vt:variant>
      <vt:variant>
        <vt:i4>6152</vt:i4>
      </vt:variant>
      <vt:variant>
        <vt:i4>0</vt:i4>
      </vt:variant>
      <vt:variant>
        <vt:i4>5</vt:i4>
      </vt:variant>
      <vt:variant>
        <vt:lpwstr/>
      </vt:variant>
      <vt:variant>
        <vt:lpwstr>_Toc315175479</vt:lpwstr>
      </vt:variant>
      <vt:variant>
        <vt:i4>1376309</vt:i4>
      </vt:variant>
      <vt:variant>
        <vt:i4>6146</vt:i4>
      </vt:variant>
      <vt:variant>
        <vt:i4>0</vt:i4>
      </vt:variant>
      <vt:variant>
        <vt:i4>5</vt:i4>
      </vt:variant>
      <vt:variant>
        <vt:lpwstr/>
      </vt:variant>
      <vt:variant>
        <vt:lpwstr>_Toc315175478</vt:lpwstr>
      </vt:variant>
      <vt:variant>
        <vt:i4>1376309</vt:i4>
      </vt:variant>
      <vt:variant>
        <vt:i4>6140</vt:i4>
      </vt:variant>
      <vt:variant>
        <vt:i4>0</vt:i4>
      </vt:variant>
      <vt:variant>
        <vt:i4>5</vt:i4>
      </vt:variant>
      <vt:variant>
        <vt:lpwstr/>
      </vt:variant>
      <vt:variant>
        <vt:lpwstr>_Toc315175477</vt:lpwstr>
      </vt:variant>
      <vt:variant>
        <vt:i4>1376309</vt:i4>
      </vt:variant>
      <vt:variant>
        <vt:i4>6134</vt:i4>
      </vt:variant>
      <vt:variant>
        <vt:i4>0</vt:i4>
      </vt:variant>
      <vt:variant>
        <vt:i4>5</vt:i4>
      </vt:variant>
      <vt:variant>
        <vt:lpwstr/>
      </vt:variant>
      <vt:variant>
        <vt:lpwstr>_Toc315175476</vt:lpwstr>
      </vt:variant>
      <vt:variant>
        <vt:i4>1376309</vt:i4>
      </vt:variant>
      <vt:variant>
        <vt:i4>6128</vt:i4>
      </vt:variant>
      <vt:variant>
        <vt:i4>0</vt:i4>
      </vt:variant>
      <vt:variant>
        <vt:i4>5</vt:i4>
      </vt:variant>
      <vt:variant>
        <vt:lpwstr/>
      </vt:variant>
      <vt:variant>
        <vt:lpwstr>_Toc315175475</vt:lpwstr>
      </vt:variant>
      <vt:variant>
        <vt:i4>1376309</vt:i4>
      </vt:variant>
      <vt:variant>
        <vt:i4>6122</vt:i4>
      </vt:variant>
      <vt:variant>
        <vt:i4>0</vt:i4>
      </vt:variant>
      <vt:variant>
        <vt:i4>5</vt:i4>
      </vt:variant>
      <vt:variant>
        <vt:lpwstr/>
      </vt:variant>
      <vt:variant>
        <vt:lpwstr>_Toc315175474</vt:lpwstr>
      </vt:variant>
      <vt:variant>
        <vt:i4>1376309</vt:i4>
      </vt:variant>
      <vt:variant>
        <vt:i4>6116</vt:i4>
      </vt:variant>
      <vt:variant>
        <vt:i4>0</vt:i4>
      </vt:variant>
      <vt:variant>
        <vt:i4>5</vt:i4>
      </vt:variant>
      <vt:variant>
        <vt:lpwstr/>
      </vt:variant>
      <vt:variant>
        <vt:lpwstr>_Toc315175473</vt:lpwstr>
      </vt:variant>
      <vt:variant>
        <vt:i4>1376309</vt:i4>
      </vt:variant>
      <vt:variant>
        <vt:i4>6110</vt:i4>
      </vt:variant>
      <vt:variant>
        <vt:i4>0</vt:i4>
      </vt:variant>
      <vt:variant>
        <vt:i4>5</vt:i4>
      </vt:variant>
      <vt:variant>
        <vt:lpwstr/>
      </vt:variant>
      <vt:variant>
        <vt:lpwstr>_Toc315175472</vt:lpwstr>
      </vt:variant>
      <vt:variant>
        <vt:i4>1376309</vt:i4>
      </vt:variant>
      <vt:variant>
        <vt:i4>6104</vt:i4>
      </vt:variant>
      <vt:variant>
        <vt:i4>0</vt:i4>
      </vt:variant>
      <vt:variant>
        <vt:i4>5</vt:i4>
      </vt:variant>
      <vt:variant>
        <vt:lpwstr/>
      </vt:variant>
      <vt:variant>
        <vt:lpwstr>_Toc315175471</vt:lpwstr>
      </vt:variant>
      <vt:variant>
        <vt:i4>1376309</vt:i4>
      </vt:variant>
      <vt:variant>
        <vt:i4>6098</vt:i4>
      </vt:variant>
      <vt:variant>
        <vt:i4>0</vt:i4>
      </vt:variant>
      <vt:variant>
        <vt:i4>5</vt:i4>
      </vt:variant>
      <vt:variant>
        <vt:lpwstr/>
      </vt:variant>
      <vt:variant>
        <vt:lpwstr>_Toc315175470</vt:lpwstr>
      </vt:variant>
      <vt:variant>
        <vt:i4>1310773</vt:i4>
      </vt:variant>
      <vt:variant>
        <vt:i4>6092</vt:i4>
      </vt:variant>
      <vt:variant>
        <vt:i4>0</vt:i4>
      </vt:variant>
      <vt:variant>
        <vt:i4>5</vt:i4>
      </vt:variant>
      <vt:variant>
        <vt:lpwstr/>
      </vt:variant>
      <vt:variant>
        <vt:lpwstr>_Toc315175469</vt:lpwstr>
      </vt:variant>
      <vt:variant>
        <vt:i4>1310773</vt:i4>
      </vt:variant>
      <vt:variant>
        <vt:i4>6086</vt:i4>
      </vt:variant>
      <vt:variant>
        <vt:i4>0</vt:i4>
      </vt:variant>
      <vt:variant>
        <vt:i4>5</vt:i4>
      </vt:variant>
      <vt:variant>
        <vt:lpwstr/>
      </vt:variant>
      <vt:variant>
        <vt:lpwstr>_Toc315175468</vt:lpwstr>
      </vt:variant>
      <vt:variant>
        <vt:i4>1310773</vt:i4>
      </vt:variant>
      <vt:variant>
        <vt:i4>6080</vt:i4>
      </vt:variant>
      <vt:variant>
        <vt:i4>0</vt:i4>
      </vt:variant>
      <vt:variant>
        <vt:i4>5</vt:i4>
      </vt:variant>
      <vt:variant>
        <vt:lpwstr/>
      </vt:variant>
      <vt:variant>
        <vt:lpwstr>_Toc315175467</vt:lpwstr>
      </vt:variant>
      <vt:variant>
        <vt:i4>1310773</vt:i4>
      </vt:variant>
      <vt:variant>
        <vt:i4>6074</vt:i4>
      </vt:variant>
      <vt:variant>
        <vt:i4>0</vt:i4>
      </vt:variant>
      <vt:variant>
        <vt:i4>5</vt:i4>
      </vt:variant>
      <vt:variant>
        <vt:lpwstr/>
      </vt:variant>
      <vt:variant>
        <vt:lpwstr>_Toc315175466</vt:lpwstr>
      </vt:variant>
      <vt:variant>
        <vt:i4>1310773</vt:i4>
      </vt:variant>
      <vt:variant>
        <vt:i4>6068</vt:i4>
      </vt:variant>
      <vt:variant>
        <vt:i4>0</vt:i4>
      </vt:variant>
      <vt:variant>
        <vt:i4>5</vt:i4>
      </vt:variant>
      <vt:variant>
        <vt:lpwstr/>
      </vt:variant>
      <vt:variant>
        <vt:lpwstr>_Toc315175465</vt:lpwstr>
      </vt:variant>
      <vt:variant>
        <vt:i4>1310773</vt:i4>
      </vt:variant>
      <vt:variant>
        <vt:i4>6062</vt:i4>
      </vt:variant>
      <vt:variant>
        <vt:i4>0</vt:i4>
      </vt:variant>
      <vt:variant>
        <vt:i4>5</vt:i4>
      </vt:variant>
      <vt:variant>
        <vt:lpwstr/>
      </vt:variant>
      <vt:variant>
        <vt:lpwstr>_Toc315175464</vt:lpwstr>
      </vt:variant>
      <vt:variant>
        <vt:i4>1310773</vt:i4>
      </vt:variant>
      <vt:variant>
        <vt:i4>6056</vt:i4>
      </vt:variant>
      <vt:variant>
        <vt:i4>0</vt:i4>
      </vt:variant>
      <vt:variant>
        <vt:i4>5</vt:i4>
      </vt:variant>
      <vt:variant>
        <vt:lpwstr/>
      </vt:variant>
      <vt:variant>
        <vt:lpwstr>_Toc315175463</vt:lpwstr>
      </vt:variant>
      <vt:variant>
        <vt:i4>1310773</vt:i4>
      </vt:variant>
      <vt:variant>
        <vt:i4>6050</vt:i4>
      </vt:variant>
      <vt:variant>
        <vt:i4>0</vt:i4>
      </vt:variant>
      <vt:variant>
        <vt:i4>5</vt:i4>
      </vt:variant>
      <vt:variant>
        <vt:lpwstr/>
      </vt:variant>
      <vt:variant>
        <vt:lpwstr>_Toc315175462</vt:lpwstr>
      </vt:variant>
      <vt:variant>
        <vt:i4>1310773</vt:i4>
      </vt:variant>
      <vt:variant>
        <vt:i4>6044</vt:i4>
      </vt:variant>
      <vt:variant>
        <vt:i4>0</vt:i4>
      </vt:variant>
      <vt:variant>
        <vt:i4>5</vt:i4>
      </vt:variant>
      <vt:variant>
        <vt:lpwstr/>
      </vt:variant>
      <vt:variant>
        <vt:lpwstr>_Toc315175461</vt:lpwstr>
      </vt:variant>
      <vt:variant>
        <vt:i4>1310773</vt:i4>
      </vt:variant>
      <vt:variant>
        <vt:i4>6038</vt:i4>
      </vt:variant>
      <vt:variant>
        <vt:i4>0</vt:i4>
      </vt:variant>
      <vt:variant>
        <vt:i4>5</vt:i4>
      </vt:variant>
      <vt:variant>
        <vt:lpwstr/>
      </vt:variant>
      <vt:variant>
        <vt:lpwstr>_Toc315175460</vt:lpwstr>
      </vt:variant>
      <vt:variant>
        <vt:i4>1507381</vt:i4>
      </vt:variant>
      <vt:variant>
        <vt:i4>6032</vt:i4>
      </vt:variant>
      <vt:variant>
        <vt:i4>0</vt:i4>
      </vt:variant>
      <vt:variant>
        <vt:i4>5</vt:i4>
      </vt:variant>
      <vt:variant>
        <vt:lpwstr/>
      </vt:variant>
      <vt:variant>
        <vt:lpwstr>_Toc315175459</vt:lpwstr>
      </vt:variant>
      <vt:variant>
        <vt:i4>1507381</vt:i4>
      </vt:variant>
      <vt:variant>
        <vt:i4>6026</vt:i4>
      </vt:variant>
      <vt:variant>
        <vt:i4>0</vt:i4>
      </vt:variant>
      <vt:variant>
        <vt:i4>5</vt:i4>
      </vt:variant>
      <vt:variant>
        <vt:lpwstr/>
      </vt:variant>
      <vt:variant>
        <vt:lpwstr>_Toc315175458</vt:lpwstr>
      </vt:variant>
      <vt:variant>
        <vt:i4>1507381</vt:i4>
      </vt:variant>
      <vt:variant>
        <vt:i4>6020</vt:i4>
      </vt:variant>
      <vt:variant>
        <vt:i4>0</vt:i4>
      </vt:variant>
      <vt:variant>
        <vt:i4>5</vt:i4>
      </vt:variant>
      <vt:variant>
        <vt:lpwstr/>
      </vt:variant>
      <vt:variant>
        <vt:lpwstr>_Toc315175457</vt:lpwstr>
      </vt:variant>
      <vt:variant>
        <vt:i4>1507381</vt:i4>
      </vt:variant>
      <vt:variant>
        <vt:i4>6014</vt:i4>
      </vt:variant>
      <vt:variant>
        <vt:i4>0</vt:i4>
      </vt:variant>
      <vt:variant>
        <vt:i4>5</vt:i4>
      </vt:variant>
      <vt:variant>
        <vt:lpwstr/>
      </vt:variant>
      <vt:variant>
        <vt:lpwstr>_Toc315175456</vt:lpwstr>
      </vt:variant>
      <vt:variant>
        <vt:i4>1507381</vt:i4>
      </vt:variant>
      <vt:variant>
        <vt:i4>6008</vt:i4>
      </vt:variant>
      <vt:variant>
        <vt:i4>0</vt:i4>
      </vt:variant>
      <vt:variant>
        <vt:i4>5</vt:i4>
      </vt:variant>
      <vt:variant>
        <vt:lpwstr/>
      </vt:variant>
      <vt:variant>
        <vt:lpwstr>_Toc315175455</vt:lpwstr>
      </vt:variant>
      <vt:variant>
        <vt:i4>1507381</vt:i4>
      </vt:variant>
      <vt:variant>
        <vt:i4>6002</vt:i4>
      </vt:variant>
      <vt:variant>
        <vt:i4>0</vt:i4>
      </vt:variant>
      <vt:variant>
        <vt:i4>5</vt:i4>
      </vt:variant>
      <vt:variant>
        <vt:lpwstr/>
      </vt:variant>
      <vt:variant>
        <vt:lpwstr>_Toc315175454</vt:lpwstr>
      </vt:variant>
      <vt:variant>
        <vt:i4>1507381</vt:i4>
      </vt:variant>
      <vt:variant>
        <vt:i4>5996</vt:i4>
      </vt:variant>
      <vt:variant>
        <vt:i4>0</vt:i4>
      </vt:variant>
      <vt:variant>
        <vt:i4>5</vt:i4>
      </vt:variant>
      <vt:variant>
        <vt:lpwstr/>
      </vt:variant>
      <vt:variant>
        <vt:lpwstr>_Toc315175453</vt:lpwstr>
      </vt:variant>
      <vt:variant>
        <vt:i4>1507381</vt:i4>
      </vt:variant>
      <vt:variant>
        <vt:i4>5990</vt:i4>
      </vt:variant>
      <vt:variant>
        <vt:i4>0</vt:i4>
      </vt:variant>
      <vt:variant>
        <vt:i4>5</vt:i4>
      </vt:variant>
      <vt:variant>
        <vt:lpwstr/>
      </vt:variant>
      <vt:variant>
        <vt:lpwstr>_Toc315175452</vt:lpwstr>
      </vt:variant>
      <vt:variant>
        <vt:i4>1507381</vt:i4>
      </vt:variant>
      <vt:variant>
        <vt:i4>5984</vt:i4>
      </vt:variant>
      <vt:variant>
        <vt:i4>0</vt:i4>
      </vt:variant>
      <vt:variant>
        <vt:i4>5</vt:i4>
      </vt:variant>
      <vt:variant>
        <vt:lpwstr/>
      </vt:variant>
      <vt:variant>
        <vt:lpwstr>_Toc315175451</vt:lpwstr>
      </vt:variant>
      <vt:variant>
        <vt:i4>1507381</vt:i4>
      </vt:variant>
      <vt:variant>
        <vt:i4>5978</vt:i4>
      </vt:variant>
      <vt:variant>
        <vt:i4>0</vt:i4>
      </vt:variant>
      <vt:variant>
        <vt:i4>5</vt:i4>
      </vt:variant>
      <vt:variant>
        <vt:lpwstr/>
      </vt:variant>
      <vt:variant>
        <vt:lpwstr>_Toc315175450</vt:lpwstr>
      </vt:variant>
      <vt:variant>
        <vt:i4>1441845</vt:i4>
      </vt:variant>
      <vt:variant>
        <vt:i4>5972</vt:i4>
      </vt:variant>
      <vt:variant>
        <vt:i4>0</vt:i4>
      </vt:variant>
      <vt:variant>
        <vt:i4>5</vt:i4>
      </vt:variant>
      <vt:variant>
        <vt:lpwstr/>
      </vt:variant>
      <vt:variant>
        <vt:lpwstr>_Toc315175449</vt:lpwstr>
      </vt:variant>
      <vt:variant>
        <vt:i4>1441845</vt:i4>
      </vt:variant>
      <vt:variant>
        <vt:i4>5966</vt:i4>
      </vt:variant>
      <vt:variant>
        <vt:i4>0</vt:i4>
      </vt:variant>
      <vt:variant>
        <vt:i4>5</vt:i4>
      </vt:variant>
      <vt:variant>
        <vt:lpwstr/>
      </vt:variant>
      <vt:variant>
        <vt:lpwstr>_Toc315175448</vt:lpwstr>
      </vt:variant>
      <vt:variant>
        <vt:i4>1441845</vt:i4>
      </vt:variant>
      <vt:variant>
        <vt:i4>5960</vt:i4>
      </vt:variant>
      <vt:variant>
        <vt:i4>0</vt:i4>
      </vt:variant>
      <vt:variant>
        <vt:i4>5</vt:i4>
      </vt:variant>
      <vt:variant>
        <vt:lpwstr/>
      </vt:variant>
      <vt:variant>
        <vt:lpwstr>_Toc315175447</vt:lpwstr>
      </vt:variant>
      <vt:variant>
        <vt:i4>1441845</vt:i4>
      </vt:variant>
      <vt:variant>
        <vt:i4>5954</vt:i4>
      </vt:variant>
      <vt:variant>
        <vt:i4>0</vt:i4>
      </vt:variant>
      <vt:variant>
        <vt:i4>5</vt:i4>
      </vt:variant>
      <vt:variant>
        <vt:lpwstr/>
      </vt:variant>
      <vt:variant>
        <vt:lpwstr>_Toc315175446</vt:lpwstr>
      </vt:variant>
      <vt:variant>
        <vt:i4>1441845</vt:i4>
      </vt:variant>
      <vt:variant>
        <vt:i4>5948</vt:i4>
      </vt:variant>
      <vt:variant>
        <vt:i4>0</vt:i4>
      </vt:variant>
      <vt:variant>
        <vt:i4>5</vt:i4>
      </vt:variant>
      <vt:variant>
        <vt:lpwstr/>
      </vt:variant>
      <vt:variant>
        <vt:lpwstr>_Toc315175445</vt:lpwstr>
      </vt:variant>
      <vt:variant>
        <vt:i4>1441845</vt:i4>
      </vt:variant>
      <vt:variant>
        <vt:i4>5942</vt:i4>
      </vt:variant>
      <vt:variant>
        <vt:i4>0</vt:i4>
      </vt:variant>
      <vt:variant>
        <vt:i4>5</vt:i4>
      </vt:variant>
      <vt:variant>
        <vt:lpwstr/>
      </vt:variant>
      <vt:variant>
        <vt:lpwstr>_Toc315175444</vt:lpwstr>
      </vt:variant>
      <vt:variant>
        <vt:i4>1441845</vt:i4>
      </vt:variant>
      <vt:variant>
        <vt:i4>5936</vt:i4>
      </vt:variant>
      <vt:variant>
        <vt:i4>0</vt:i4>
      </vt:variant>
      <vt:variant>
        <vt:i4>5</vt:i4>
      </vt:variant>
      <vt:variant>
        <vt:lpwstr/>
      </vt:variant>
      <vt:variant>
        <vt:lpwstr>_Toc315175443</vt:lpwstr>
      </vt:variant>
      <vt:variant>
        <vt:i4>1441845</vt:i4>
      </vt:variant>
      <vt:variant>
        <vt:i4>5930</vt:i4>
      </vt:variant>
      <vt:variant>
        <vt:i4>0</vt:i4>
      </vt:variant>
      <vt:variant>
        <vt:i4>5</vt:i4>
      </vt:variant>
      <vt:variant>
        <vt:lpwstr/>
      </vt:variant>
      <vt:variant>
        <vt:lpwstr>_Toc315175442</vt:lpwstr>
      </vt:variant>
      <vt:variant>
        <vt:i4>1441845</vt:i4>
      </vt:variant>
      <vt:variant>
        <vt:i4>5924</vt:i4>
      </vt:variant>
      <vt:variant>
        <vt:i4>0</vt:i4>
      </vt:variant>
      <vt:variant>
        <vt:i4>5</vt:i4>
      </vt:variant>
      <vt:variant>
        <vt:lpwstr/>
      </vt:variant>
      <vt:variant>
        <vt:lpwstr>_Toc315175441</vt:lpwstr>
      </vt:variant>
      <vt:variant>
        <vt:i4>1441845</vt:i4>
      </vt:variant>
      <vt:variant>
        <vt:i4>5918</vt:i4>
      </vt:variant>
      <vt:variant>
        <vt:i4>0</vt:i4>
      </vt:variant>
      <vt:variant>
        <vt:i4>5</vt:i4>
      </vt:variant>
      <vt:variant>
        <vt:lpwstr/>
      </vt:variant>
      <vt:variant>
        <vt:lpwstr>_Toc315175440</vt:lpwstr>
      </vt:variant>
      <vt:variant>
        <vt:i4>1114165</vt:i4>
      </vt:variant>
      <vt:variant>
        <vt:i4>5912</vt:i4>
      </vt:variant>
      <vt:variant>
        <vt:i4>0</vt:i4>
      </vt:variant>
      <vt:variant>
        <vt:i4>5</vt:i4>
      </vt:variant>
      <vt:variant>
        <vt:lpwstr/>
      </vt:variant>
      <vt:variant>
        <vt:lpwstr>_Toc315175439</vt:lpwstr>
      </vt:variant>
      <vt:variant>
        <vt:i4>1114165</vt:i4>
      </vt:variant>
      <vt:variant>
        <vt:i4>5906</vt:i4>
      </vt:variant>
      <vt:variant>
        <vt:i4>0</vt:i4>
      </vt:variant>
      <vt:variant>
        <vt:i4>5</vt:i4>
      </vt:variant>
      <vt:variant>
        <vt:lpwstr/>
      </vt:variant>
      <vt:variant>
        <vt:lpwstr>_Toc315175438</vt:lpwstr>
      </vt:variant>
      <vt:variant>
        <vt:i4>1114165</vt:i4>
      </vt:variant>
      <vt:variant>
        <vt:i4>5900</vt:i4>
      </vt:variant>
      <vt:variant>
        <vt:i4>0</vt:i4>
      </vt:variant>
      <vt:variant>
        <vt:i4>5</vt:i4>
      </vt:variant>
      <vt:variant>
        <vt:lpwstr/>
      </vt:variant>
      <vt:variant>
        <vt:lpwstr>_Toc315175437</vt:lpwstr>
      </vt:variant>
      <vt:variant>
        <vt:i4>1114165</vt:i4>
      </vt:variant>
      <vt:variant>
        <vt:i4>5894</vt:i4>
      </vt:variant>
      <vt:variant>
        <vt:i4>0</vt:i4>
      </vt:variant>
      <vt:variant>
        <vt:i4>5</vt:i4>
      </vt:variant>
      <vt:variant>
        <vt:lpwstr/>
      </vt:variant>
      <vt:variant>
        <vt:lpwstr>_Toc315175436</vt:lpwstr>
      </vt:variant>
      <vt:variant>
        <vt:i4>1114165</vt:i4>
      </vt:variant>
      <vt:variant>
        <vt:i4>5888</vt:i4>
      </vt:variant>
      <vt:variant>
        <vt:i4>0</vt:i4>
      </vt:variant>
      <vt:variant>
        <vt:i4>5</vt:i4>
      </vt:variant>
      <vt:variant>
        <vt:lpwstr/>
      </vt:variant>
      <vt:variant>
        <vt:lpwstr>_Toc315175435</vt:lpwstr>
      </vt:variant>
      <vt:variant>
        <vt:i4>1114165</vt:i4>
      </vt:variant>
      <vt:variant>
        <vt:i4>5882</vt:i4>
      </vt:variant>
      <vt:variant>
        <vt:i4>0</vt:i4>
      </vt:variant>
      <vt:variant>
        <vt:i4>5</vt:i4>
      </vt:variant>
      <vt:variant>
        <vt:lpwstr/>
      </vt:variant>
      <vt:variant>
        <vt:lpwstr>_Toc315175434</vt:lpwstr>
      </vt:variant>
      <vt:variant>
        <vt:i4>1114165</vt:i4>
      </vt:variant>
      <vt:variant>
        <vt:i4>5876</vt:i4>
      </vt:variant>
      <vt:variant>
        <vt:i4>0</vt:i4>
      </vt:variant>
      <vt:variant>
        <vt:i4>5</vt:i4>
      </vt:variant>
      <vt:variant>
        <vt:lpwstr/>
      </vt:variant>
      <vt:variant>
        <vt:lpwstr>_Toc315175433</vt:lpwstr>
      </vt:variant>
      <vt:variant>
        <vt:i4>1114165</vt:i4>
      </vt:variant>
      <vt:variant>
        <vt:i4>5870</vt:i4>
      </vt:variant>
      <vt:variant>
        <vt:i4>0</vt:i4>
      </vt:variant>
      <vt:variant>
        <vt:i4>5</vt:i4>
      </vt:variant>
      <vt:variant>
        <vt:lpwstr/>
      </vt:variant>
      <vt:variant>
        <vt:lpwstr>_Toc315175432</vt:lpwstr>
      </vt:variant>
      <vt:variant>
        <vt:i4>1114165</vt:i4>
      </vt:variant>
      <vt:variant>
        <vt:i4>5864</vt:i4>
      </vt:variant>
      <vt:variant>
        <vt:i4>0</vt:i4>
      </vt:variant>
      <vt:variant>
        <vt:i4>5</vt:i4>
      </vt:variant>
      <vt:variant>
        <vt:lpwstr/>
      </vt:variant>
      <vt:variant>
        <vt:lpwstr>_Toc315175431</vt:lpwstr>
      </vt:variant>
      <vt:variant>
        <vt:i4>1114165</vt:i4>
      </vt:variant>
      <vt:variant>
        <vt:i4>5858</vt:i4>
      </vt:variant>
      <vt:variant>
        <vt:i4>0</vt:i4>
      </vt:variant>
      <vt:variant>
        <vt:i4>5</vt:i4>
      </vt:variant>
      <vt:variant>
        <vt:lpwstr/>
      </vt:variant>
      <vt:variant>
        <vt:lpwstr>_Toc315175430</vt:lpwstr>
      </vt:variant>
      <vt:variant>
        <vt:i4>1048629</vt:i4>
      </vt:variant>
      <vt:variant>
        <vt:i4>5852</vt:i4>
      </vt:variant>
      <vt:variant>
        <vt:i4>0</vt:i4>
      </vt:variant>
      <vt:variant>
        <vt:i4>5</vt:i4>
      </vt:variant>
      <vt:variant>
        <vt:lpwstr/>
      </vt:variant>
      <vt:variant>
        <vt:lpwstr>_Toc315175429</vt:lpwstr>
      </vt:variant>
      <vt:variant>
        <vt:i4>1048629</vt:i4>
      </vt:variant>
      <vt:variant>
        <vt:i4>5846</vt:i4>
      </vt:variant>
      <vt:variant>
        <vt:i4>0</vt:i4>
      </vt:variant>
      <vt:variant>
        <vt:i4>5</vt:i4>
      </vt:variant>
      <vt:variant>
        <vt:lpwstr/>
      </vt:variant>
      <vt:variant>
        <vt:lpwstr>_Toc315175428</vt:lpwstr>
      </vt:variant>
      <vt:variant>
        <vt:i4>1048629</vt:i4>
      </vt:variant>
      <vt:variant>
        <vt:i4>5840</vt:i4>
      </vt:variant>
      <vt:variant>
        <vt:i4>0</vt:i4>
      </vt:variant>
      <vt:variant>
        <vt:i4>5</vt:i4>
      </vt:variant>
      <vt:variant>
        <vt:lpwstr/>
      </vt:variant>
      <vt:variant>
        <vt:lpwstr>_Toc315175427</vt:lpwstr>
      </vt:variant>
      <vt:variant>
        <vt:i4>1048629</vt:i4>
      </vt:variant>
      <vt:variant>
        <vt:i4>5834</vt:i4>
      </vt:variant>
      <vt:variant>
        <vt:i4>0</vt:i4>
      </vt:variant>
      <vt:variant>
        <vt:i4>5</vt:i4>
      </vt:variant>
      <vt:variant>
        <vt:lpwstr/>
      </vt:variant>
      <vt:variant>
        <vt:lpwstr>_Toc315175426</vt:lpwstr>
      </vt:variant>
      <vt:variant>
        <vt:i4>1048629</vt:i4>
      </vt:variant>
      <vt:variant>
        <vt:i4>5828</vt:i4>
      </vt:variant>
      <vt:variant>
        <vt:i4>0</vt:i4>
      </vt:variant>
      <vt:variant>
        <vt:i4>5</vt:i4>
      </vt:variant>
      <vt:variant>
        <vt:lpwstr/>
      </vt:variant>
      <vt:variant>
        <vt:lpwstr>_Toc315175425</vt:lpwstr>
      </vt:variant>
      <vt:variant>
        <vt:i4>1048629</vt:i4>
      </vt:variant>
      <vt:variant>
        <vt:i4>5822</vt:i4>
      </vt:variant>
      <vt:variant>
        <vt:i4>0</vt:i4>
      </vt:variant>
      <vt:variant>
        <vt:i4>5</vt:i4>
      </vt:variant>
      <vt:variant>
        <vt:lpwstr/>
      </vt:variant>
      <vt:variant>
        <vt:lpwstr>_Toc315175424</vt:lpwstr>
      </vt:variant>
      <vt:variant>
        <vt:i4>1048629</vt:i4>
      </vt:variant>
      <vt:variant>
        <vt:i4>5816</vt:i4>
      </vt:variant>
      <vt:variant>
        <vt:i4>0</vt:i4>
      </vt:variant>
      <vt:variant>
        <vt:i4>5</vt:i4>
      </vt:variant>
      <vt:variant>
        <vt:lpwstr/>
      </vt:variant>
      <vt:variant>
        <vt:lpwstr>_Toc315175423</vt:lpwstr>
      </vt:variant>
      <vt:variant>
        <vt:i4>1048629</vt:i4>
      </vt:variant>
      <vt:variant>
        <vt:i4>5810</vt:i4>
      </vt:variant>
      <vt:variant>
        <vt:i4>0</vt:i4>
      </vt:variant>
      <vt:variant>
        <vt:i4>5</vt:i4>
      </vt:variant>
      <vt:variant>
        <vt:lpwstr/>
      </vt:variant>
      <vt:variant>
        <vt:lpwstr>_Toc315175422</vt:lpwstr>
      </vt:variant>
      <vt:variant>
        <vt:i4>1048629</vt:i4>
      </vt:variant>
      <vt:variant>
        <vt:i4>5804</vt:i4>
      </vt:variant>
      <vt:variant>
        <vt:i4>0</vt:i4>
      </vt:variant>
      <vt:variant>
        <vt:i4>5</vt:i4>
      </vt:variant>
      <vt:variant>
        <vt:lpwstr/>
      </vt:variant>
      <vt:variant>
        <vt:lpwstr>_Toc315175421</vt:lpwstr>
      </vt:variant>
      <vt:variant>
        <vt:i4>1048629</vt:i4>
      </vt:variant>
      <vt:variant>
        <vt:i4>5798</vt:i4>
      </vt:variant>
      <vt:variant>
        <vt:i4>0</vt:i4>
      </vt:variant>
      <vt:variant>
        <vt:i4>5</vt:i4>
      </vt:variant>
      <vt:variant>
        <vt:lpwstr/>
      </vt:variant>
      <vt:variant>
        <vt:lpwstr>_Toc315175420</vt:lpwstr>
      </vt:variant>
      <vt:variant>
        <vt:i4>1245237</vt:i4>
      </vt:variant>
      <vt:variant>
        <vt:i4>5792</vt:i4>
      </vt:variant>
      <vt:variant>
        <vt:i4>0</vt:i4>
      </vt:variant>
      <vt:variant>
        <vt:i4>5</vt:i4>
      </vt:variant>
      <vt:variant>
        <vt:lpwstr/>
      </vt:variant>
      <vt:variant>
        <vt:lpwstr>_Toc315175419</vt:lpwstr>
      </vt:variant>
      <vt:variant>
        <vt:i4>1245237</vt:i4>
      </vt:variant>
      <vt:variant>
        <vt:i4>5786</vt:i4>
      </vt:variant>
      <vt:variant>
        <vt:i4>0</vt:i4>
      </vt:variant>
      <vt:variant>
        <vt:i4>5</vt:i4>
      </vt:variant>
      <vt:variant>
        <vt:lpwstr/>
      </vt:variant>
      <vt:variant>
        <vt:lpwstr>_Toc315175418</vt:lpwstr>
      </vt:variant>
      <vt:variant>
        <vt:i4>1245237</vt:i4>
      </vt:variant>
      <vt:variant>
        <vt:i4>5780</vt:i4>
      </vt:variant>
      <vt:variant>
        <vt:i4>0</vt:i4>
      </vt:variant>
      <vt:variant>
        <vt:i4>5</vt:i4>
      </vt:variant>
      <vt:variant>
        <vt:lpwstr/>
      </vt:variant>
      <vt:variant>
        <vt:lpwstr>_Toc315175417</vt:lpwstr>
      </vt:variant>
      <vt:variant>
        <vt:i4>1245237</vt:i4>
      </vt:variant>
      <vt:variant>
        <vt:i4>5774</vt:i4>
      </vt:variant>
      <vt:variant>
        <vt:i4>0</vt:i4>
      </vt:variant>
      <vt:variant>
        <vt:i4>5</vt:i4>
      </vt:variant>
      <vt:variant>
        <vt:lpwstr/>
      </vt:variant>
      <vt:variant>
        <vt:lpwstr>_Toc315175416</vt:lpwstr>
      </vt:variant>
      <vt:variant>
        <vt:i4>1245237</vt:i4>
      </vt:variant>
      <vt:variant>
        <vt:i4>5768</vt:i4>
      </vt:variant>
      <vt:variant>
        <vt:i4>0</vt:i4>
      </vt:variant>
      <vt:variant>
        <vt:i4>5</vt:i4>
      </vt:variant>
      <vt:variant>
        <vt:lpwstr/>
      </vt:variant>
      <vt:variant>
        <vt:lpwstr>_Toc315175415</vt:lpwstr>
      </vt:variant>
      <vt:variant>
        <vt:i4>1245237</vt:i4>
      </vt:variant>
      <vt:variant>
        <vt:i4>5762</vt:i4>
      </vt:variant>
      <vt:variant>
        <vt:i4>0</vt:i4>
      </vt:variant>
      <vt:variant>
        <vt:i4>5</vt:i4>
      </vt:variant>
      <vt:variant>
        <vt:lpwstr/>
      </vt:variant>
      <vt:variant>
        <vt:lpwstr>_Toc315175414</vt:lpwstr>
      </vt:variant>
      <vt:variant>
        <vt:i4>1245237</vt:i4>
      </vt:variant>
      <vt:variant>
        <vt:i4>5756</vt:i4>
      </vt:variant>
      <vt:variant>
        <vt:i4>0</vt:i4>
      </vt:variant>
      <vt:variant>
        <vt:i4>5</vt:i4>
      </vt:variant>
      <vt:variant>
        <vt:lpwstr/>
      </vt:variant>
      <vt:variant>
        <vt:lpwstr>_Toc315175413</vt:lpwstr>
      </vt:variant>
      <vt:variant>
        <vt:i4>1245237</vt:i4>
      </vt:variant>
      <vt:variant>
        <vt:i4>5750</vt:i4>
      </vt:variant>
      <vt:variant>
        <vt:i4>0</vt:i4>
      </vt:variant>
      <vt:variant>
        <vt:i4>5</vt:i4>
      </vt:variant>
      <vt:variant>
        <vt:lpwstr/>
      </vt:variant>
      <vt:variant>
        <vt:lpwstr>_Toc315175412</vt:lpwstr>
      </vt:variant>
      <vt:variant>
        <vt:i4>1245237</vt:i4>
      </vt:variant>
      <vt:variant>
        <vt:i4>5744</vt:i4>
      </vt:variant>
      <vt:variant>
        <vt:i4>0</vt:i4>
      </vt:variant>
      <vt:variant>
        <vt:i4>5</vt:i4>
      </vt:variant>
      <vt:variant>
        <vt:lpwstr/>
      </vt:variant>
      <vt:variant>
        <vt:lpwstr>_Toc315175411</vt:lpwstr>
      </vt:variant>
      <vt:variant>
        <vt:i4>1245237</vt:i4>
      </vt:variant>
      <vt:variant>
        <vt:i4>5738</vt:i4>
      </vt:variant>
      <vt:variant>
        <vt:i4>0</vt:i4>
      </vt:variant>
      <vt:variant>
        <vt:i4>5</vt:i4>
      </vt:variant>
      <vt:variant>
        <vt:lpwstr/>
      </vt:variant>
      <vt:variant>
        <vt:lpwstr>_Toc315175410</vt:lpwstr>
      </vt:variant>
      <vt:variant>
        <vt:i4>1179701</vt:i4>
      </vt:variant>
      <vt:variant>
        <vt:i4>5732</vt:i4>
      </vt:variant>
      <vt:variant>
        <vt:i4>0</vt:i4>
      </vt:variant>
      <vt:variant>
        <vt:i4>5</vt:i4>
      </vt:variant>
      <vt:variant>
        <vt:lpwstr/>
      </vt:variant>
      <vt:variant>
        <vt:lpwstr>_Toc315175409</vt:lpwstr>
      </vt:variant>
      <vt:variant>
        <vt:i4>1179701</vt:i4>
      </vt:variant>
      <vt:variant>
        <vt:i4>5726</vt:i4>
      </vt:variant>
      <vt:variant>
        <vt:i4>0</vt:i4>
      </vt:variant>
      <vt:variant>
        <vt:i4>5</vt:i4>
      </vt:variant>
      <vt:variant>
        <vt:lpwstr/>
      </vt:variant>
      <vt:variant>
        <vt:lpwstr>_Toc315175408</vt:lpwstr>
      </vt:variant>
      <vt:variant>
        <vt:i4>1179701</vt:i4>
      </vt:variant>
      <vt:variant>
        <vt:i4>5720</vt:i4>
      </vt:variant>
      <vt:variant>
        <vt:i4>0</vt:i4>
      </vt:variant>
      <vt:variant>
        <vt:i4>5</vt:i4>
      </vt:variant>
      <vt:variant>
        <vt:lpwstr/>
      </vt:variant>
      <vt:variant>
        <vt:lpwstr>_Toc315175407</vt:lpwstr>
      </vt:variant>
      <vt:variant>
        <vt:i4>1179701</vt:i4>
      </vt:variant>
      <vt:variant>
        <vt:i4>5714</vt:i4>
      </vt:variant>
      <vt:variant>
        <vt:i4>0</vt:i4>
      </vt:variant>
      <vt:variant>
        <vt:i4>5</vt:i4>
      </vt:variant>
      <vt:variant>
        <vt:lpwstr/>
      </vt:variant>
      <vt:variant>
        <vt:lpwstr>_Toc315175406</vt:lpwstr>
      </vt:variant>
      <vt:variant>
        <vt:i4>1179701</vt:i4>
      </vt:variant>
      <vt:variant>
        <vt:i4>5708</vt:i4>
      </vt:variant>
      <vt:variant>
        <vt:i4>0</vt:i4>
      </vt:variant>
      <vt:variant>
        <vt:i4>5</vt:i4>
      </vt:variant>
      <vt:variant>
        <vt:lpwstr/>
      </vt:variant>
      <vt:variant>
        <vt:lpwstr>_Toc315175405</vt:lpwstr>
      </vt:variant>
      <vt:variant>
        <vt:i4>1179701</vt:i4>
      </vt:variant>
      <vt:variant>
        <vt:i4>5702</vt:i4>
      </vt:variant>
      <vt:variant>
        <vt:i4>0</vt:i4>
      </vt:variant>
      <vt:variant>
        <vt:i4>5</vt:i4>
      </vt:variant>
      <vt:variant>
        <vt:lpwstr/>
      </vt:variant>
      <vt:variant>
        <vt:lpwstr>_Toc315175404</vt:lpwstr>
      </vt:variant>
      <vt:variant>
        <vt:i4>1179701</vt:i4>
      </vt:variant>
      <vt:variant>
        <vt:i4>5696</vt:i4>
      </vt:variant>
      <vt:variant>
        <vt:i4>0</vt:i4>
      </vt:variant>
      <vt:variant>
        <vt:i4>5</vt:i4>
      </vt:variant>
      <vt:variant>
        <vt:lpwstr/>
      </vt:variant>
      <vt:variant>
        <vt:lpwstr>_Toc315175403</vt:lpwstr>
      </vt:variant>
      <vt:variant>
        <vt:i4>1179701</vt:i4>
      </vt:variant>
      <vt:variant>
        <vt:i4>5690</vt:i4>
      </vt:variant>
      <vt:variant>
        <vt:i4>0</vt:i4>
      </vt:variant>
      <vt:variant>
        <vt:i4>5</vt:i4>
      </vt:variant>
      <vt:variant>
        <vt:lpwstr/>
      </vt:variant>
      <vt:variant>
        <vt:lpwstr>_Toc315175402</vt:lpwstr>
      </vt:variant>
      <vt:variant>
        <vt:i4>1179701</vt:i4>
      </vt:variant>
      <vt:variant>
        <vt:i4>5684</vt:i4>
      </vt:variant>
      <vt:variant>
        <vt:i4>0</vt:i4>
      </vt:variant>
      <vt:variant>
        <vt:i4>5</vt:i4>
      </vt:variant>
      <vt:variant>
        <vt:lpwstr/>
      </vt:variant>
      <vt:variant>
        <vt:lpwstr>_Toc315175401</vt:lpwstr>
      </vt:variant>
      <vt:variant>
        <vt:i4>1179701</vt:i4>
      </vt:variant>
      <vt:variant>
        <vt:i4>5678</vt:i4>
      </vt:variant>
      <vt:variant>
        <vt:i4>0</vt:i4>
      </vt:variant>
      <vt:variant>
        <vt:i4>5</vt:i4>
      </vt:variant>
      <vt:variant>
        <vt:lpwstr/>
      </vt:variant>
      <vt:variant>
        <vt:lpwstr>_Toc315175400</vt:lpwstr>
      </vt:variant>
      <vt:variant>
        <vt:i4>1769522</vt:i4>
      </vt:variant>
      <vt:variant>
        <vt:i4>5672</vt:i4>
      </vt:variant>
      <vt:variant>
        <vt:i4>0</vt:i4>
      </vt:variant>
      <vt:variant>
        <vt:i4>5</vt:i4>
      </vt:variant>
      <vt:variant>
        <vt:lpwstr/>
      </vt:variant>
      <vt:variant>
        <vt:lpwstr>_Toc315175399</vt:lpwstr>
      </vt:variant>
      <vt:variant>
        <vt:i4>1769522</vt:i4>
      </vt:variant>
      <vt:variant>
        <vt:i4>5666</vt:i4>
      </vt:variant>
      <vt:variant>
        <vt:i4>0</vt:i4>
      </vt:variant>
      <vt:variant>
        <vt:i4>5</vt:i4>
      </vt:variant>
      <vt:variant>
        <vt:lpwstr/>
      </vt:variant>
      <vt:variant>
        <vt:lpwstr>_Toc315175398</vt:lpwstr>
      </vt:variant>
      <vt:variant>
        <vt:i4>1769522</vt:i4>
      </vt:variant>
      <vt:variant>
        <vt:i4>5660</vt:i4>
      </vt:variant>
      <vt:variant>
        <vt:i4>0</vt:i4>
      </vt:variant>
      <vt:variant>
        <vt:i4>5</vt:i4>
      </vt:variant>
      <vt:variant>
        <vt:lpwstr/>
      </vt:variant>
      <vt:variant>
        <vt:lpwstr>_Toc315175397</vt:lpwstr>
      </vt:variant>
      <vt:variant>
        <vt:i4>1769522</vt:i4>
      </vt:variant>
      <vt:variant>
        <vt:i4>5654</vt:i4>
      </vt:variant>
      <vt:variant>
        <vt:i4>0</vt:i4>
      </vt:variant>
      <vt:variant>
        <vt:i4>5</vt:i4>
      </vt:variant>
      <vt:variant>
        <vt:lpwstr/>
      </vt:variant>
      <vt:variant>
        <vt:lpwstr>_Toc315175396</vt:lpwstr>
      </vt:variant>
      <vt:variant>
        <vt:i4>1769522</vt:i4>
      </vt:variant>
      <vt:variant>
        <vt:i4>5648</vt:i4>
      </vt:variant>
      <vt:variant>
        <vt:i4>0</vt:i4>
      </vt:variant>
      <vt:variant>
        <vt:i4>5</vt:i4>
      </vt:variant>
      <vt:variant>
        <vt:lpwstr/>
      </vt:variant>
      <vt:variant>
        <vt:lpwstr>_Toc315175395</vt:lpwstr>
      </vt:variant>
      <vt:variant>
        <vt:i4>1769522</vt:i4>
      </vt:variant>
      <vt:variant>
        <vt:i4>5642</vt:i4>
      </vt:variant>
      <vt:variant>
        <vt:i4>0</vt:i4>
      </vt:variant>
      <vt:variant>
        <vt:i4>5</vt:i4>
      </vt:variant>
      <vt:variant>
        <vt:lpwstr/>
      </vt:variant>
      <vt:variant>
        <vt:lpwstr>_Toc315175394</vt:lpwstr>
      </vt:variant>
      <vt:variant>
        <vt:i4>1769522</vt:i4>
      </vt:variant>
      <vt:variant>
        <vt:i4>5636</vt:i4>
      </vt:variant>
      <vt:variant>
        <vt:i4>0</vt:i4>
      </vt:variant>
      <vt:variant>
        <vt:i4>5</vt:i4>
      </vt:variant>
      <vt:variant>
        <vt:lpwstr/>
      </vt:variant>
      <vt:variant>
        <vt:lpwstr>_Toc315175393</vt:lpwstr>
      </vt:variant>
      <vt:variant>
        <vt:i4>1769522</vt:i4>
      </vt:variant>
      <vt:variant>
        <vt:i4>5630</vt:i4>
      </vt:variant>
      <vt:variant>
        <vt:i4>0</vt:i4>
      </vt:variant>
      <vt:variant>
        <vt:i4>5</vt:i4>
      </vt:variant>
      <vt:variant>
        <vt:lpwstr/>
      </vt:variant>
      <vt:variant>
        <vt:lpwstr>_Toc315175392</vt:lpwstr>
      </vt:variant>
      <vt:variant>
        <vt:i4>1769522</vt:i4>
      </vt:variant>
      <vt:variant>
        <vt:i4>5624</vt:i4>
      </vt:variant>
      <vt:variant>
        <vt:i4>0</vt:i4>
      </vt:variant>
      <vt:variant>
        <vt:i4>5</vt:i4>
      </vt:variant>
      <vt:variant>
        <vt:lpwstr/>
      </vt:variant>
      <vt:variant>
        <vt:lpwstr>_Toc315175391</vt:lpwstr>
      </vt:variant>
      <vt:variant>
        <vt:i4>1769522</vt:i4>
      </vt:variant>
      <vt:variant>
        <vt:i4>5618</vt:i4>
      </vt:variant>
      <vt:variant>
        <vt:i4>0</vt:i4>
      </vt:variant>
      <vt:variant>
        <vt:i4>5</vt:i4>
      </vt:variant>
      <vt:variant>
        <vt:lpwstr/>
      </vt:variant>
      <vt:variant>
        <vt:lpwstr>_Toc315175390</vt:lpwstr>
      </vt:variant>
      <vt:variant>
        <vt:i4>1703986</vt:i4>
      </vt:variant>
      <vt:variant>
        <vt:i4>5612</vt:i4>
      </vt:variant>
      <vt:variant>
        <vt:i4>0</vt:i4>
      </vt:variant>
      <vt:variant>
        <vt:i4>5</vt:i4>
      </vt:variant>
      <vt:variant>
        <vt:lpwstr/>
      </vt:variant>
      <vt:variant>
        <vt:lpwstr>_Toc315175389</vt:lpwstr>
      </vt:variant>
      <vt:variant>
        <vt:i4>1703986</vt:i4>
      </vt:variant>
      <vt:variant>
        <vt:i4>5606</vt:i4>
      </vt:variant>
      <vt:variant>
        <vt:i4>0</vt:i4>
      </vt:variant>
      <vt:variant>
        <vt:i4>5</vt:i4>
      </vt:variant>
      <vt:variant>
        <vt:lpwstr/>
      </vt:variant>
      <vt:variant>
        <vt:lpwstr>_Toc315175388</vt:lpwstr>
      </vt:variant>
      <vt:variant>
        <vt:i4>1703986</vt:i4>
      </vt:variant>
      <vt:variant>
        <vt:i4>5600</vt:i4>
      </vt:variant>
      <vt:variant>
        <vt:i4>0</vt:i4>
      </vt:variant>
      <vt:variant>
        <vt:i4>5</vt:i4>
      </vt:variant>
      <vt:variant>
        <vt:lpwstr/>
      </vt:variant>
      <vt:variant>
        <vt:lpwstr>_Toc315175387</vt:lpwstr>
      </vt:variant>
      <vt:variant>
        <vt:i4>1703986</vt:i4>
      </vt:variant>
      <vt:variant>
        <vt:i4>5594</vt:i4>
      </vt:variant>
      <vt:variant>
        <vt:i4>0</vt:i4>
      </vt:variant>
      <vt:variant>
        <vt:i4>5</vt:i4>
      </vt:variant>
      <vt:variant>
        <vt:lpwstr/>
      </vt:variant>
      <vt:variant>
        <vt:lpwstr>_Toc315175386</vt:lpwstr>
      </vt:variant>
      <vt:variant>
        <vt:i4>1703986</vt:i4>
      </vt:variant>
      <vt:variant>
        <vt:i4>5588</vt:i4>
      </vt:variant>
      <vt:variant>
        <vt:i4>0</vt:i4>
      </vt:variant>
      <vt:variant>
        <vt:i4>5</vt:i4>
      </vt:variant>
      <vt:variant>
        <vt:lpwstr/>
      </vt:variant>
      <vt:variant>
        <vt:lpwstr>_Toc315175385</vt:lpwstr>
      </vt:variant>
      <vt:variant>
        <vt:i4>1703986</vt:i4>
      </vt:variant>
      <vt:variant>
        <vt:i4>5582</vt:i4>
      </vt:variant>
      <vt:variant>
        <vt:i4>0</vt:i4>
      </vt:variant>
      <vt:variant>
        <vt:i4>5</vt:i4>
      </vt:variant>
      <vt:variant>
        <vt:lpwstr/>
      </vt:variant>
      <vt:variant>
        <vt:lpwstr>_Toc315175384</vt:lpwstr>
      </vt:variant>
      <vt:variant>
        <vt:i4>1703986</vt:i4>
      </vt:variant>
      <vt:variant>
        <vt:i4>5576</vt:i4>
      </vt:variant>
      <vt:variant>
        <vt:i4>0</vt:i4>
      </vt:variant>
      <vt:variant>
        <vt:i4>5</vt:i4>
      </vt:variant>
      <vt:variant>
        <vt:lpwstr/>
      </vt:variant>
      <vt:variant>
        <vt:lpwstr>_Toc315175383</vt:lpwstr>
      </vt:variant>
      <vt:variant>
        <vt:i4>1703986</vt:i4>
      </vt:variant>
      <vt:variant>
        <vt:i4>5570</vt:i4>
      </vt:variant>
      <vt:variant>
        <vt:i4>0</vt:i4>
      </vt:variant>
      <vt:variant>
        <vt:i4>5</vt:i4>
      </vt:variant>
      <vt:variant>
        <vt:lpwstr/>
      </vt:variant>
      <vt:variant>
        <vt:lpwstr>_Toc315175382</vt:lpwstr>
      </vt:variant>
      <vt:variant>
        <vt:i4>1703986</vt:i4>
      </vt:variant>
      <vt:variant>
        <vt:i4>5564</vt:i4>
      </vt:variant>
      <vt:variant>
        <vt:i4>0</vt:i4>
      </vt:variant>
      <vt:variant>
        <vt:i4>5</vt:i4>
      </vt:variant>
      <vt:variant>
        <vt:lpwstr/>
      </vt:variant>
      <vt:variant>
        <vt:lpwstr>_Toc315175381</vt:lpwstr>
      </vt:variant>
      <vt:variant>
        <vt:i4>1703986</vt:i4>
      </vt:variant>
      <vt:variant>
        <vt:i4>5558</vt:i4>
      </vt:variant>
      <vt:variant>
        <vt:i4>0</vt:i4>
      </vt:variant>
      <vt:variant>
        <vt:i4>5</vt:i4>
      </vt:variant>
      <vt:variant>
        <vt:lpwstr/>
      </vt:variant>
      <vt:variant>
        <vt:lpwstr>_Toc315175380</vt:lpwstr>
      </vt:variant>
      <vt:variant>
        <vt:i4>1376306</vt:i4>
      </vt:variant>
      <vt:variant>
        <vt:i4>5552</vt:i4>
      </vt:variant>
      <vt:variant>
        <vt:i4>0</vt:i4>
      </vt:variant>
      <vt:variant>
        <vt:i4>5</vt:i4>
      </vt:variant>
      <vt:variant>
        <vt:lpwstr/>
      </vt:variant>
      <vt:variant>
        <vt:lpwstr>_Toc315175379</vt:lpwstr>
      </vt:variant>
      <vt:variant>
        <vt:i4>1376306</vt:i4>
      </vt:variant>
      <vt:variant>
        <vt:i4>5546</vt:i4>
      </vt:variant>
      <vt:variant>
        <vt:i4>0</vt:i4>
      </vt:variant>
      <vt:variant>
        <vt:i4>5</vt:i4>
      </vt:variant>
      <vt:variant>
        <vt:lpwstr/>
      </vt:variant>
      <vt:variant>
        <vt:lpwstr>_Toc315175378</vt:lpwstr>
      </vt:variant>
      <vt:variant>
        <vt:i4>1376306</vt:i4>
      </vt:variant>
      <vt:variant>
        <vt:i4>5540</vt:i4>
      </vt:variant>
      <vt:variant>
        <vt:i4>0</vt:i4>
      </vt:variant>
      <vt:variant>
        <vt:i4>5</vt:i4>
      </vt:variant>
      <vt:variant>
        <vt:lpwstr/>
      </vt:variant>
      <vt:variant>
        <vt:lpwstr>_Toc315175377</vt:lpwstr>
      </vt:variant>
      <vt:variant>
        <vt:i4>1376306</vt:i4>
      </vt:variant>
      <vt:variant>
        <vt:i4>5534</vt:i4>
      </vt:variant>
      <vt:variant>
        <vt:i4>0</vt:i4>
      </vt:variant>
      <vt:variant>
        <vt:i4>5</vt:i4>
      </vt:variant>
      <vt:variant>
        <vt:lpwstr/>
      </vt:variant>
      <vt:variant>
        <vt:lpwstr>_Toc315175376</vt:lpwstr>
      </vt:variant>
      <vt:variant>
        <vt:i4>1376306</vt:i4>
      </vt:variant>
      <vt:variant>
        <vt:i4>5528</vt:i4>
      </vt:variant>
      <vt:variant>
        <vt:i4>0</vt:i4>
      </vt:variant>
      <vt:variant>
        <vt:i4>5</vt:i4>
      </vt:variant>
      <vt:variant>
        <vt:lpwstr/>
      </vt:variant>
      <vt:variant>
        <vt:lpwstr>_Toc315175375</vt:lpwstr>
      </vt:variant>
      <vt:variant>
        <vt:i4>1376306</vt:i4>
      </vt:variant>
      <vt:variant>
        <vt:i4>5522</vt:i4>
      </vt:variant>
      <vt:variant>
        <vt:i4>0</vt:i4>
      </vt:variant>
      <vt:variant>
        <vt:i4>5</vt:i4>
      </vt:variant>
      <vt:variant>
        <vt:lpwstr/>
      </vt:variant>
      <vt:variant>
        <vt:lpwstr>_Toc315175374</vt:lpwstr>
      </vt:variant>
      <vt:variant>
        <vt:i4>1376306</vt:i4>
      </vt:variant>
      <vt:variant>
        <vt:i4>5516</vt:i4>
      </vt:variant>
      <vt:variant>
        <vt:i4>0</vt:i4>
      </vt:variant>
      <vt:variant>
        <vt:i4>5</vt:i4>
      </vt:variant>
      <vt:variant>
        <vt:lpwstr/>
      </vt:variant>
      <vt:variant>
        <vt:lpwstr>_Toc315175373</vt:lpwstr>
      </vt:variant>
      <vt:variant>
        <vt:i4>1376306</vt:i4>
      </vt:variant>
      <vt:variant>
        <vt:i4>5510</vt:i4>
      </vt:variant>
      <vt:variant>
        <vt:i4>0</vt:i4>
      </vt:variant>
      <vt:variant>
        <vt:i4>5</vt:i4>
      </vt:variant>
      <vt:variant>
        <vt:lpwstr/>
      </vt:variant>
      <vt:variant>
        <vt:lpwstr>_Toc315175372</vt:lpwstr>
      </vt:variant>
      <vt:variant>
        <vt:i4>1376306</vt:i4>
      </vt:variant>
      <vt:variant>
        <vt:i4>5504</vt:i4>
      </vt:variant>
      <vt:variant>
        <vt:i4>0</vt:i4>
      </vt:variant>
      <vt:variant>
        <vt:i4>5</vt:i4>
      </vt:variant>
      <vt:variant>
        <vt:lpwstr/>
      </vt:variant>
      <vt:variant>
        <vt:lpwstr>_Toc315175371</vt:lpwstr>
      </vt:variant>
      <vt:variant>
        <vt:i4>1376306</vt:i4>
      </vt:variant>
      <vt:variant>
        <vt:i4>5498</vt:i4>
      </vt:variant>
      <vt:variant>
        <vt:i4>0</vt:i4>
      </vt:variant>
      <vt:variant>
        <vt:i4>5</vt:i4>
      </vt:variant>
      <vt:variant>
        <vt:lpwstr/>
      </vt:variant>
      <vt:variant>
        <vt:lpwstr>_Toc315175370</vt:lpwstr>
      </vt:variant>
      <vt:variant>
        <vt:i4>1310770</vt:i4>
      </vt:variant>
      <vt:variant>
        <vt:i4>5492</vt:i4>
      </vt:variant>
      <vt:variant>
        <vt:i4>0</vt:i4>
      </vt:variant>
      <vt:variant>
        <vt:i4>5</vt:i4>
      </vt:variant>
      <vt:variant>
        <vt:lpwstr/>
      </vt:variant>
      <vt:variant>
        <vt:lpwstr>_Toc315175369</vt:lpwstr>
      </vt:variant>
      <vt:variant>
        <vt:i4>1310770</vt:i4>
      </vt:variant>
      <vt:variant>
        <vt:i4>5486</vt:i4>
      </vt:variant>
      <vt:variant>
        <vt:i4>0</vt:i4>
      </vt:variant>
      <vt:variant>
        <vt:i4>5</vt:i4>
      </vt:variant>
      <vt:variant>
        <vt:lpwstr/>
      </vt:variant>
      <vt:variant>
        <vt:lpwstr>_Toc315175368</vt:lpwstr>
      </vt:variant>
      <vt:variant>
        <vt:i4>1310770</vt:i4>
      </vt:variant>
      <vt:variant>
        <vt:i4>5480</vt:i4>
      </vt:variant>
      <vt:variant>
        <vt:i4>0</vt:i4>
      </vt:variant>
      <vt:variant>
        <vt:i4>5</vt:i4>
      </vt:variant>
      <vt:variant>
        <vt:lpwstr/>
      </vt:variant>
      <vt:variant>
        <vt:lpwstr>_Toc315175367</vt:lpwstr>
      </vt:variant>
      <vt:variant>
        <vt:i4>1310770</vt:i4>
      </vt:variant>
      <vt:variant>
        <vt:i4>5474</vt:i4>
      </vt:variant>
      <vt:variant>
        <vt:i4>0</vt:i4>
      </vt:variant>
      <vt:variant>
        <vt:i4>5</vt:i4>
      </vt:variant>
      <vt:variant>
        <vt:lpwstr/>
      </vt:variant>
      <vt:variant>
        <vt:lpwstr>_Toc315175366</vt:lpwstr>
      </vt:variant>
      <vt:variant>
        <vt:i4>1310770</vt:i4>
      </vt:variant>
      <vt:variant>
        <vt:i4>5468</vt:i4>
      </vt:variant>
      <vt:variant>
        <vt:i4>0</vt:i4>
      </vt:variant>
      <vt:variant>
        <vt:i4>5</vt:i4>
      </vt:variant>
      <vt:variant>
        <vt:lpwstr/>
      </vt:variant>
      <vt:variant>
        <vt:lpwstr>_Toc315175365</vt:lpwstr>
      </vt:variant>
      <vt:variant>
        <vt:i4>1310770</vt:i4>
      </vt:variant>
      <vt:variant>
        <vt:i4>5462</vt:i4>
      </vt:variant>
      <vt:variant>
        <vt:i4>0</vt:i4>
      </vt:variant>
      <vt:variant>
        <vt:i4>5</vt:i4>
      </vt:variant>
      <vt:variant>
        <vt:lpwstr/>
      </vt:variant>
      <vt:variant>
        <vt:lpwstr>_Toc315175364</vt:lpwstr>
      </vt:variant>
      <vt:variant>
        <vt:i4>1310770</vt:i4>
      </vt:variant>
      <vt:variant>
        <vt:i4>5456</vt:i4>
      </vt:variant>
      <vt:variant>
        <vt:i4>0</vt:i4>
      </vt:variant>
      <vt:variant>
        <vt:i4>5</vt:i4>
      </vt:variant>
      <vt:variant>
        <vt:lpwstr/>
      </vt:variant>
      <vt:variant>
        <vt:lpwstr>_Toc315175363</vt:lpwstr>
      </vt:variant>
      <vt:variant>
        <vt:i4>1310770</vt:i4>
      </vt:variant>
      <vt:variant>
        <vt:i4>5450</vt:i4>
      </vt:variant>
      <vt:variant>
        <vt:i4>0</vt:i4>
      </vt:variant>
      <vt:variant>
        <vt:i4>5</vt:i4>
      </vt:variant>
      <vt:variant>
        <vt:lpwstr/>
      </vt:variant>
      <vt:variant>
        <vt:lpwstr>_Toc315175362</vt:lpwstr>
      </vt:variant>
      <vt:variant>
        <vt:i4>1310770</vt:i4>
      </vt:variant>
      <vt:variant>
        <vt:i4>5444</vt:i4>
      </vt:variant>
      <vt:variant>
        <vt:i4>0</vt:i4>
      </vt:variant>
      <vt:variant>
        <vt:i4>5</vt:i4>
      </vt:variant>
      <vt:variant>
        <vt:lpwstr/>
      </vt:variant>
      <vt:variant>
        <vt:lpwstr>_Toc315175361</vt:lpwstr>
      </vt:variant>
      <vt:variant>
        <vt:i4>1310770</vt:i4>
      </vt:variant>
      <vt:variant>
        <vt:i4>5438</vt:i4>
      </vt:variant>
      <vt:variant>
        <vt:i4>0</vt:i4>
      </vt:variant>
      <vt:variant>
        <vt:i4>5</vt:i4>
      </vt:variant>
      <vt:variant>
        <vt:lpwstr/>
      </vt:variant>
      <vt:variant>
        <vt:lpwstr>_Toc315175360</vt:lpwstr>
      </vt:variant>
      <vt:variant>
        <vt:i4>1507378</vt:i4>
      </vt:variant>
      <vt:variant>
        <vt:i4>5432</vt:i4>
      </vt:variant>
      <vt:variant>
        <vt:i4>0</vt:i4>
      </vt:variant>
      <vt:variant>
        <vt:i4>5</vt:i4>
      </vt:variant>
      <vt:variant>
        <vt:lpwstr/>
      </vt:variant>
      <vt:variant>
        <vt:lpwstr>_Toc315175359</vt:lpwstr>
      </vt:variant>
      <vt:variant>
        <vt:i4>1507378</vt:i4>
      </vt:variant>
      <vt:variant>
        <vt:i4>5426</vt:i4>
      </vt:variant>
      <vt:variant>
        <vt:i4>0</vt:i4>
      </vt:variant>
      <vt:variant>
        <vt:i4>5</vt:i4>
      </vt:variant>
      <vt:variant>
        <vt:lpwstr/>
      </vt:variant>
      <vt:variant>
        <vt:lpwstr>_Toc315175358</vt:lpwstr>
      </vt:variant>
      <vt:variant>
        <vt:i4>1507378</vt:i4>
      </vt:variant>
      <vt:variant>
        <vt:i4>5420</vt:i4>
      </vt:variant>
      <vt:variant>
        <vt:i4>0</vt:i4>
      </vt:variant>
      <vt:variant>
        <vt:i4>5</vt:i4>
      </vt:variant>
      <vt:variant>
        <vt:lpwstr/>
      </vt:variant>
      <vt:variant>
        <vt:lpwstr>_Toc315175357</vt:lpwstr>
      </vt:variant>
      <vt:variant>
        <vt:i4>1507378</vt:i4>
      </vt:variant>
      <vt:variant>
        <vt:i4>5414</vt:i4>
      </vt:variant>
      <vt:variant>
        <vt:i4>0</vt:i4>
      </vt:variant>
      <vt:variant>
        <vt:i4>5</vt:i4>
      </vt:variant>
      <vt:variant>
        <vt:lpwstr/>
      </vt:variant>
      <vt:variant>
        <vt:lpwstr>_Toc315175356</vt:lpwstr>
      </vt:variant>
      <vt:variant>
        <vt:i4>1507378</vt:i4>
      </vt:variant>
      <vt:variant>
        <vt:i4>5408</vt:i4>
      </vt:variant>
      <vt:variant>
        <vt:i4>0</vt:i4>
      </vt:variant>
      <vt:variant>
        <vt:i4>5</vt:i4>
      </vt:variant>
      <vt:variant>
        <vt:lpwstr/>
      </vt:variant>
      <vt:variant>
        <vt:lpwstr>_Toc315175355</vt:lpwstr>
      </vt:variant>
      <vt:variant>
        <vt:i4>1507378</vt:i4>
      </vt:variant>
      <vt:variant>
        <vt:i4>5402</vt:i4>
      </vt:variant>
      <vt:variant>
        <vt:i4>0</vt:i4>
      </vt:variant>
      <vt:variant>
        <vt:i4>5</vt:i4>
      </vt:variant>
      <vt:variant>
        <vt:lpwstr/>
      </vt:variant>
      <vt:variant>
        <vt:lpwstr>_Toc315175354</vt:lpwstr>
      </vt:variant>
      <vt:variant>
        <vt:i4>1507378</vt:i4>
      </vt:variant>
      <vt:variant>
        <vt:i4>5396</vt:i4>
      </vt:variant>
      <vt:variant>
        <vt:i4>0</vt:i4>
      </vt:variant>
      <vt:variant>
        <vt:i4>5</vt:i4>
      </vt:variant>
      <vt:variant>
        <vt:lpwstr/>
      </vt:variant>
      <vt:variant>
        <vt:lpwstr>_Toc315175353</vt:lpwstr>
      </vt:variant>
      <vt:variant>
        <vt:i4>1507378</vt:i4>
      </vt:variant>
      <vt:variant>
        <vt:i4>5390</vt:i4>
      </vt:variant>
      <vt:variant>
        <vt:i4>0</vt:i4>
      </vt:variant>
      <vt:variant>
        <vt:i4>5</vt:i4>
      </vt:variant>
      <vt:variant>
        <vt:lpwstr/>
      </vt:variant>
      <vt:variant>
        <vt:lpwstr>_Toc315175352</vt:lpwstr>
      </vt:variant>
      <vt:variant>
        <vt:i4>1507378</vt:i4>
      </vt:variant>
      <vt:variant>
        <vt:i4>5384</vt:i4>
      </vt:variant>
      <vt:variant>
        <vt:i4>0</vt:i4>
      </vt:variant>
      <vt:variant>
        <vt:i4>5</vt:i4>
      </vt:variant>
      <vt:variant>
        <vt:lpwstr/>
      </vt:variant>
      <vt:variant>
        <vt:lpwstr>_Toc315175351</vt:lpwstr>
      </vt:variant>
      <vt:variant>
        <vt:i4>1507378</vt:i4>
      </vt:variant>
      <vt:variant>
        <vt:i4>5378</vt:i4>
      </vt:variant>
      <vt:variant>
        <vt:i4>0</vt:i4>
      </vt:variant>
      <vt:variant>
        <vt:i4>5</vt:i4>
      </vt:variant>
      <vt:variant>
        <vt:lpwstr/>
      </vt:variant>
      <vt:variant>
        <vt:lpwstr>_Toc315175350</vt:lpwstr>
      </vt:variant>
      <vt:variant>
        <vt:i4>1441842</vt:i4>
      </vt:variant>
      <vt:variant>
        <vt:i4>5372</vt:i4>
      </vt:variant>
      <vt:variant>
        <vt:i4>0</vt:i4>
      </vt:variant>
      <vt:variant>
        <vt:i4>5</vt:i4>
      </vt:variant>
      <vt:variant>
        <vt:lpwstr/>
      </vt:variant>
      <vt:variant>
        <vt:lpwstr>_Toc315175349</vt:lpwstr>
      </vt:variant>
      <vt:variant>
        <vt:i4>1441842</vt:i4>
      </vt:variant>
      <vt:variant>
        <vt:i4>5366</vt:i4>
      </vt:variant>
      <vt:variant>
        <vt:i4>0</vt:i4>
      </vt:variant>
      <vt:variant>
        <vt:i4>5</vt:i4>
      </vt:variant>
      <vt:variant>
        <vt:lpwstr/>
      </vt:variant>
      <vt:variant>
        <vt:lpwstr>_Toc315175348</vt:lpwstr>
      </vt:variant>
      <vt:variant>
        <vt:i4>1441842</vt:i4>
      </vt:variant>
      <vt:variant>
        <vt:i4>5360</vt:i4>
      </vt:variant>
      <vt:variant>
        <vt:i4>0</vt:i4>
      </vt:variant>
      <vt:variant>
        <vt:i4>5</vt:i4>
      </vt:variant>
      <vt:variant>
        <vt:lpwstr/>
      </vt:variant>
      <vt:variant>
        <vt:lpwstr>_Toc315175347</vt:lpwstr>
      </vt:variant>
      <vt:variant>
        <vt:i4>1441842</vt:i4>
      </vt:variant>
      <vt:variant>
        <vt:i4>5354</vt:i4>
      </vt:variant>
      <vt:variant>
        <vt:i4>0</vt:i4>
      </vt:variant>
      <vt:variant>
        <vt:i4>5</vt:i4>
      </vt:variant>
      <vt:variant>
        <vt:lpwstr/>
      </vt:variant>
      <vt:variant>
        <vt:lpwstr>_Toc315175346</vt:lpwstr>
      </vt:variant>
      <vt:variant>
        <vt:i4>1441842</vt:i4>
      </vt:variant>
      <vt:variant>
        <vt:i4>5348</vt:i4>
      </vt:variant>
      <vt:variant>
        <vt:i4>0</vt:i4>
      </vt:variant>
      <vt:variant>
        <vt:i4>5</vt:i4>
      </vt:variant>
      <vt:variant>
        <vt:lpwstr/>
      </vt:variant>
      <vt:variant>
        <vt:lpwstr>_Toc315175345</vt:lpwstr>
      </vt:variant>
      <vt:variant>
        <vt:i4>1441842</vt:i4>
      </vt:variant>
      <vt:variant>
        <vt:i4>5342</vt:i4>
      </vt:variant>
      <vt:variant>
        <vt:i4>0</vt:i4>
      </vt:variant>
      <vt:variant>
        <vt:i4>5</vt:i4>
      </vt:variant>
      <vt:variant>
        <vt:lpwstr/>
      </vt:variant>
      <vt:variant>
        <vt:lpwstr>_Toc315175344</vt:lpwstr>
      </vt:variant>
      <vt:variant>
        <vt:i4>1441842</vt:i4>
      </vt:variant>
      <vt:variant>
        <vt:i4>5336</vt:i4>
      </vt:variant>
      <vt:variant>
        <vt:i4>0</vt:i4>
      </vt:variant>
      <vt:variant>
        <vt:i4>5</vt:i4>
      </vt:variant>
      <vt:variant>
        <vt:lpwstr/>
      </vt:variant>
      <vt:variant>
        <vt:lpwstr>_Toc315175343</vt:lpwstr>
      </vt:variant>
      <vt:variant>
        <vt:i4>1441842</vt:i4>
      </vt:variant>
      <vt:variant>
        <vt:i4>5330</vt:i4>
      </vt:variant>
      <vt:variant>
        <vt:i4>0</vt:i4>
      </vt:variant>
      <vt:variant>
        <vt:i4>5</vt:i4>
      </vt:variant>
      <vt:variant>
        <vt:lpwstr/>
      </vt:variant>
      <vt:variant>
        <vt:lpwstr>_Toc315175342</vt:lpwstr>
      </vt:variant>
      <vt:variant>
        <vt:i4>1441842</vt:i4>
      </vt:variant>
      <vt:variant>
        <vt:i4>5324</vt:i4>
      </vt:variant>
      <vt:variant>
        <vt:i4>0</vt:i4>
      </vt:variant>
      <vt:variant>
        <vt:i4>5</vt:i4>
      </vt:variant>
      <vt:variant>
        <vt:lpwstr/>
      </vt:variant>
      <vt:variant>
        <vt:lpwstr>_Toc315175341</vt:lpwstr>
      </vt:variant>
      <vt:variant>
        <vt:i4>1441842</vt:i4>
      </vt:variant>
      <vt:variant>
        <vt:i4>5318</vt:i4>
      </vt:variant>
      <vt:variant>
        <vt:i4>0</vt:i4>
      </vt:variant>
      <vt:variant>
        <vt:i4>5</vt:i4>
      </vt:variant>
      <vt:variant>
        <vt:lpwstr/>
      </vt:variant>
      <vt:variant>
        <vt:lpwstr>_Toc315175340</vt:lpwstr>
      </vt:variant>
      <vt:variant>
        <vt:i4>1114162</vt:i4>
      </vt:variant>
      <vt:variant>
        <vt:i4>5312</vt:i4>
      </vt:variant>
      <vt:variant>
        <vt:i4>0</vt:i4>
      </vt:variant>
      <vt:variant>
        <vt:i4>5</vt:i4>
      </vt:variant>
      <vt:variant>
        <vt:lpwstr/>
      </vt:variant>
      <vt:variant>
        <vt:lpwstr>_Toc315175339</vt:lpwstr>
      </vt:variant>
      <vt:variant>
        <vt:i4>1114162</vt:i4>
      </vt:variant>
      <vt:variant>
        <vt:i4>5306</vt:i4>
      </vt:variant>
      <vt:variant>
        <vt:i4>0</vt:i4>
      </vt:variant>
      <vt:variant>
        <vt:i4>5</vt:i4>
      </vt:variant>
      <vt:variant>
        <vt:lpwstr/>
      </vt:variant>
      <vt:variant>
        <vt:lpwstr>_Toc315175338</vt:lpwstr>
      </vt:variant>
      <vt:variant>
        <vt:i4>1114162</vt:i4>
      </vt:variant>
      <vt:variant>
        <vt:i4>5300</vt:i4>
      </vt:variant>
      <vt:variant>
        <vt:i4>0</vt:i4>
      </vt:variant>
      <vt:variant>
        <vt:i4>5</vt:i4>
      </vt:variant>
      <vt:variant>
        <vt:lpwstr/>
      </vt:variant>
      <vt:variant>
        <vt:lpwstr>_Toc315175337</vt:lpwstr>
      </vt:variant>
      <vt:variant>
        <vt:i4>1114162</vt:i4>
      </vt:variant>
      <vt:variant>
        <vt:i4>5294</vt:i4>
      </vt:variant>
      <vt:variant>
        <vt:i4>0</vt:i4>
      </vt:variant>
      <vt:variant>
        <vt:i4>5</vt:i4>
      </vt:variant>
      <vt:variant>
        <vt:lpwstr/>
      </vt:variant>
      <vt:variant>
        <vt:lpwstr>_Toc315175336</vt:lpwstr>
      </vt:variant>
      <vt:variant>
        <vt:i4>1114162</vt:i4>
      </vt:variant>
      <vt:variant>
        <vt:i4>5288</vt:i4>
      </vt:variant>
      <vt:variant>
        <vt:i4>0</vt:i4>
      </vt:variant>
      <vt:variant>
        <vt:i4>5</vt:i4>
      </vt:variant>
      <vt:variant>
        <vt:lpwstr/>
      </vt:variant>
      <vt:variant>
        <vt:lpwstr>_Toc315175335</vt:lpwstr>
      </vt:variant>
      <vt:variant>
        <vt:i4>1114162</vt:i4>
      </vt:variant>
      <vt:variant>
        <vt:i4>5282</vt:i4>
      </vt:variant>
      <vt:variant>
        <vt:i4>0</vt:i4>
      </vt:variant>
      <vt:variant>
        <vt:i4>5</vt:i4>
      </vt:variant>
      <vt:variant>
        <vt:lpwstr/>
      </vt:variant>
      <vt:variant>
        <vt:lpwstr>_Toc315175334</vt:lpwstr>
      </vt:variant>
      <vt:variant>
        <vt:i4>1114162</vt:i4>
      </vt:variant>
      <vt:variant>
        <vt:i4>5276</vt:i4>
      </vt:variant>
      <vt:variant>
        <vt:i4>0</vt:i4>
      </vt:variant>
      <vt:variant>
        <vt:i4>5</vt:i4>
      </vt:variant>
      <vt:variant>
        <vt:lpwstr/>
      </vt:variant>
      <vt:variant>
        <vt:lpwstr>_Toc315175333</vt:lpwstr>
      </vt:variant>
      <vt:variant>
        <vt:i4>1114162</vt:i4>
      </vt:variant>
      <vt:variant>
        <vt:i4>5270</vt:i4>
      </vt:variant>
      <vt:variant>
        <vt:i4>0</vt:i4>
      </vt:variant>
      <vt:variant>
        <vt:i4>5</vt:i4>
      </vt:variant>
      <vt:variant>
        <vt:lpwstr/>
      </vt:variant>
      <vt:variant>
        <vt:lpwstr>_Toc315175332</vt:lpwstr>
      </vt:variant>
      <vt:variant>
        <vt:i4>1114162</vt:i4>
      </vt:variant>
      <vt:variant>
        <vt:i4>5264</vt:i4>
      </vt:variant>
      <vt:variant>
        <vt:i4>0</vt:i4>
      </vt:variant>
      <vt:variant>
        <vt:i4>5</vt:i4>
      </vt:variant>
      <vt:variant>
        <vt:lpwstr/>
      </vt:variant>
      <vt:variant>
        <vt:lpwstr>_Toc315175331</vt:lpwstr>
      </vt:variant>
      <vt:variant>
        <vt:i4>1114162</vt:i4>
      </vt:variant>
      <vt:variant>
        <vt:i4>5258</vt:i4>
      </vt:variant>
      <vt:variant>
        <vt:i4>0</vt:i4>
      </vt:variant>
      <vt:variant>
        <vt:i4>5</vt:i4>
      </vt:variant>
      <vt:variant>
        <vt:lpwstr/>
      </vt:variant>
      <vt:variant>
        <vt:lpwstr>_Toc315175330</vt:lpwstr>
      </vt:variant>
      <vt:variant>
        <vt:i4>1048626</vt:i4>
      </vt:variant>
      <vt:variant>
        <vt:i4>5252</vt:i4>
      </vt:variant>
      <vt:variant>
        <vt:i4>0</vt:i4>
      </vt:variant>
      <vt:variant>
        <vt:i4>5</vt:i4>
      </vt:variant>
      <vt:variant>
        <vt:lpwstr/>
      </vt:variant>
      <vt:variant>
        <vt:lpwstr>_Toc315175329</vt:lpwstr>
      </vt:variant>
      <vt:variant>
        <vt:i4>1048626</vt:i4>
      </vt:variant>
      <vt:variant>
        <vt:i4>5246</vt:i4>
      </vt:variant>
      <vt:variant>
        <vt:i4>0</vt:i4>
      </vt:variant>
      <vt:variant>
        <vt:i4>5</vt:i4>
      </vt:variant>
      <vt:variant>
        <vt:lpwstr/>
      </vt:variant>
      <vt:variant>
        <vt:lpwstr>_Toc315175328</vt:lpwstr>
      </vt:variant>
      <vt:variant>
        <vt:i4>1048626</vt:i4>
      </vt:variant>
      <vt:variant>
        <vt:i4>5240</vt:i4>
      </vt:variant>
      <vt:variant>
        <vt:i4>0</vt:i4>
      </vt:variant>
      <vt:variant>
        <vt:i4>5</vt:i4>
      </vt:variant>
      <vt:variant>
        <vt:lpwstr/>
      </vt:variant>
      <vt:variant>
        <vt:lpwstr>_Toc315175327</vt:lpwstr>
      </vt:variant>
      <vt:variant>
        <vt:i4>1048626</vt:i4>
      </vt:variant>
      <vt:variant>
        <vt:i4>5234</vt:i4>
      </vt:variant>
      <vt:variant>
        <vt:i4>0</vt:i4>
      </vt:variant>
      <vt:variant>
        <vt:i4>5</vt:i4>
      </vt:variant>
      <vt:variant>
        <vt:lpwstr/>
      </vt:variant>
      <vt:variant>
        <vt:lpwstr>_Toc315175326</vt:lpwstr>
      </vt:variant>
      <vt:variant>
        <vt:i4>1048626</vt:i4>
      </vt:variant>
      <vt:variant>
        <vt:i4>5228</vt:i4>
      </vt:variant>
      <vt:variant>
        <vt:i4>0</vt:i4>
      </vt:variant>
      <vt:variant>
        <vt:i4>5</vt:i4>
      </vt:variant>
      <vt:variant>
        <vt:lpwstr/>
      </vt:variant>
      <vt:variant>
        <vt:lpwstr>_Toc315175325</vt:lpwstr>
      </vt:variant>
      <vt:variant>
        <vt:i4>1048626</vt:i4>
      </vt:variant>
      <vt:variant>
        <vt:i4>5222</vt:i4>
      </vt:variant>
      <vt:variant>
        <vt:i4>0</vt:i4>
      </vt:variant>
      <vt:variant>
        <vt:i4>5</vt:i4>
      </vt:variant>
      <vt:variant>
        <vt:lpwstr/>
      </vt:variant>
      <vt:variant>
        <vt:lpwstr>_Toc315175324</vt:lpwstr>
      </vt:variant>
      <vt:variant>
        <vt:i4>1048626</vt:i4>
      </vt:variant>
      <vt:variant>
        <vt:i4>5216</vt:i4>
      </vt:variant>
      <vt:variant>
        <vt:i4>0</vt:i4>
      </vt:variant>
      <vt:variant>
        <vt:i4>5</vt:i4>
      </vt:variant>
      <vt:variant>
        <vt:lpwstr/>
      </vt:variant>
      <vt:variant>
        <vt:lpwstr>_Toc315175323</vt:lpwstr>
      </vt:variant>
      <vt:variant>
        <vt:i4>1048626</vt:i4>
      </vt:variant>
      <vt:variant>
        <vt:i4>5210</vt:i4>
      </vt:variant>
      <vt:variant>
        <vt:i4>0</vt:i4>
      </vt:variant>
      <vt:variant>
        <vt:i4>5</vt:i4>
      </vt:variant>
      <vt:variant>
        <vt:lpwstr/>
      </vt:variant>
      <vt:variant>
        <vt:lpwstr>_Toc315175322</vt:lpwstr>
      </vt:variant>
      <vt:variant>
        <vt:i4>1048626</vt:i4>
      </vt:variant>
      <vt:variant>
        <vt:i4>5204</vt:i4>
      </vt:variant>
      <vt:variant>
        <vt:i4>0</vt:i4>
      </vt:variant>
      <vt:variant>
        <vt:i4>5</vt:i4>
      </vt:variant>
      <vt:variant>
        <vt:lpwstr/>
      </vt:variant>
      <vt:variant>
        <vt:lpwstr>_Toc315175321</vt:lpwstr>
      </vt:variant>
      <vt:variant>
        <vt:i4>1048626</vt:i4>
      </vt:variant>
      <vt:variant>
        <vt:i4>5198</vt:i4>
      </vt:variant>
      <vt:variant>
        <vt:i4>0</vt:i4>
      </vt:variant>
      <vt:variant>
        <vt:i4>5</vt:i4>
      </vt:variant>
      <vt:variant>
        <vt:lpwstr/>
      </vt:variant>
      <vt:variant>
        <vt:lpwstr>_Toc315175320</vt:lpwstr>
      </vt:variant>
      <vt:variant>
        <vt:i4>1245234</vt:i4>
      </vt:variant>
      <vt:variant>
        <vt:i4>5192</vt:i4>
      </vt:variant>
      <vt:variant>
        <vt:i4>0</vt:i4>
      </vt:variant>
      <vt:variant>
        <vt:i4>5</vt:i4>
      </vt:variant>
      <vt:variant>
        <vt:lpwstr/>
      </vt:variant>
      <vt:variant>
        <vt:lpwstr>_Toc315175319</vt:lpwstr>
      </vt:variant>
      <vt:variant>
        <vt:i4>1245234</vt:i4>
      </vt:variant>
      <vt:variant>
        <vt:i4>5186</vt:i4>
      </vt:variant>
      <vt:variant>
        <vt:i4>0</vt:i4>
      </vt:variant>
      <vt:variant>
        <vt:i4>5</vt:i4>
      </vt:variant>
      <vt:variant>
        <vt:lpwstr/>
      </vt:variant>
      <vt:variant>
        <vt:lpwstr>_Toc315175318</vt:lpwstr>
      </vt:variant>
      <vt:variant>
        <vt:i4>1245234</vt:i4>
      </vt:variant>
      <vt:variant>
        <vt:i4>5180</vt:i4>
      </vt:variant>
      <vt:variant>
        <vt:i4>0</vt:i4>
      </vt:variant>
      <vt:variant>
        <vt:i4>5</vt:i4>
      </vt:variant>
      <vt:variant>
        <vt:lpwstr/>
      </vt:variant>
      <vt:variant>
        <vt:lpwstr>_Toc315175317</vt:lpwstr>
      </vt:variant>
      <vt:variant>
        <vt:i4>1245234</vt:i4>
      </vt:variant>
      <vt:variant>
        <vt:i4>5174</vt:i4>
      </vt:variant>
      <vt:variant>
        <vt:i4>0</vt:i4>
      </vt:variant>
      <vt:variant>
        <vt:i4>5</vt:i4>
      </vt:variant>
      <vt:variant>
        <vt:lpwstr/>
      </vt:variant>
      <vt:variant>
        <vt:lpwstr>_Toc315175316</vt:lpwstr>
      </vt:variant>
      <vt:variant>
        <vt:i4>1245234</vt:i4>
      </vt:variant>
      <vt:variant>
        <vt:i4>5168</vt:i4>
      </vt:variant>
      <vt:variant>
        <vt:i4>0</vt:i4>
      </vt:variant>
      <vt:variant>
        <vt:i4>5</vt:i4>
      </vt:variant>
      <vt:variant>
        <vt:lpwstr/>
      </vt:variant>
      <vt:variant>
        <vt:lpwstr>_Toc315175315</vt:lpwstr>
      </vt:variant>
      <vt:variant>
        <vt:i4>1245234</vt:i4>
      </vt:variant>
      <vt:variant>
        <vt:i4>5162</vt:i4>
      </vt:variant>
      <vt:variant>
        <vt:i4>0</vt:i4>
      </vt:variant>
      <vt:variant>
        <vt:i4>5</vt:i4>
      </vt:variant>
      <vt:variant>
        <vt:lpwstr/>
      </vt:variant>
      <vt:variant>
        <vt:lpwstr>_Toc315175314</vt:lpwstr>
      </vt:variant>
      <vt:variant>
        <vt:i4>1245234</vt:i4>
      </vt:variant>
      <vt:variant>
        <vt:i4>5156</vt:i4>
      </vt:variant>
      <vt:variant>
        <vt:i4>0</vt:i4>
      </vt:variant>
      <vt:variant>
        <vt:i4>5</vt:i4>
      </vt:variant>
      <vt:variant>
        <vt:lpwstr/>
      </vt:variant>
      <vt:variant>
        <vt:lpwstr>_Toc315175313</vt:lpwstr>
      </vt:variant>
      <vt:variant>
        <vt:i4>1245234</vt:i4>
      </vt:variant>
      <vt:variant>
        <vt:i4>5150</vt:i4>
      </vt:variant>
      <vt:variant>
        <vt:i4>0</vt:i4>
      </vt:variant>
      <vt:variant>
        <vt:i4>5</vt:i4>
      </vt:variant>
      <vt:variant>
        <vt:lpwstr/>
      </vt:variant>
      <vt:variant>
        <vt:lpwstr>_Toc315175312</vt:lpwstr>
      </vt:variant>
      <vt:variant>
        <vt:i4>1245234</vt:i4>
      </vt:variant>
      <vt:variant>
        <vt:i4>5144</vt:i4>
      </vt:variant>
      <vt:variant>
        <vt:i4>0</vt:i4>
      </vt:variant>
      <vt:variant>
        <vt:i4>5</vt:i4>
      </vt:variant>
      <vt:variant>
        <vt:lpwstr/>
      </vt:variant>
      <vt:variant>
        <vt:lpwstr>_Toc315175311</vt:lpwstr>
      </vt:variant>
      <vt:variant>
        <vt:i4>1245234</vt:i4>
      </vt:variant>
      <vt:variant>
        <vt:i4>5138</vt:i4>
      </vt:variant>
      <vt:variant>
        <vt:i4>0</vt:i4>
      </vt:variant>
      <vt:variant>
        <vt:i4>5</vt:i4>
      </vt:variant>
      <vt:variant>
        <vt:lpwstr/>
      </vt:variant>
      <vt:variant>
        <vt:lpwstr>_Toc315175310</vt:lpwstr>
      </vt:variant>
      <vt:variant>
        <vt:i4>1179698</vt:i4>
      </vt:variant>
      <vt:variant>
        <vt:i4>5132</vt:i4>
      </vt:variant>
      <vt:variant>
        <vt:i4>0</vt:i4>
      </vt:variant>
      <vt:variant>
        <vt:i4>5</vt:i4>
      </vt:variant>
      <vt:variant>
        <vt:lpwstr/>
      </vt:variant>
      <vt:variant>
        <vt:lpwstr>_Toc315175309</vt:lpwstr>
      </vt:variant>
      <vt:variant>
        <vt:i4>1179698</vt:i4>
      </vt:variant>
      <vt:variant>
        <vt:i4>5126</vt:i4>
      </vt:variant>
      <vt:variant>
        <vt:i4>0</vt:i4>
      </vt:variant>
      <vt:variant>
        <vt:i4>5</vt:i4>
      </vt:variant>
      <vt:variant>
        <vt:lpwstr/>
      </vt:variant>
      <vt:variant>
        <vt:lpwstr>_Toc315175308</vt:lpwstr>
      </vt:variant>
      <vt:variant>
        <vt:i4>1179698</vt:i4>
      </vt:variant>
      <vt:variant>
        <vt:i4>5120</vt:i4>
      </vt:variant>
      <vt:variant>
        <vt:i4>0</vt:i4>
      </vt:variant>
      <vt:variant>
        <vt:i4>5</vt:i4>
      </vt:variant>
      <vt:variant>
        <vt:lpwstr/>
      </vt:variant>
      <vt:variant>
        <vt:lpwstr>_Toc315175307</vt:lpwstr>
      </vt:variant>
      <vt:variant>
        <vt:i4>1179698</vt:i4>
      </vt:variant>
      <vt:variant>
        <vt:i4>5114</vt:i4>
      </vt:variant>
      <vt:variant>
        <vt:i4>0</vt:i4>
      </vt:variant>
      <vt:variant>
        <vt:i4>5</vt:i4>
      </vt:variant>
      <vt:variant>
        <vt:lpwstr/>
      </vt:variant>
      <vt:variant>
        <vt:lpwstr>_Toc315175306</vt:lpwstr>
      </vt:variant>
      <vt:variant>
        <vt:i4>1179698</vt:i4>
      </vt:variant>
      <vt:variant>
        <vt:i4>5108</vt:i4>
      </vt:variant>
      <vt:variant>
        <vt:i4>0</vt:i4>
      </vt:variant>
      <vt:variant>
        <vt:i4>5</vt:i4>
      </vt:variant>
      <vt:variant>
        <vt:lpwstr/>
      </vt:variant>
      <vt:variant>
        <vt:lpwstr>_Toc315175305</vt:lpwstr>
      </vt:variant>
      <vt:variant>
        <vt:i4>1179698</vt:i4>
      </vt:variant>
      <vt:variant>
        <vt:i4>5102</vt:i4>
      </vt:variant>
      <vt:variant>
        <vt:i4>0</vt:i4>
      </vt:variant>
      <vt:variant>
        <vt:i4>5</vt:i4>
      </vt:variant>
      <vt:variant>
        <vt:lpwstr/>
      </vt:variant>
      <vt:variant>
        <vt:lpwstr>_Toc315175304</vt:lpwstr>
      </vt:variant>
      <vt:variant>
        <vt:i4>1179698</vt:i4>
      </vt:variant>
      <vt:variant>
        <vt:i4>5096</vt:i4>
      </vt:variant>
      <vt:variant>
        <vt:i4>0</vt:i4>
      </vt:variant>
      <vt:variant>
        <vt:i4>5</vt:i4>
      </vt:variant>
      <vt:variant>
        <vt:lpwstr/>
      </vt:variant>
      <vt:variant>
        <vt:lpwstr>_Toc315175303</vt:lpwstr>
      </vt:variant>
      <vt:variant>
        <vt:i4>1179698</vt:i4>
      </vt:variant>
      <vt:variant>
        <vt:i4>5090</vt:i4>
      </vt:variant>
      <vt:variant>
        <vt:i4>0</vt:i4>
      </vt:variant>
      <vt:variant>
        <vt:i4>5</vt:i4>
      </vt:variant>
      <vt:variant>
        <vt:lpwstr/>
      </vt:variant>
      <vt:variant>
        <vt:lpwstr>_Toc315175302</vt:lpwstr>
      </vt:variant>
      <vt:variant>
        <vt:i4>1179698</vt:i4>
      </vt:variant>
      <vt:variant>
        <vt:i4>5084</vt:i4>
      </vt:variant>
      <vt:variant>
        <vt:i4>0</vt:i4>
      </vt:variant>
      <vt:variant>
        <vt:i4>5</vt:i4>
      </vt:variant>
      <vt:variant>
        <vt:lpwstr/>
      </vt:variant>
      <vt:variant>
        <vt:lpwstr>_Toc315175301</vt:lpwstr>
      </vt:variant>
      <vt:variant>
        <vt:i4>1179698</vt:i4>
      </vt:variant>
      <vt:variant>
        <vt:i4>5078</vt:i4>
      </vt:variant>
      <vt:variant>
        <vt:i4>0</vt:i4>
      </vt:variant>
      <vt:variant>
        <vt:i4>5</vt:i4>
      </vt:variant>
      <vt:variant>
        <vt:lpwstr/>
      </vt:variant>
      <vt:variant>
        <vt:lpwstr>_Toc315175300</vt:lpwstr>
      </vt:variant>
      <vt:variant>
        <vt:i4>1769523</vt:i4>
      </vt:variant>
      <vt:variant>
        <vt:i4>5072</vt:i4>
      </vt:variant>
      <vt:variant>
        <vt:i4>0</vt:i4>
      </vt:variant>
      <vt:variant>
        <vt:i4>5</vt:i4>
      </vt:variant>
      <vt:variant>
        <vt:lpwstr/>
      </vt:variant>
      <vt:variant>
        <vt:lpwstr>_Toc315175299</vt:lpwstr>
      </vt:variant>
      <vt:variant>
        <vt:i4>1769523</vt:i4>
      </vt:variant>
      <vt:variant>
        <vt:i4>5066</vt:i4>
      </vt:variant>
      <vt:variant>
        <vt:i4>0</vt:i4>
      </vt:variant>
      <vt:variant>
        <vt:i4>5</vt:i4>
      </vt:variant>
      <vt:variant>
        <vt:lpwstr/>
      </vt:variant>
      <vt:variant>
        <vt:lpwstr>_Toc315175298</vt:lpwstr>
      </vt:variant>
      <vt:variant>
        <vt:i4>1769523</vt:i4>
      </vt:variant>
      <vt:variant>
        <vt:i4>5060</vt:i4>
      </vt:variant>
      <vt:variant>
        <vt:i4>0</vt:i4>
      </vt:variant>
      <vt:variant>
        <vt:i4>5</vt:i4>
      </vt:variant>
      <vt:variant>
        <vt:lpwstr/>
      </vt:variant>
      <vt:variant>
        <vt:lpwstr>_Toc315175297</vt:lpwstr>
      </vt:variant>
      <vt:variant>
        <vt:i4>1769523</vt:i4>
      </vt:variant>
      <vt:variant>
        <vt:i4>5054</vt:i4>
      </vt:variant>
      <vt:variant>
        <vt:i4>0</vt:i4>
      </vt:variant>
      <vt:variant>
        <vt:i4>5</vt:i4>
      </vt:variant>
      <vt:variant>
        <vt:lpwstr/>
      </vt:variant>
      <vt:variant>
        <vt:lpwstr>_Toc315175296</vt:lpwstr>
      </vt:variant>
      <vt:variant>
        <vt:i4>1769523</vt:i4>
      </vt:variant>
      <vt:variant>
        <vt:i4>5048</vt:i4>
      </vt:variant>
      <vt:variant>
        <vt:i4>0</vt:i4>
      </vt:variant>
      <vt:variant>
        <vt:i4>5</vt:i4>
      </vt:variant>
      <vt:variant>
        <vt:lpwstr/>
      </vt:variant>
      <vt:variant>
        <vt:lpwstr>_Toc315175295</vt:lpwstr>
      </vt:variant>
      <vt:variant>
        <vt:i4>1769523</vt:i4>
      </vt:variant>
      <vt:variant>
        <vt:i4>5042</vt:i4>
      </vt:variant>
      <vt:variant>
        <vt:i4>0</vt:i4>
      </vt:variant>
      <vt:variant>
        <vt:i4>5</vt:i4>
      </vt:variant>
      <vt:variant>
        <vt:lpwstr/>
      </vt:variant>
      <vt:variant>
        <vt:lpwstr>_Toc315175294</vt:lpwstr>
      </vt:variant>
      <vt:variant>
        <vt:i4>1769523</vt:i4>
      </vt:variant>
      <vt:variant>
        <vt:i4>5036</vt:i4>
      </vt:variant>
      <vt:variant>
        <vt:i4>0</vt:i4>
      </vt:variant>
      <vt:variant>
        <vt:i4>5</vt:i4>
      </vt:variant>
      <vt:variant>
        <vt:lpwstr/>
      </vt:variant>
      <vt:variant>
        <vt:lpwstr>_Toc315175293</vt:lpwstr>
      </vt:variant>
      <vt:variant>
        <vt:i4>1769523</vt:i4>
      </vt:variant>
      <vt:variant>
        <vt:i4>5030</vt:i4>
      </vt:variant>
      <vt:variant>
        <vt:i4>0</vt:i4>
      </vt:variant>
      <vt:variant>
        <vt:i4>5</vt:i4>
      </vt:variant>
      <vt:variant>
        <vt:lpwstr/>
      </vt:variant>
      <vt:variant>
        <vt:lpwstr>_Toc315175292</vt:lpwstr>
      </vt:variant>
      <vt:variant>
        <vt:i4>1769523</vt:i4>
      </vt:variant>
      <vt:variant>
        <vt:i4>5024</vt:i4>
      </vt:variant>
      <vt:variant>
        <vt:i4>0</vt:i4>
      </vt:variant>
      <vt:variant>
        <vt:i4>5</vt:i4>
      </vt:variant>
      <vt:variant>
        <vt:lpwstr/>
      </vt:variant>
      <vt:variant>
        <vt:lpwstr>_Toc315175291</vt:lpwstr>
      </vt:variant>
      <vt:variant>
        <vt:i4>1769523</vt:i4>
      </vt:variant>
      <vt:variant>
        <vt:i4>5018</vt:i4>
      </vt:variant>
      <vt:variant>
        <vt:i4>0</vt:i4>
      </vt:variant>
      <vt:variant>
        <vt:i4>5</vt:i4>
      </vt:variant>
      <vt:variant>
        <vt:lpwstr/>
      </vt:variant>
      <vt:variant>
        <vt:lpwstr>_Toc315175290</vt:lpwstr>
      </vt:variant>
      <vt:variant>
        <vt:i4>1703987</vt:i4>
      </vt:variant>
      <vt:variant>
        <vt:i4>5012</vt:i4>
      </vt:variant>
      <vt:variant>
        <vt:i4>0</vt:i4>
      </vt:variant>
      <vt:variant>
        <vt:i4>5</vt:i4>
      </vt:variant>
      <vt:variant>
        <vt:lpwstr/>
      </vt:variant>
      <vt:variant>
        <vt:lpwstr>_Toc315175289</vt:lpwstr>
      </vt:variant>
      <vt:variant>
        <vt:i4>1703987</vt:i4>
      </vt:variant>
      <vt:variant>
        <vt:i4>5006</vt:i4>
      </vt:variant>
      <vt:variant>
        <vt:i4>0</vt:i4>
      </vt:variant>
      <vt:variant>
        <vt:i4>5</vt:i4>
      </vt:variant>
      <vt:variant>
        <vt:lpwstr/>
      </vt:variant>
      <vt:variant>
        <vt:lpwstr>_Toc315175288</vt:lpwstr>
      </vt:variant>
      <vt:variant>
        <vt:i4>1703987</vt:i4>
      </vt:variant>
      <vt:variant>
        <vt:i4>5000</vt:i4>
      </vt:variant>
      <vt:variant>
        <vt:i4>0</vt:i4>
      </vt:variant>
      <vt:variant>
        <vt:i4>5</vt:i4>
      </vt:variant>
      <vt:variant>
        <vt:lpwstr/>
      </vt:variant>
      <vt:variant>
        <vt:lpwstr>_Toc315175287</vt:lpwstr>
      </vt:variant>
      <vt:variant>
        <vt:i4>1703987</vt:i4>
      </vt:variant>
      <vt:variant>
        <vt:i4>4994</vt:i4>
      </vt:variant>
      <vt:variant>
        <vt:i4>0</vt:i4>
      </vt:variant>
      <vt:variant>
        <vt:i4>5</vt:i4>
      </vt:variant>
      <vt:variant>
        <vt:lpwstr/>
      </vt:variant>
      <vt:variant>
        <vt:lpwstr>_Toc315175286</vt:lpwstr>
      </vt:variant>
      <vt:variant>
        <vt:i4>1703987</vt:i4>
      </vt:variant>
      <vt:variant>
        <vt:i4>4988</vt:i4>
      </vt:variant>
      <vt:variant>
        <vt:i4>0</vt:i4>
      </vt:variant>
      <vt:variant>
        <vt:i4>5</vt:i4>
      </vt:variant>
      <vt:variant>
        <vt:lpwstr/>
      </vt:variant>
      <vt:variant>
        <vt:lpwstr>_Toc315175285</vt:lpwstr>
      </vt:variant>
      <vt:variant>
        <vt:i4>1703987</vt:i4>
      </vt:variant>
      <vt:variant>
        <vt:i4>4982</vt:i4>
      </vt:variant>
      <vt:variant>
        <vt:i4>0</vt:i4>
      </vt:variant>
      <vt:variant>
        <vt:i4>5</vt:i4>
      </vt:variant>
      <vt:variant>
        <vt:lpwstr/>
      </vt:variant>
      <vt:variant>
        <vt:lpwstr>_Toc315175284</vt:lpwstr>
      </vt:variant>
      <vt:variant>
        <vt:i4>1703987</vt:i4>
      </vt:variant>
      <vt:variant>
        <vt:i4>4976</vt:i4>
      </vt:variant>
      <vt:variant>
        <vt:i4>0</vt:i4>
      </vt:variant>
      <vt:variant>
        <vt:i4>5</vt:i4>
      </vt:variant>
      <vt:variant>
        <vt:lpwstr/>
      </vt:variant>
      <vt:variant>
        <vt:lpwstr>_Toc315175283</vt:lpwstr>
      </vt:variant>
      <vt:variant>
        <vt:i4>1703987</vt:i4>
      </vt:variant>
      <vt:variant>
        <vt:i4>4970</vt:i4>
      </vt:variant>
      <vt:variant>
        <vt:i4>0</vt:i4>
      </vt:variant>
      <vt:variant>
        <vt:i4>5</vt:i4>
      </vt:variant>
      <vt:variant>
        <vt:lpwstr/>
      </vt:variant>
      <vt:variant>
        <vt:lpwstr>_Toc315175282</vt:lpwstr>
      </vt:variant>
      <vt:variant>
        <vt:i4>1703987</vt:i4>
      </vt:variant>
      <vt:variant>
        <vt:i4>4964</vt:i4>
      </vt:variant>
      <vt:variant>
        <vt:i4>0</vt:i4>
      </vt:variant>
      <vt:variant>
        <vt:i4>5</vt:i4>
      </vt:variant>
      <vt:variant>
        <vt:lpwstr/>
      </vt:variant>
      <vt:variant>
        <vt:lpwstr>_Toc315175281</vt:lpwstr>
      </vt:variant>
      <vt:variant>
        <vt:i4>1703987</vt:i4>
      </vt:variant>
      <vt:variant>
        <vt:i4>4958</vt:i4>
      </vt:variant>
      <vt:variant>
        <vt:i4>0</vt:i4>
      </vt:variant>
      <vt:variant>
        <vt:i4>5</vt:i4>
      </vt:variant>
      <vt:variant>
        <vt:lpwstr/>
      </vt:variant>
      <vt:variant>
        <vt:lpwstr>_Toc315175280</vt:lpwstr>
      </vt:variant>
      <vt:variant>
        <vt:i4>1376307</vt:i4>
      </vt:variant>
      <vt:variant>
        <vt:i4>4952</vt:i4>
      </vt:variant>
      <vt:variant>
        <vt:i4>0</vt:i4>
      </vt:variant>
      <vt:variant>
        <vt:i4>5</vt:i4>
      </vt:variant>
      <vt:variant>
        <vt:lpwstr/>
      </vt:variant>
      <vt:variant>
        <vt:lpwstr>_Toc315175279</vt:lpwstr>
      </vt:variant>
      <vt:variant>
        <vt:i4>1376307</vt:i4>
      </vt:variant>
      <vt:variant>
        <vt:i4>4946</vt:i4>
      </vt:variant>
      <vt:variant>
        <vt:i4>0</vt:i4>
      </vt:variant>
      <vt:variant>
        <vt:i4>5</vt:i4>
      </vt:variant>
      <vt:variant>
        <vt:lpwstr/>
      </vt:variant>
      <vt:variant>
        <vt:lpwstr>_Toc315175278</vt:lpwstr>
      </vt:variant>
      <vt:variant>
        <vt:i4>1376307</vt:i4>
      </vt:variant>
      <vt:variant>
        <vt:i4>4940</vt:i4>
      </vt:variant>
      <vt:variant>
        <vt:i4>0</vt:i4>
      </vt:variant>
      <vt:variant>
        <vt:i4>5</vt:i4>
      </vt:variant>
      <vt:variant>
        <vt:lpwstr/>
      </vt:variant>
      <vt:variant>
        <vt:lpwstr>_Toc315175277</vt:lpwstr>
      </vt:variant>
      <vt:variant>
        <vt:i4>1376307</vt:i4>
      </vt:variant>
      <vt:variant>
        <vt:i4>4934</vt:i4>
      </vt:variant>
      <vt:variant>
        <vt:i4>0</vt:i4>
      </vt:variant>
      <vt:variant>
        <vt:i4>5</vt:i4>
      </vt:variant>
      <vt:variant>
        <vt:lpwstr/>
      </vt:variant>
      <vt:variant>
        <vt:lpwstr>_Toc315175276</vt:lpwstr>
      </vt:variant>
      <vt:variant>
        <vt:i4>1376307</vt:i4>
      </vt:variant>
      <vt:variant>
        <vt:i4>4928</vt:i4>
      </vt:variant>
      <vt:variant>
        <vt:i4>0</vt:i4>
      </vt:variant>
      <vt:variant>
        <vt:i4>5</vt:i4>
      </vt:variant>
      <vt:variant>
        <vt:lpwstr/>
      </vt:variant>
      <vt:variant>
        <vt:lpwstr>_Toc315175275</vt:lpwstr>
      </vt:variant>
      <vt:variant>
        <vt:i4>1376307</vt:i4>
      </vt:variant>
      <vt:variant>
        <vt:i4>4922</vt:i4>
      </vt:variant>
      <vt:variant>
        <vt:i4>0</vt:i4>
      </vt:variant>
      <vt:variant>
        <vt:i4>5</vt:i4>
      </vt:variant>
      <vt:variant>
        <vt:lpwstr/>
      </vt:variant>
      <vt:variant>
        <vt:lpwstr>_Toc315175274</vt:lpwstr>
      </vt:variant>
      <vt:variant>
        <vt:i4>1376307</vt:i4>
      </vt:variant>
      <vt:variant>
        <vt:i4>4916</vt:i4>
      </vt:variant>
      <vt:variant>
        <vt:i4>0</vt:i4>
      </vt:variant>
      <vt:variant>
        <vt:i4>5</vt:i4>
      </vt:variant>
      <vt:variant>
        <vt:lpwstr/>
      </vt:variant>
      <vt:variant>
        <vt:lpwstr>_Toc315175273</vt:lpwstr>
      </vt:variant>
      <vt:variant>
        <vt:i4>1376307</vt:i4>
      </vt:variant>
      <vt:variant>
        <vt:i4>4910</vt:i4>
      </vt:variant>
      <vt:variant>
        <vt:i4>0</vt:i4>
      </vt:variant>
      <vt:variant>
        <vt:i4>5</vt:i4>
      </vt:variant>
      <vt:variant>
        <vt:lpwstr/>
      </vt:variant>
      <vt:variant>
        <vt:lpwstr>_Toc315175272</vt:lpwstr>
      </vt:variant>
      <vt:variant>
        <vt:i4>1376307</vt:i4>
      </vt:variant>
      <vt:variant>
        <vt:i4>4904</vt:i4>
      </vt:variant>
      <vt:variant>
        <vt:i4>0</vt:i4>
      </vt:variant>
      <vt:variant>
        <vt:i4>5</vt:i4>
      </vt:variant>
      <vt:variant>
        <vt:lpwstr/>
      </vt:variant>
      <vt:variant>
        <vt:lpwstr>_Toc315175271</vt:lpwstr>
      </vt:variant>
      <vt:variant>
        <vt:i4>1376307</vt:i4>
      </vt:variant>
      <vt:variant>
        <vt:i4>4898</vt:i4>
      </vt:variant>
      <vt:variant>
        <vt:i4>0</vt:i4>
      </vt:variant>
      <vt:variant>
        <vt:i4>5</vt:i4>
      </vt:variant>
      <vt:variant>
        <vt:lpwstr/>
      </vt:variant>
      <vt:variant>
        <vt:lpwstr>_Toc315175270</vt:lpwstr>
      </vt:variant>
      <vt:variant>
        <vt:i4>1310771</vt:i4>
      </vt:variant>
      <vt:variant>
        <vt:i4>4892</vt:i4>
      </vt:variant>
      <vt:variant>
        <vt:i4>0</vt:i4>
      </vt:variant>
      <vt:variant>
        <vt:i4>5</vt:i4>
      </vt:variant>
      <vt:variant>
        <vt:lpwstr/>
      </vt:variant>
      <vt:variant>
        <vt:lpwstr>_Toc315175269</vt:lpwstr>
      </vt:variant>
      <vt:variant>
        <vt:i4>1310771</vt:i4>
      </vt:variant>
      <vt:variant>
        <vt:i4>4886</vt:i4>
      </vt:variant>
      <vt:variant>
        <vt:i4>0</vt:i4>
      </vt:variant>
      <vt:variant>
        <vt:i4>5</vt:i4>
      </vt:variant>
      <vt:variant>
        <vt:lpwstr/>
      </vt:variant>
      <vt:variant>
        <vt:lpwstr>_Toc315175268</vt:lpwstr>
      </vt:variant>
      <vt:variant>
        <vt:i4>1310771</vt:i4>
      </vt:variant>
      <vt:variant>
        <vt:i4>4880</vt:i4>
      </vt:variant>
      <vt:variant>
        <vt:i4>0</vt:i4>
      </vt:variant>
      <vt:variant>
        <vt:i4>5</vt:i4>
      </vt:variant>
      <vt:variant>
        <vt:lpwstr/>
      </vt:variant>
      <vt:variant>
        <vt:lpwstr>_Toc315175267</vt:lpwstr>
      </vt:variant>
      <vt:variant>
        <vt:i4>1310771</vt:i4>
      </vt:variant>
      <vt:variant>
        <vt:i4>4874</vt:i4>
      </vt:variant>
      <vt:variant>
        <vt:i4>0</vt:i4>
      </vt:variant>
      <vt:variant>
        <vt:i4>5</vt:i4>
      </vt:variant>
      <vt:variant>
        <vt:lpwstr/>
      </vt:variant>
      <vt:variant>
        <vt:lpwstr>_Toc315175266</vt:lpwstr>
      </vt:variant>
      <vt:variant>
        <vt:i4>1310771</vt:i4>
      </vt:variant>
      <vt:variant>
        <vt:i4>4868</vt:i4>
      </vt:variant>
      <vt:variant>
        <vt:i4>0</vt:i4>
      </vt:variant>
      <vt:variant>
        <vt:i4>5</vt:i4>
      </vt:variant>
      <vt:variant>
        <vt:lpwstr/>
      </vt:variant>
      <vt:variant>
        <vt:lpwstr>_Toc315175265</vt:lpwstr>
      </vt:variant>
      <vt:variant>
        <vt:i4>1310771</vt:i4>
      </vt:variant>
      <vt:variant>
        <vt:i4>4862</vt:i4>
      </vt:variant>
      <vt:variant>
        <vt:i4>0</vt:i4>
      </vt:variant>
      <vt:variant>
        <vt:i4>5</vt:i4>
      </vt:variant>
      <vt:variant>
        <vt:lpwstr/>
      </vt:variant>
      <vt:variant>
        <vt:lpwstr>_Toc315175264</vt:lpwstr>
      </vt:variant>
      <vt:variant>
        <vt:i4>1310771</vt:i4>
      </vt:variant>
      <vt:variant>
        <vt:i4>4856</vt:i4>
      </vt:variant>
      <vt:variant>
        <vt:i4>0</vt:i4>
      </vt:variant>
      <vt:variant>
        <vt:i4>5</vt:i4>
      </vt:variant>
      <vt:variant>
        <vt:lpwstr/>
      </vt:variant>
      <vt:variant>
        <vt:lpwstr>_Toc315175263</vt:lpwstr>
      </vt:variant>
      <vt:variant>
        <vt:i4>1310771</vt:i4>
      </vt:variant>
      <vt:variant>
        <vt:i4>4850</vt:i4>
      </vt:variant>
      <vt:variant>
        <vt:i4>0</vt:i4>
      </vt:variant>
      <vt:variant>
        <vt:i4>5</vt:i4>
      </vt:variant>
      <vt:variant>
        <vt:lpwstr/>
      </vt:variant>
      <vt:variant>
        <vt:lpwstr>_Toc315175262</vt:lpwstr>
      </vt:variant>
      <vt:variant>
        <vt:i4>1310771</vt:i4>
      </vt:variant>
      <vt:variant>
        <vt:i4>4844</vt:i4>
      </vt:variant>
      <vt:variant>
        <vt:i4>0</vt:i4>
      </vt:variant>
      <vt:variant>
        <vt:i4>5</vt:i4>
      </vt:variant>
      <vt:variant>
        <vt:lpwstr/>
      </vt:variant>
      <vt:variant>
        <vt:lpwstr>_Toc315175261</vt:lpwstr>
      </vt:variant>
      <vt:variant>
        <vt:i4>1310771</vt:i4>
      </vt:variant>
      <vt:variant>
        <vt:i4>4838</vt:i4>
      </vt:variant>
      <vt:variant>
        <vt:i4>0</vt:i4>
      </vt:variant>
      <vt:variant>
        <vt:i4>5</vt:i4>
      </vt:variant>
      <vt:variant>
        <vt:lpwstr/>
      </vt:variant>
      <vt:variant>
        <vt:lpwstr>_Toc315175260</vt:lpwstr>
      </vt:variant>
      <vt:variant>
        <vt:i4>1507379</vt:i4>
      </vt:variant>
      <vt:variant>
        <vt:i4>4832</vt:i4>
      </vt:variant>
      <vt:variant>
        <vt:i4>0</vt:i4>
      </vt:variant>
      <vt:variant>
        <vt:i4>5</vt:i4>
      </vt:variant>
      <vt:variant>
        <vt:lpwstr/>
      </vt:variant>
      <vt:variant>
        <vt:lpwstr>_Toc315175259</vt:lpwstr>
      </vt:variant>
      <vt:variant>
        <vt:i4>1507379</vt:i4>
      </vt:variant>
      <vt:variant>
        <vt:i4>4826</vt:i4>
      </vt:variant>
      <vt:variant>
        <vt:i4>0</vt:i4>
      </vt:variant>
      <vt:variant>
        <vt:i4>5</vt:i4>
      </vt:variant>
      <vt:variant>
        <vt:lpwstr/>
      </vt:variant>
      <vt:variant>
        <vt:lpwstr>_Toc315175258</vt:lpwstr>
      </vt:variant>
      <vt:variant>
        <vt:i4>1507379</vt:i4>
      </vt:variant>
      <vt:variant>
        <vt:i4>4820</vt:i4>
      </vt:variant>
      <vt:variant>
        <vt:i4>0</vt:i4>
      </vt:variant>
      <vt:variant>
        <vt:i4>5</vt:i4>
      </vt:variant>
      <vt:variant>
        <vt:lpwstr/>
      </vt:variant>
      <vt:variant>
        <vt:lpwstr>_Toc315175257</vt:lpwstr>
      </vt:variant>
      <vt:variant>
        <vt:i4>1507379</vt:i4>
      </vt:variant>
      <vt:variant>
        <vt:i4>4814</vt:i4>
      </vt:variant>
      <vt:variant>
        <vt:i4>0</vt:i4>
      </vt:variant>
      <vt:variant>
        <vt:i4>5</vt:i4>
      </vt:variant>
      <vt:variant>
        <vt:lpwstr/>
      </vt:variant>
      <vt:variant>
        <vt:lpwstr>_Toc315175256</vt:lpwstr>
      </vt:variant>
      <vt:variant>
        <vt:i4>1507379</vt:i4>
      </vt:variant>
      <vt:variant>
        <vt:i4>4808</vt:i4>
      </vt:variant>
      <vt:variant>
        <vt:i4>0</vt:i4>
      </vt:variant>
      <vt:variant>
        <vt:i4>5</vt:i4>
      </vt:variant>
      <vt:variant>
        <vt:lpwstr/>
      </vt:variant>
      <vt:variant>
        <vt:lpwstr>_Toc315175255</vt:lpwstr>
      </vt:variant>
      <vt:variant>
        <vt:i4>1507379</vt:i4>
      </vt:variant>
      <vt:variant>
        <vt:i4>4802</vt:i4>
      </vt:variant>
      <vt:variant>
        <vt:i4>0</vt:i4>
      </vt:variant>
      <vt:variant>
        <vt:i4>5</vt:i4>
      </vt:variant>
      <vt:variant>
        <vt:lpwstr/>
      </vt:variant>
      <vt:variant>
        <vt:lpwstr>_Toc315175254</vt:lpwstr>
      </vt:variant>
      <vt:variant>
        <vt:i4>1507379</vt:i4>
      </vt:variant>
      <vt:variant>
        <vt:i4>4796</vt:i4>
      </vt:variant>
      <vt:variant>
        <vt:i4>0</vt:i4>
      </vt:variant>
      <vt:variant>
        <vt:i4>5</vt:i4>
      </vt:variant>
      <vt:variant>
        <vt:lpwstr/>
      </vt:variant>
      <vt:variant>
        <vt:lpwstr>_Toc315175253</vt:lpwstr>
      </vt:variant>
      <vt:variant>
        <vt:i4>1507379</vt:i4>
      </vt:variant>
      <vt:variant>
        <vt:i4>4790</vt:i4>
      </vt:variant>
      <vt:variant>
        <vt:i4>0</vt:i4>
      </vt:variant>
      <vt:variant>
        <vt:i4>5</vt:i4>
      </vt:variant>
      <vt:variant>
        <vt:lpwstr/>
      </vt:variant>
      <vt:variant>
        <vt:lpwstr>_Toc315175252</vt:lpwstr>
      </vt:variant>
      <vt:variant>
        <vt:i4>1507379</vt:i4>
      </vt:variant>
      <vt:variant>
        <vt:i4>4784</vt:i4>
      </vt:variant>
      <vt:variant>
        <vt:i4>0</vt:i4>
      </vt:variant>
      <vt:variant>
        <vt:i4>5</vt:i4>
      </vt:variant>
      <vt:variant>
        <vt:lpwstr/>
      </vt:variant>
      <vt:variant>
        <vt:lpwstr>_Toc315175251</vt:lpwstr>
      </vt:variant>
      <vt:variant>
        <vt:i4>1507379</vt:i4>
      </vt:variant>
      <vt:variant>
        <vt:i4>4778</vt:i4>
      </vt:variant>
      <vt:variant>
        <vt:i4>0</vt:i4>
      </vt:variant>
      <vt:variant>
        <vt:i4>5</vt:i4>
      </vt:variant>
      <vt:variant>
        <vt:lpwstr/>
      </vt:variant>
      <vt:variant>
        <vt:lpwstr>_Toc315175250</vt:lpwstr>
      </vt:variant>
      <vt:variant>
        <vt:i4>1441843</vt:i4>
      </vt:variant>
      <vt:variant>
        <vt:i4>4772</vt:i4>
      </vt:variant>
      <vt:variant>
        <vt:i4>0</vt:i4>
      </vt:variant>
      <vt:variant>
        <vt:i4>5</vt:i4>
      </vt:variant>
      <vt:variant>
        <vt:lpwstr/>
      </vt:variant>
      <vt:variant>
        <vt:lpwstr>_Toc315175249</vt:lpwstr>
      </vt:variant>
      <vt:variant>
        <vt:i4>1441843</vt:i4>
      </vt:variant>
      <vt:variant>
        <vt:i4>4766</vt:i4>
      </vt:variant>
      <vt:variant>
        <vt:i4>0</vt:i4>
      </vt:variant>
      <vt:variant>
        <vt:i4>5</vt:i4>
      </vt:variant>
      <vt:variant>
        <vt:lpwstr/>
      </vt:variant>
      <vt:variant>
        <vt:lpwstr>_Toc315175248</vt:lpwstr>
      </vt:variant>
      <vt:variant>
        <vt:i4>1441843</vt:i4>
      </vt:variant>
      <vt:variant>
        <vt:i4>4760</vt:i4>
      </vt:variant>
      <vt:variant>
        <vt:i4>0</vt:i4>
      </vt:variant>
      <vt:variant>
        <vt:i4>5</vt:i4>
      </vt:variant>
      <vt:variant>
        <vt:lpwstr/>
      </vt:variant>
      <vt:variant>
        <vt:lpwstr>_Toc315175247</vt:lpwstr>
      </vt:variant>
      <vt:variant>
        <vt:i4>1441843</vt:i4>
      </vt:variant>
      <vt:variant>
        <vt:i4>4754</vt:i4>
      </vt:variant>
      <vt:variant>
        <vt:i4>0</vt:i4>
      </vt:variant>
      <vt:variant>
        <vt:i4>5</vt:i4>
      </vt:variant>
      <vt:variant>
        <vt:lpwstr/>
      </vt:variant>
      <vt:variant>
        <vt:lpwstr>_Toc315175246</vt:lpwstr>
      </vt:variant>
      <vt:variant>
        <vt:i4>1441843</vt:i4>
      </vt:variant>
      <vt:variant>
        <vt:i4>4748</vt:i4>
      </vt:variant>
      <vt:variant>
        <vt:i4>0</vt:i4>
      </vt:variant>
      <vt:variant>
        <vt:i4>5</vt:i4>
      </vt:variant>
      <vt:variant>
        <vt:lpwstr/>
      </vt:variant>
      <vt:variant>
        <vt:lpwstr>_Toc315175245</vt:lpwstr>
      </vt:variant>
      <vt:variant>
        <vt:i4>1441843</vt:i4>
      </vt:variant>
      <vt:variant>
        <vt:i4>4742</vt:i4>
      </vt:variant>
      <vt:variant>
        <vt:i4>0</vt:i4>
      </vt:variant>
      <vt:variant>
        <vt:i4>5</vt:i4>
      </vt:variant>
      <vt:variant>
        <vt:lpwstr/>
      </vt:variant>
      <vt:variant>
        <vt:lpwstr>_Toc315175244</vt:lpwstr>
      </vt:variant>
      <vt:variant>
        <vt:i4>1441843</vt:i4>
      </vt:variant>
      <vt:variant>
        <vt:i4>4736</vt:i4>
      </vt:variant>
      <vt:variant>
        <vt:i4>0</vt:i4>
      </vt:variant>
      <vt:variant>
        <vt:i4>5</vt:i4>
      </vt:variant>
      <vt:variant>
        <vt:lpwstr/>
      </vt:variant>
      <vt:variant>
        <vt:lpwstr>_Toc315175243</vt:lpwstr>
      </vt:variant>
      <vt:variant>
        <vt:i4>1441843</vt:i4>
      </vt:variant>
      <vt:variant>
        <vt:i4>4730</vt:i4>
      </vt:variant>
      <vt:variant>
        <vt:i4>0</vt:i4>
      </vt:variant>
      <vt:variant>
        <vt:i4>5</vt:i4>
      </vt:variant>
      <vt:variant>
        <vt:lpwstr/>
      </vt:variant>
      <vt:variant>
        <vt:lpwstr>_Toc315175242</vt:lpwstr>
      </vt:variant>
      <vt:variant>
        <vt:i4>1441843</vt:i4>
      </vt:variant>
      <vt:variant>
        <vt:i4>4724</vt:i4>
      </vt:variant>
      <vt:variant>
        <vt:i4>0</vt:i4>
      </vt:variant>
      <vt:variant>
        <vt:i4>5</vt:i4>
      </vt:variant>
      <vt:variant>
        <vt:lpwstr/>
      </vt:variant>
      <vt:variant>
        <vt:lpwstr>_Toc315175241</vt:lpwstr>
      </vt:variant>
      <vt:variant>
        <vt:i4>1441843</vt:i4>
      </vt:variant>
      <vt:variant>
        <vt:i4>4718</vt:i4>
      </vt:variant>
      <vt:variant>
        <vt:i4>0</vt:i4>
      </vt:variant>
      <vt:variant>
        <vt:i4>5</vt:i4>
      </vt:variant>
      <vt:variant>
        <vt:lpwstr/>
      </vt:variant>
      <vt:variant>
        <vt:lpwstr>_Toc315175240</vt:lpwstr>
      </vt:variant>
      <vt:variant>
        <vt:i4>1114163</vt:i4>
      </vt:variant>
      <vt:variant>
        <vt:i4>4712</vt:i4>
      </vt:variant>
      <vt:variant>
        <vt:i4>0</vt:i4>
      </vt:variant>
      <vt:variant>
        <vt:i4>5</vt:i4>
      </vt:variant>
      <vt:variant>
        <vt:lpwstr/>
      </vt:variant>
      <vt:variant>
        <vt:lpwstr>_Toc315175239</vt:lpwstr>
      </vt:variant>
      <vt:variant>
        <vt:i4>1114163</vt:i4>
      </vt:variant>
      <vt:variant>
        <vt:i4>4706</vt:i4>
      </vt:variant>
      <vt:variant>
        <vt:i4>0</vt:i4>
      </vt:variant>
      <vt:variant>
        <vt:i4>5</vt:i4>
      </vt:variant>
      <vt:variant>
        <vt:lpwstr/>
      </vt:variant>
      <vt:variant>
        <vt:lpwstr>_Toc315175238</vt:lpwstr>
      </vt:variant>
      <vt:variant>
        <vt:i4>1114163</vt:i4>
      </vt:variant>
      <vt:variant>
        <vt:i4>4700</vt:i4>
      </vt:variant>
      <vt:variant>
        <vt:i4>0</vt:i4>
      </vt:variant>
      <vt:variant>
        <vt:i4>5</vt:i4>
      </vt:variant>
      <vt:variant>
        <vt:lpwstr/>
      </vt:variant>
      <vt:variant>
        <vt:lpwstr>_Toc315175237</vt:lpwstr>
      </vt:variant>
      <vt:variant>
        <vt:i4>1114163</vt:i4>
      </vt:variant>
      <vt:variant>
        <vt:i4>4694</vt:i4>
      </vt:variant>
      <vt:variant>
        <vt:i4>0</vt:i4>
      </vt:variant>
      <vt:variant>
        <vt:i4>5</vt:i4>
      </vt:variant>
      <vt:variant>
        <vt:lpwstr/>
      </vt:variant>
      <vt:variant>
        <vt:lpwstr>_Toc315175236</vt:lpwstr>
      </vt:variant>
      <vt:variant>
        <vt:i4>1114163</vt:i4>
      </vt:variant>
      <vt:variant>
        <vt:i4>4688</vt:i4>
      </vt:variant>
      <vt:variant>
        <vt:i4>0</vt:i4>
      </vt:variant>
      <vt:variant>
        <vt:i4>5</vt:i4>
      </vt:variant>
      <vt:variant>
        <vt:lpwstr/>
      </vt:variant>
      <vt:variant>
        <vt:lpwstr>_Toc315175235</vt:lpwstr>
      </vt:variant>
      <vt:variant>
        <vt:i4>1114163</vt:i4>
      </vt:variant>
      <vt:variant>
        <vt:i4>4682</vt:i4>
      </vt:variant>
      <vt:variant>
        <vt:i4>0</vt:i4>
      </vt:variant>
      <vt:variant>
        <vt:i4>5</vt:i4>
      </vt:variant>
      <vt:variant>
        <vt:lpwstr/>
      </vt:variant>
      <vt:variant>
        <vt:lpwstr>_Toc315175234</vt:lpwstr>
      </vt:variant>
      <vt:variant>
        <vt:i4>1114163</vt:i4>
      </vt:variant>
      <vt:variant>
        <vt:i4>4676</vt:i4>
      </vt:variant>
      <vt:variant>
        <vt:i4>0</vt:i4>
      </vt:variant>
      <vt:variant>
        <vt:i4>5</vt:i4>
      </vt:variant>
      <vt:variant>
        <vt:lpwstr/>
      </vt:variant>
      <vt:variant>
        <vt:lpwstr>_Toc315175233</vt:lpwstr>
      </vt:variant>
      <vt:variant>
        <vt:i4>1114163</vt:i4>
      </vt:variant>
      <vt:variant>
        <vt:i4>4670</vt:i4>
      </vt:variant>
      <vt:variant>
        <vt:i4>0</vt:i4>
      </vt:variant>
      <vt:variant>
        <vt:i4>5</vt:i4>
      </vt:variant>
      <vt:variant>
        <vt:lpwstr/>
      </vt:variant>
      <vt:variant>
        <vt:lpwstr>_Toc315175232</vt:lpwstr>
      </vt:variant>
      <vt:variant>
        <vt:i4>1114163</vt:i4>
      </vt:variant>
      <vt:variant>
        <vt:i4>4664</vt:i4>
      </vt:variant>
      <vt:variant>
        <vt:i4>0</vt:i4>
      </vt:variant>
      <vt:variant>
        <vt:i4>5</vt:i4>
      </vt:variant>
      <vt:variant>
        <vt:lpwstr/>
      </vt:variant>
      <vt:variant>
        <vt:lpwstr>_Toc315175231</vt:lpwstr>
      </vt:variant>
      <vt:variant>
        <vt:i4>1114163</vt:i4>
      </vt:variant>
      <vt:variant>
        <vt:i4>4658</vt:i4>
      </vt:variant>
      <vt:variant>
        <vt:i4>0</vt:i4>
      </vt:variant>
      <vt:variant>
        <vt:i4>5</vt:i4>
      </vt:variant>
      <vt:variant>
        <vt:lpwstr/>
      </vt:variant>
      <vt:variant>
        <vt:lpwstr>_Toc315175230</vt:lpwstr>
      </vt:variant>
      <vt:variant>
        <vt:i4>1048627</vt:i4>
      </vt:variant>
      <vt:variant>
        <vt:i4>4652</vt:i4>
      </vt:variant>
      <vt:variant>
        <vt:i4>0</vt:i4>
      </vt:variant>
      <vt:variant>
        <vt:i4>5</vt:i4>
      </vt:variant>
      <vt:variant>
        <vt:lpwstr/>
      </vt:variant>
      <vt:variant>
        <vt:lpwstr>_Toc315175229</vt:lpwstr>
      </vt:variant>
      <vt:variant>
        <vt:i4>1048627</vt:i4>
      </vt:variant>
      <vt:variant>
        <vt:i4>4646</vt:i4>
      </vt:variant>
      <vt:variant>
        <vt:i4>0</vt:i4>
      </vt:variant>
      <vt:variant>
        <vt:i4>5</vt:i4>
      </vt:variant>
      <vt:variant>
        <vt:lpwstr/>
      </vt:variant>
      <vt:variant>
        <vt:lpwstr>_Toc315175228</vt:lpwstr>
      </vt:variant>
      <vt:variant>
        <vt:i4>1048627</vt:i4>
      </vt:variant>
      <vt:variant>
        <vt:i4>4640</vt:i4>
      </vt:variant>
      <vt:variant>
        <vt:i4>0</vt:i4>
      </vt:variant>
      <vt:variant>
        <vt:i4>5</vt:i4>
      </vt:variant>
      <vt:variant>
        <vt:lpwstr/>
      </vt:variant>
      <vt:variant>
        <vt:lpwstr>_Toc315175227</vt:lpwstr>
      </vt:variant>
      <vt:variant>
        <vt:i4>1048627</vt:i4>
      </vt:variant>
      <vt:variant>
        <vt:i4>4634</vt:i4>
      </vt:variant>
      <vt:variant>
        <vt:i4>0</vt:i4>
      </vt:variant>
      <vt:variant>
        <vt:i4>5</vt:i4>
      </vt:variant>
      <vt:variant>
        <vt:lpwstr/>
      </vt:variant>
      <vt:variant>
        <vt:lpwstr>_Toc315175226</vt:lpwstr>
      </vt:variant>
      <vt:variant>
        <vt:i4>1048627</vt:i4>
      </vt:variant>
      <vt:variant>
        <vt:i4>4628</vt:i4>
      </vt:variant>
      <vt:variant>
        <vt:i4>0</vt:i4>
      </vt:variant>
      <vt:variant>
        <vt:i4>5</vt:i4>
      </vt:variant>
      <vt:variant>
        <vt:lpwstr/>
      </vt:variant>
      <vt:variant>
        <vt:lpwstr>_Toc315175225</vt:lpwstr>
      </vt:variant>
      <vt:variant>
        <vt:i4>1048627</vt:i4>
      </vt:variant>
      <vt:variant>
        <vt:i4>4622</vt:i4>
      </vt:variant>
      <vt:variant>
        <vt:i4>0</vt:i4>
      </vt:variant>
      <vt:variant>
        <vt:i4>5</vt:i4>
      </vt:variant>
      <vt:variant>
        <vt:lpwstr/>
      </vt:variant>
      <vt:variant>
        <vt:lpwstr>_Toc315175224</vt:lpwstr>
      </vt:variant>
      <vt:variant>
        <vt:i4>1048627</vt:i4>
      </vt:variant>
      <vt:variant>
        <vt:i4>4616</vt:i4>
      </vt:variant>
      <vt:variant>
        <vt:i4>0</vt:i4>
      </vt:variant>
      <vt:variant>
        <vt:i4>5</vt:i4>
      </vt:variant>
      <vt:variant>
        <vt:lpwstr/>
      </vt:variant>
      <vt:variant>
        <vt:lpwstr>_Toc315175223</vt:lpwstr>
      </vt:variant>
      <vt:variant>
        <vt:i4>1048627</vt:i4>
      </vt:variant>
      <vt:variant>
        <vt:i4>4610</vt:i4>
      </vt:variant>
      <vt:variant>
        <vt:i4>0</vt:i4>
      </vt:variant>
      <vt:variant>
        <vt:i4>5</vt:i4>
      </vt:variant>
      <vt:variant>
        <vt:lpwstr/>
      </vt:variant>
      <vt:variant>
        <vt:lpwstr>_Toc315175222</vt:lpwstr>
      </vt:variant>
      <vt:variant>
        <vt:i4>1048627</vt:i4>
      </vt:variant>
      <vt:variant>
        <vt:i4>4604</vt:i4>
      </vt:variant>
      <vt:variant>
        <vt:i4>0</vt:i4>
      </vt:variant>
      <vt:variant>
        <vt:i4>5</vt:i4>
      </vt:variant>
      <vt:variant>
        <vt:lpwstr/>
      </vt:variant>
      <vt:variant>
        <vt:lpwstr>_Toc315175221</vt:lpwstr>
      </vt:variant>
      <vt:variant>
        <vt:i4>1048627</vt:i4>
      </vt:variant>
      <vt:variant>
        <vt:i4>4598</vt:i4>
      </vt:variant>
      <vt:variant>
        <vt:i4>0</vt:i4>
      </vt:variant>
      <vt:variant>
        <vt:i4>5</vt:i4>
      </vt:variant>
      <vt:variant>
        <vt:lpwstr/>
      </vt:variant>
      <vt:variant>
        <vt:lpwstr>_Toc315175220</vt:lpwstr>
      </vt:variant>
      <vt:variant>
        <vt:i4>1245235</vt:i4>
      </vt:variant>
      <vt:variant>
        <vt:i4>4592</vt:i4>
      </vt:variant>
      <vt:variant>
        <vt:i4>0</vt:i4>
      </vt:variant>
      <vt:variant>
        <vt:i4>5</vt:i4>
      </vt:variant>
      <vt:variant>
        <vt:lpwstr/>
      </vt:variant>
      <vt:variant>
        <vt:lpwstr>_Toc315175219</vt:lpwstr>
      </vt:variant>
      <vt:variant>
        <vt:i4>1245235</vt:i4>
      </vt:variant>
      <vt:variant>
        <vt:i4>4586</vt:i4>
      </vt:variant>
      <vt:variant>
        <vt:i4>0</vt:i4>
      </vt:variant>
      <vt:variant>
        <vt:i4>5</vt:i4>
      </vt:variant>
      <vt:variant>
        <vt:lpwstr/>
      </vt:variant>
      <vt:variant>
        <vt:lpwstr>_Toc315175218</vt:lpwstr>
      </vt:variant>
      <vt:variant>
        <vt:i4>1245235</vt:i4>
      </vt:variant>
      <vt:variant>
        <vt:i4>4580</vt:i4>
      </vt:variant>
      <vt:variant>
        <vt:i4>0</vt:i4>
      </vt:variant>
      <vt:variant>
        <vt:i4>5</vt:i4>
      </vt:variant>
      <vt:variant>
        <vt:lpwstr/>
      </vt:variant>
      <vt:variant>
        <vt:lpwstr>_Toc315175217</vt:lpwstr>
      </vt:variant>
      <vt:variant>
        <vt:i4>1245235</vt:i4>
      </vt:variant>
      <vt:variant>
        <vt:i4>4574</vt:i4>
      </vt:variant>
      <vt:variant>
        <vt:i4>0</vt:i4>
      </vt:variant>
      <vt:variant>
        <vt:i4>5</vt:i4>
      </vt:variant>
      <vt:variant>
        <vt:lpwstr/>
      </vt:variant>
      <vt:variant>
        <vt:lpwstr>_Toc315175216</vt:lpwstr>
      </vt:variant>
      <vt:variant>
        <vt:i4>1245235</vt:i4>
      </vt:variant>
      <vt:variant>
        <vt:i4>4568</vt:i4>
      </vt:variant>
      <vt:variant>
        <vt:i4>0</vt:i4>
      </vt:variant>
      <vt:variant>
        <vt:i4>5</vt:i4>
      </vt:variant>
      <vt:variant>
        <vt:lpwstr/>
      </vt:variant>
      <vt:variant>
        <vt:lpwstr>_Toc315175215</vt:lpwstr>
      </vt:variant>
      <vt:variant>
        <vt:i4>1245235</vt:i4>
      </vt:variant>
      <vt:variant>
        <vt:i4>4562</vt:i4>
      </vt:variant>
      <vt:variant>
        <vt:i4>0</vt:i4>
      </vt:variant>
      <vt:variant>
        <vt:i4>5</vt:i4>
      </vt:variant>
      <vt:variant>
        <vt:lpwstr/>
      </vt:variant>
      <vt:variant>
        <vt:lpwstr>_Toc315175214</vt:lpwstr>
      </vt:variant>
      <vt:variant>
        <vt:i4>1245235</vt:i4>
      </vt:variant>
      <vt:variant>
        <vt:i4>4556</vt:i4>
      </vt:variant>
      <vt:variant>
        <vt:i4>0</vt:i4>
      </vt:variant>
      <vt:variant>
        <vt:i4>5</vt:i4>
      </vt:variant>
      <vt:variant>
        <vt:lpwstr/>
      </vt:variant>
      <vt:variant>
        <vt:lpwstr>_Toc315175213</vt:lpwstr>
      </vt:variant>
      <vt:variant>
        <vt:i4>1245235</vt:i4>
      </vt:variant>
      <vt:variant>
        <vt:i4>4550</vt:i4>
      </vt:variant>
      <vt:variant>
        <vt:i4>0</vt:i4>
      </vt:variant>
      <vt:variant>
        <vt:i4>5</vt:i4>
      </vt:variant>
      <vt:variant>
        <vt:lpwstr/>
      </vt:variant>
      <vt:variant>
        <vt:lpwstr>_Toc315175212</vt:lpwstr>
      </vt:variant>
      <vt:variant>
        <vt:i4>1245235</vt:i4>
      </vt:variant>
      <vt:variant>
        <vt:i4>4544</vt:i4>
      </vt:variant>
      <vt:variant>
        <vt:i4>0</vt:i4>
      </vt:variant>
      <vt:variant>
        <vt:i4>5</vt:i4>
      </vt:variant>
      <vt:variant>
        <vt:lpwstr/>
      </vt:variant>
      <vt:variant>
        <vt:lpwstr>_Toc315175211</vt:lpwstr>
      </vt:variant>
      <vt:variant>
        <vt:i4>1245235</vt:i4>
      </vt:variant>
      <vt:variant>
        <vt:i4>4538</vt:i4>
      </vt:variant>
      <vt:variant>
        <vt:i4>0</vt:i4>
      </vt:variant>
      <vt:variant>
        <vt:i4>5</vt:i4>
      </vt:variant>
      <vt:variant>
        <vt:lpwstr/>
      </vt:variant>
      <vt:variant>
        <vt:lpwstr>_Toc315175210</vt:lpwstr>
      </vt:variant>
      <vt:variant>
        <vt:i4>1179699</vt:i4>
      </vt:variant>
      <vt:variant>
        <vt:i4>4532</vt:i4>
      </vt:variant>
      <vt:variant>
        <vt:i4>0</vt:i4>
      </vt:variant>
      <vt:variant>
        <vt:i4>5</vt:i4>
      </vt:variant>
      <vt:variant>
        <vt:lpwstr/>
      </vt:variant>
      <vt:variant>
        <vt:lpwstr>_Toc315175209</vt:lpwstr>
      </vt:variant>
      <vt:variant>
        <vt:i4>1179699</vt:i4>
      </vt:variant>
      <vt:variant>
        <vt:i4>4526</vt:i4>
      </vt:variant>
      <vt:variant>
        <vt:i4>0</vt:i4>
      </vt:variant>
      <vt:variant>
        <vt:i4>5</vt:i4>
      </vt:variant>
      <vt:variant>
        <vt:lpwstr/>
      </vt:variant>
      <vt:variant>
        <vt:lpwstr>_Toc315175208</vt:lpwstr>
      </vt:variant>
      <vt:variant>
        <vt:i4>1179699</vt:i4>
      </vt:variant>
      <vt:variant>
        <vt:i4>4520</vt:i4>
      </vt:variant>
      <vt:variant>
        <vt:i4>0</vt:i4>
      </vt:variant>
      <vt:variant>
        <vt:i4>5</vt:i4>
      </vt:variant>
      <vt:variant>
        <vt:lpwstr/>
      </vt:variant>
      <vt:variant>
        <vt:lpwstr>_Toc315175207</vt:lpwstr>
      </vt:variant>
      <vt:variant>
        <vt:i4>1179699</vt:i4>
      </vt:variant>
      <vt:variant>
        <vt:i4>4514</vt:i4>
      </vt:variant>
      <vt:variant>
        <vt:i4>0</vt:i4>
      </vt:variant>
      <vt:variant>
        <vt:i4>5</vt:i4>
      </vt:variant>
      <vt:variant>
        <vt:lpwstr/>
      </vt:variant>
      <vt:variant>
        <vt:lpwstr>_Toc315175206</vt:lpwstr>
      </vt:variant>
      <vt:variant>
        <vt:i4>1179699</vt:i4>
      </vt:variant>
      <vt:variant>
        <vt:i4>4508</vt:i4>
      </vt:variant>
      <vt:variant>
        <vt:i4>0</vt:i4>
      </vt:variant>
      <vt:variant>
        <vt:i4>5</vt:i4>
      </vt:variant>
      <vt:variant>
        <vt:lpwstr/>
      </vt:variant>
      <vt:variant>
        <vt:lpwstr>_Toc315175205</vt:lpwstr>
      </vt:variant>
      <vt:variant>
        <vt:i4>1179699</vt:i4>
      </vt:variant>
      <vt:variant>
        <vt:i4>4502</vt:i4>
      </vt:variant>
      <vt:variant>
        <vt:i4>0</vt:i4>
      </vt:variant>
      <vt:variant>
        <vt:i4>5</vt:i4>
      </vt:variant>
      <vt:variant>
        <vt:lpwstr/>
      </vt:variant>
      <vt:variant>
        <vt:lpwstr>_Toc315175204</vt:lpwstr>
      </vt:variant>
      <vt:variant>
        <vt:i4>1179699</vt:i4>
      </vt:variant>
      <vt:variant>
        <vt:i4>4496</vt:i4>
      </vt:variant>
      <vt:variant>
        <vt:i4>0</vt:i4>
      </vt:variant>
      <vt:variant>
        <vt:i4>5</vt:i4>
      </vt:variant>
      <vt:variant>
        <vt:lpwstr/>
      </vt:variant>
      <vt:variant>
        <vt:lpwstr>_Toc315175203</vt:lpwstr>
      </vt:variant>
      <vt:variant>
        <vt:i4>1179699</vt:i4>
      </vt:variant>
      <vt:variant>
        <vt:i4>4490</vt:i4>
      </vt:variant>
      <vt:variant>
        <vt:i4>0</vt:i4>
      </vt:variant>
      <vt:variant>
        <vt:i4>5</vt:i4>
      </vt:variant>
      <vt:variant>
        <vt:lpwstr/>
      </vt:variant>
      <vt:variant>
        <vt:lpwstr>_Toc315175202</vt:lpwstr>
      </vt:variant>
      <vt:variant>
        <vt:i4>1179699</vt:i4>
      </vt:variant>
      <vt:variant>
        <vt:i4>4484</vt:i4>
      </vt:variant>
      <vt:variant>
        <vt:i4>0</vt:i4>
      </vt:variant>
      <vt:variant>
        <vt:i4>5</vt:i4>
      </vt:variant>
      <vt:variant>
        <vt:lpwstr/>
      </vt:variant>
      <vt:variant>
        <vt:lpwstr>_Toc315175201</vt:lpwstr>
      </vt:variant>
      <vt:variant>
        <vt:i4>1179699</vt:i4>
      </vt:variant>
      <vt:variant>
        <vt:i4>4478</vt:i4>
      </vt:variant>
      <vt:variant>
        <vt:i4>0</vt:i4>
      </vt:variant>
      <vt:variant>
        <vt:i4>5</vt:i4>
      </vt:variant>
      <vt:variant>
        <vt:lpwstr/>
      </vt:variant>
      <vt:variant>
        <vt:lpwstr>_Toc315175200</vt:lpwstr>
      </vt:variant>
      <vt:variant>
        <vt:i4>1769520</vt:i4>
      </vt:variant>
      <vt:variant>
        <vt:i4>4472</vt:i4>
      </vt:variant>
      <vt:variant>
        <vt:i4>0</vt:i4>
      </vt:variant>
      <vt:variant>
        <vt:i4>5</vt:i4>
      </vt:variant>
      <vt:variant>
        <vt:lpwstr/>
      </vt:variant>
      <vt:variant>
        <vt:lpwstr>_Toc315175199</vt:lpwstr>
      </vt:variant>
      <vt:variant>
        <vt:i4>1769520</vt:i4>
      </vt:variant>
      <vt:variant>
        <vt:i4>4466</vt:i4>
      </vt:variant>
      <vt:variant>
        <vt:i4>0</vt:i4>
      </vt:variant>
      <vt:variant>
        <vt:i4>5</vt:i4>
      </vt:variant>
      <vt:variant>
        <vt:lpwstr/>
      </vt:variant>
      <vt:variant>
        <vt:lpwstr>_Toc315175198</vt:lpwstr>
      </vt:variant>
      <vt:variant>
        <vt:i4>1769520</vt:i4>
      </vt:variant>
      <vt:variant>
        <vt:i4>4460</vt:i4>
      </vt:variant>
      <vt:variant>
        <vt:i4>0</vt:i4>
      </vt:variant>
      <vt:variant>
        <vt:i4>5</vt:i4>
      </vt:variant>
      <vt:variant>
        <vt:lpwstr/>
      </vt:variant>
      <vt:variant>
        <vt:lpwstr>_Toc315175197</vt:lpwstr>
      </vt:variant>
      <vt:variant>
        <vt:i4>1769520</vt:i4>
      </vt:variant>
      <vt:variant>
        <vt:i4>4454</vt:i4>
      </vt:variant>
      <vt:variant>
        <vt:i4>0</vt:i4>
      </vt:variant>
      <vt:variant>
        <vt:i4>5</vt:i4>
      </vt:variant>
      <vt:variant>
        <vt:lpwstr/>
      </vt:variant>
      <vt:variant>
        <vt:lpwstr>_Toc315175196</vt:lpwstr>
      </vt:variant>
      <vt:variant>
        <vt:i4>1769520</vt:i4>
      </vt:variant>
      <vt:variant>
        <vt:i4>4448</vt:i4>
      </vt:variant>
      <vt:variant>
        <vt:i4>0</vt:i4>
      </vt:variant>
      <vt:variant>
        <vt:i4>5</vt:i4>
      </vt:variant>
      <vt:variant>
        <vt:lpwstr/>
      </vt:variant>
      <vt:variant>
        <vt:lpwstr>_Toc315175195</vt:lpwstr>
      </vt:variant>
      <vt:variant>
        <vt:i4>1769520</vt:i4>
      </vt:variant>
      <vt:variant>
        <vt:i4>4442</vt:i4>
      </vt:variant>
      <vt:variant>
        <vt:i4>0</vt:i4>
      </vt:variant>
      <vt:variant>
        <vt:i4>5</vt:i4>
      </vt:variant>
      <vt:variant>
        <vt:lpwstr/>
      </vt:variant>
      <vt:variant>
        <vt:lpwstr>_Toc315175194</vt:lpwstr>
      </vt:variant>
      <vt:variant>
        <vt:i4>1769520</vt:i4>
      </vt:variant>
      <vt:variant>
        <vt:i4>4436</vt:i4>
      </vt:variant>
      <vt:variant>
        <vt:i4>0</vt:i4>
      </vt:variant>
      <vt:variant>
        <vt:i4>5</vt:i4>
      </vt:variant>
      <vt:variant>
        <vt:lpwstr/>
      </vt:variant>
      <vt:variant>
        <vt:lpwstr>_Toc315175193</vt:lpwstr>
      </vt:variant>
      <vt:variant>
        <vt:i4>1769520</vt:i4>
      </vt:variant>
      <vt:variant>
        <vt:i4>4430</vt:i4>
      </vt:variant>
      <vt:variant>
        <vt:i4>0</vt:i4>
      </vt:variant>
      <vt:variant>
        <vt:i4>5</vt:i4>
      </vt:variant>
      <vt:variant>
        <vt:lpwstr/>
      </vt:variant>
      <vt:variant>
        <vt:lpwstr>_Toc315175192</vt:lpwstr>
      </vt:variant>
      <vt:variant>
        <vt:i4>1769520</vt:i4>
      </vt:variant>
      <vt:variant>
        <vt:i4>4424</vt:i4>
      </vt:variant>
      <vt:variant>
        <vt:i4>0</vt:i4>
      </vt:variant>
      <vt:variant>
        <vt:i4>5</vt:i4>
      </vt:variant>
      <vt:variant>
        <vt:lpwstr/>
      </vt:variant>
      <vt:variant>
        <vt:lpwstr>_Toc315175191</vt:lpwstr>
      </vt:variant>
      <vt:variant>
        <vt:i4>1769520</vt:i4>
      </vt:variant>
      <vt:variant>
        <vt:i4>4418</vt:i4>
      </vt:variant>
      <vt:variant>
        <vt:i4>0</vt:i4>
      </vt:variant>
      <vt:variant>
        <vt:i4>5</vt:i4>
      </vt:variant>
      <vt:variant>
        <vt:lpwstr/>
      </vt:variant>
      <vt:variant>
        <vt:lpwstr>_Toc315175190</vt:lpwstr>
      </vt:variant>
      <vt:variant>
        <vt:i4>1703984</vt:i4>
      </vt:variant>
      <vt:variant>
        <vt:i4>4412</vt:i4>
      </vt:variant>
      <vt:variant>
        <vt:i4>0</vt:i4>
      </vt:variant>
      <vt:variant>
        <vt:i4>5</vt:i4>
      </vt:variant>
      <vt:variant>
        <vt:lpwstr/>
      </vt:variant>
      <vt:variant>
        <vt:lpwstr>_Toc315175189</vt:lpwstr>
      </vt:variant>
      <vt:variant>
        <vt:i4>1703984</vt:i4>
      </vt:variant>
      <vt:variant>
        <vt:i4>4406</vt:i4>
      </vt:variant>
      <vt:variant>
        <vt:i4>0</vt:i4>
      </vt:variant>
      <vt:variant>
        <vt:i4>5</vt:i4>
      </vt:variant>
      <vt:variant>
        <vt:lpwstr/>
      </vt:variant>
      <vt:variant>
        <vt:lpwstr>_Toc315175188</vt:lpwstr>
      </vt:variant>
      <vt:variant>
        <vt:i4>1703984</vt:i4>
      </vt:variant>
      <vt:variant>
        <vt:i4>4400</vt:i4>
      </vt:variant>
      <vt:variant>
        <vt:i4>0</vt:i4>
      </vt:variant>
      <vt:variant>
        <vt:i4>5</vt:i4>
      </vt:variant>
      <vt:variant>
        <vt:lpwstr/>
      </vt:variant>
      <vt:variant>
        <vt:lpwstr>_Toc315175187</vt:lpwstr>
      </vt:variant>
      <vt:variant>
        <vt:i4>1703984</vt:i4>
      </vt:variant>
      <vt:variant>
        <vt:i4>4394</vt:i4>
      </vt:variant>
      <vt:variant>
        <vt:i4>0</vt:i4>
      </vt:variant>
      <vt:variant>
        <vt:i4>5</vt:i4>
      </vt:variant>
      <vt:variant>
        <vt:lpwstr/>
      </vt:variant>
      <vt:variant>
        <vt:lpwstr>_Toc315175186</vt:lpwstr>
      </vt:variant>
      <vt:variant>
        <vt:i4>1703984</vt:i4>
      </vt:variant>
      <vt:variant>
        <vt:i4>4388</vt:i4>
      </vt:variant>
      <vt:variant>
        <vt:i4>0</vt:i4>
      </vt:variant>
      <vt:variant>
        <vt:i4>5</vt:i4>
      </vt:variant>
      <vt:variant>
        <vt:lpwstr/>
      </vt:variant>
      <vt:variant>
        <vt:lpwstr>_Toc315175185</vt:lpwstr>
      </vt:variant>
      <vt:variant>
        <vt:i4>1703984</vt:i4>
      </vt:variant>
      <vt:variant>
        <vt:i4>4382</vt:i4>
      </vt:variant>
      <vt:variant>
        <vt:i4>0</vt:i4>
      </vt:variant>
      <vt:variant>
        <vt:i4>5</vt:i4>
      </vt:variant>
      <vt:variant>
        <vt:lpwstr/>
      </vt:variant>
      <vt:variant>
        <vt:lpwstr>_Toc315175184</vt:lpwstr>
      </vt:variant>
      <vt:variant>
        <vt:i4>1703984</vt:i4>
      </vt:variant>
      <vt:variant>
        <vt:i4>4376</vt:i4>
      </vt:variant>
      <vt:variant>
        <vt:i4>0</vt:i4>
      </vt:variant>
      <vt:variant>
        <vt:i4>5</vt:i4>
      </vt:variant>
      <vt:variant>
        <vt:lpwstr/>
      </vt:variant>
      <vt:variant>
        <vt:lpwstr>_Toc315175183</vt:lpwstr>
      </vt:variant>
      <vt:variant>
        <vt:i4>1703984</vt:i4>
      </vt:variant>
      <vt:variant>
        <vt:i4>4370</vt:i4>
      </vt:variant>
      <vt:variant>
        <vt:i4>0</vt:i4>
      </vt:variant>
      <vt:variant>
        <vt:i4>5</vt:i4>
      </vt:variant>
      <vt:variant>
        <vt:lpwstr/>
      </vt:variant>
      <vt:variant>
        <vt:lpwstr>_Toc315175182</vt:lpwstr>
      </vt:variant>
      <vt:variant>
        <vt:i4>1703984</vt:i4>
      </vt:variant>
      <vt:variant>
        <vt:i4>4364</vt:i4>
      </vt:variant>
      <vt:variant>
        <vt:i4>0</vt:i4>
      </vt:variant>
      <vt:variant>
        <vt:i4>5</vt:i4>
      </vt:variant>
      <vt:variant>
        <vt:lpwstr/>
      </vt:variant>
      <vt:variant>
        <vt:lpwstr>_Toc315175181</vt:lpwstr>
      </vt:variant>
      <vt:variant>
        <vt:i4>1703984</vt:i4>
      </vt:variant>
      <vt:variant>
        <vt:i4>4358</vt:i4>
      </vt:variant>
      <vt:variant>
        <vt:i4>0</vt:i4>
      </vt:variant>
      <vt:variant>
        <vt:i4>5</vt:i4>
      </vt:variant>
      <vt:variant>
        <vt:lpwstr/>
      </vt:variant>
      <vt:variant>
        <vt:lpwstr>_Toc315175180</vt:lpwstr>
      </vt:variant>
      <vt:variant>
        <vt:i4>1376304</vt:i4>
      </vt:variant>
      <vt:variant>
        <vt:i4>4352</vt:i4>
      </vt:variant>
      <vt:variant>
        <vt:i4>0</vt:i4>
      </vt:variant>
      <vt:variant>
        <vt:i4>5</vt:i4>
      </vt:variant>
      <vt:variant>
        <vt:lpwstr/>
      </vt:variant>
      <vt:variant>
        <vt:lpwstr>_Toc315175179</vt:lpwstr>
      </vt:variant>
      <vt:variant>
        <vt:i4>1376304</vt:i4>
      </vt:variant>
      <vt:variant>
        <vt:i4>4346</vt:i4>
      </vt:variant>
      <vt:variant>
        <vt:i4>0</vt:i4>
      </vt:variant>
      <vt:variant>
        <vt:i4>5</vt:i4>
      </vt:variant>
      <vt:variant>
        <vt:lpwstr/>
      </vt:variant>
      <vt:variant>
        <vt:lpwstr>_Toc315175178</vt:lpwstr>
      </vt:variant>
      <vt:variant>
        <vt:i4>1376304</vt:i4>
      </vt:variant>
      <vt:variant>
        <vt:i4>4340</vt:i4>
      </vt:variant>
      <vt:variant>
        <vt:i4>0</vt:i4>
      </vt:variant>
      <vt:variant>
        <vt:i4>5</vt:i4>
      </vt:variant>
      <vt:variant>
        <vt:lpwstr/>
      </vt:variant>
      <vt:variant>
        <vt:lpwstr>_Toc315175177</vt:lpwstr>
      </vt:variant>
      <vt:variant>
        <vt:i4>1376304</vt:i4>
      </vt:variant>
      <vt:variant>
        <vt:i4>4334</vt:i4>
      </vt:variant>
      <vt:variant>
        <vt:i4>0</vt:i4>
      </vt:variant>
      <vt:variant>
        <vt:i4>5</vt:i4>
      </vt:variant>
      <vt:variant>
        <vt:lpwstr/>
      </vt:variant>
      <vt:variant>
        <vt:lpwstr>_Toc315175176</vt:lpwstr>
      </vt:variant>
      <vt:variant>
        <vt:i4>1376304</vt:i4>
      </vt:variant>
      <vt:variant>
        <vt:i4>4328</vt:i4>
      </vt:variant>
      <vt:variant>
        <vt:i4>0</vt:i4>
      </vt:variant>
      <vt:variant>
        <vt:i4>5</vt:i4>
      </vt:variant>
      <vt:variant>
        <vt:lpwstr/>
      </vt:variant>
      <vt:variant>
        <vt:lpwstr>_Toc315175175</vt:lpwstr>
      </vt:variant>
      <vt:variant>
        <vt:i4>1376304</vt:i4>
      </vt:variant>
      <vt:variant>
        <vt:i4>4322</vt:i4>
      </vt:variant>
      <vt:variant>
        <vt:i4>0</vt:i4>
      </vt:variant>
      <vt:variant>
        <vt:i4>5</vt:i4>
      </vt:variant>
      <vt:variant>
        <vt:lpwstr/>
      </vt:variant>
      <vt:variant>
        <vt:lpwstr>_Toc315175174</vt:lpwstr>
      </vt:variant>
      <vt:variant>
        <vt:i4>1376304</vt:i4>
      </vt:variant>
      <vt:variant>
        <vt:i4>4316</vt:i4>
      </vt:variant>
      <vt:variant>
        <vt:i4>0</vt:i4>
      </vt:variant>
      <vt:variant>
        <vt:i4>5</vt:i4>
      </vt:variant>
      <vt:variant>
        <vt:lpwstr/>
      </vt:variant>
      <vt:variant>
        <vt:lpwstr>_Toc315175173</vt:lpwstr>
      </vt:variant>
      <vt:variant>
        <vt:i4>1376304</vt:i4>
      </vt:variant>
      <vt:variant>
        <vt:i4>4310</vt:i4>
      </vt:variant>
      <vt:variant>
        <vt:i4>0</vt:i4>
      </vt:variant>
      <vt:variant>
        <vt:i4>5</vt:i4>
      </vt:variant>
      <vt:variant>
        <vt:lpwstr/>
      </vt:variant>
      <vt:variant>
        <vt:lpwstr>_Toc315175172</vt:lpwstr>
      </vt:variant>
      <vt:variant>
        <vt:i4>1376304</vt:i4>
      </vt:variant>
      <vt:variant>
        <vt:i4>4304</vt:i4>
      </vt:variant>
      <vt:variant>
        <vt:i4>0</vt:i4>
      </vt:variant>
      <vt:variant>
        <vt:i4>5</vt:i4>
      </vt:variant>
      <vt:variant>
        <vt:lpwstr/>
      </vt:variant>
      <vt:variant>
        <vt:lpwstr>_Toc315175171</vt:lpwstr>
      </vt:variant>
      <vt:variant>
        <vt:i4>1376304</vt:i4>
      </vt:variant>
      <vt:variant>
        <vt:i4>4298</vt:i4>
      </vt:variant>
      <vt:variant>
        <vt:i4>0</vt:i4>
      </vt:variant>
      <vt:variant>
        <vt:i4>5</vt:i4>
      </vt:variant>
      <vt:variant>
        <vt:lpwstr/>
      </vt:variant>
      <vt:variant>
        <vt:lpwstr>_Toc315175170</vt:lpwstr>
      </vt:variant>
      <vt:variant>
        <vt:i4>1310768</vt:i4>
      </vt:variant>
      <vt:variant>
        <vt:i4>4292</vt:i4>
      </vt:variant>
      <vt:variant>
        <vt:i4>0</vt:i4>
      </vt:variant>
      <vt:variant>
        <vt:i4>5</vt:i4>
      </vt:variant>
      <vt:variant>
        <vt:lpwstr/>
      </vt:variant>
      <vt:variant>
        <vt:lpwstr>_Toc315175169</vt:lpwstr>
      </vt:variant>
      <vt:variant>
        <vt:i4>1310768</vt:i4>
      </vt:variant>
      <vt:variant>
        <vt:i4>4286</vt:i4>
      </vt:variant>
      <vt:variant>
        <vt:i4>0</vt:i4>
      </vt:variant>
      <vt:variant>
        <vt:i4>5</vt:i4>
      </vt:variant>
      <vt:variant>
        <vt:lpwstr/>
      </vt:variant>
      <vt:variant>
        <vt:lpwstr>_Toc315175168</vt:lpwstr>
      </vt:variant>
      <vt:variant>
        <vt:i4>1310768</vt:i4>
      </vt:variant>
      <vt:variant>
        <vt:i4>4280</vt:i4>
      </vt:variant>
      <vt:variant>
        <vt:i4>0</vt:i4>
      </vt:variant>
      <vt:variant>
        <vt:i4>5</vt:i4>
      </vt:variant>
      <vt:variant>
        <vt:lpwstr/>
      </vt:variant>
      <vt:variant>
        <vt:lpwstr>_Toc315175167</vt:lpwstr>
      </vt:variant>
      <vt:variant>
        <vt:i4>1310768</vt:i4>
      </vt:variant>
      <vt:variant>
        <vt:i4>4274</vt:i4>
      </vt:variant>
      <vt:variant>
        <vt:i4>0</vt:i4>
      </vt:variant>
      <vt:variant>
        <vt:i4>5</vt:i4>
      </vt:variant>
      <vt:variant>
        <vt:lpwstr/>
      </vt:variant>
      <vt:variant>
        <vt:lpwstr>_Toc315175166</vt:lpwstr>
      </vt:variant>
      <vt:variant>
        <vt:i4>1310768</vt:i4>
      </vt:variant>
      <vt:variant>
        <vt:i4>4268</vt:i4>
      </vt:variant>
      <vt:variant>
        <vt:i4>0</vt:i4>
      </vt:variant>
      <vt:variant>
        <vt:i4>5</vt:i4>
      </vt:variant>
      <vt:variant>
        <vt:lpwstr/>
      </vt:variant>
      <vt:variant>
        <vt:lpwstr>_Toc315175165</vt:lpwstr>
      </vt:variant>
      <vt:variant>
        <vt:i4>1310768</vt:i4>
      </vt:variant>
      <vt:variant>
        <vt:i4>4262</vt:i4>
      </vt:variant>
      <vt:variant>
        <vt:i4>0</vt:i4>
      </vt:variant>
      <vt:variant>
        <vt:i4>5</vt:i4>
      </vt:variant>
      <vt:variant>
        <vt:lpwstr/>
      </vt:variant>
      <vt:variant>
        <vt:lpwstr>_Toc315175164</vt:lpwstr>
      </vt:variant>
      <vt:variant>
        <vt:i4>1310768</vt:i4>
      </vt:variant>
      <vt:variant>
        <vt:i4>4256</vt:i4>
      </vt:variant>
      <vt:variant>
        <vt:i4>0</vt:i4>
      </vt:variant>
      <vt:variant>
        <vt:i4>5</vt:i4>
      </vt:variant>
      <vt:variant>
        <vt:lpwstr/>
      </vt:variant>
      <vt:variant>
        <vt:lpwstr>_Toc315175163</vt:lpwstr>
      </vt:variant>
      <vt:variant>
        <vt:i4>1310768</vt:i4>
      </vt:variant>
      <vt:variant>
        <vt:i4>4250</vt:i4>
      </vt:variant>
      <vt:variant>
        <vt:i4>0</vt:i4>
      </vt:variant>
      <vt:variant>
        <vt:i4>5</vt:i4>
      </vt:variant>
      <vt:variant>
        <vt:lpwstr/>
      </vt:variant>
      <vt:variant>
        <vt:lpwstr>_Toc315175162</vt:lpwstr>
      </vt:variant>
      <vt:variant>
        <vt:i4>1310768</vt:i4>
      </vt:variant>
      <vt:variant>
        <vt:i4>4244</vt:i4>
      </vt:variant>
      <vt:variant>
        <vt:i4>0</vt:i4>
      </vt:variant>
      <vt:variant>
        <vt:i4>5</vt:i4>
      </vt:variant>
      <vt:variant>
        <vt:lpwstr/>
      </vt:variant>
      <vt:variant>
        <vt:lpwstr>_Toc315175161</vt:lpwstr>
      </vt:variant>
      <vt:variant>
        <vt:i4>1310768</vt:i4>
      </vt:variant>
      <vt:variant>
        <vt:i4>4238</vt:i4>
      </vt:variant>
      <vt:variant>
        <vt:i4>0</vt:i4>
      </vt:variant>
      <vt:variant>
        <vt:i4>5</vt:i4>
      </vt:variant>
      <vt:variant>
        <vt:lpwstr/>
      </vt:variant>
      <vt:variant>
        <vt:lpwstr>_Toc315175160</vt:lpwstr>
      </vt:variant>
      <vt:variant>
        <vt:i4>1507376</vt:i4>
      </vt:variant>
      <vt:variant>
        <vt:i4>4232</vt:i4>
      </vt:variant>
      <vt:variant>
        <vt:i4>0</vt:i4>
      </vt:variant>
      <vt:variant>
        <vt:i4>5</vt:i4>
      </vt:variant>
      <vt:variant>
        <vt:lpwstr/>
      </vt:variant>
      <vt:variant>
        <vt:lpwstr>_Toc315175159</vt:lpwstr>
      </vt:variant>
      <vt:variant>
        <vt:i4>1507376</vt:i4>
      </vt:variant>
      <vt:variant>
        <vt:i4>4226</vt:i4>
      </vt:variant>
      <vt:variant>
        <vt:i4>0</vt:i4>
      </vt:variant>
      <vt:variant>
        <vt:i4>5</vt:i4>
      </vt:variant>
      <vt:variant>
        <vt:lpwstr/>
      </vt:variant>
      <vt:variant>
        <vt:lpwstr>_Toc315175158</vt:lpwstr>
      </vt:variant>
      <vt:variant>
        <vt:i4>1507376</vt:i4>
      </vt:variant>
      <vt:variant>
        <vt:i4>4220</vt:i4>
      </vt:variant>
      <vt:variant>
        <vt:i4>0</vt:i4>
      </vt:variant>
      <vt:variant>
        <vt:i4>5</vt:i4>
      </vt:variant>
      <vt:variant>
        <vt:lpwstr/>
      </vt:variant>
      <vt:variant>
        <vt:lpwstr>_Toc315175157</vt:lpwstr>
      </vt:variant>
      <vt:variant>
        <vt:i4>1507376</vt:i4>
      </vt:variant>
      <vt:variant>
        <vt:i4>4214</vt:i4>
      </vt:variant>
      <vt:variant>
        <vt:i4>0</vt:i4>
      </vt:variant>
      <vt:variant>
        <vt:i4>5</vt:i4>
      </vt:variant>
      <vt:variant>
        <vt:lpwstr/>
      </vt:variant>
      <vt:variant>
        <vt:lpwstr>_Toc315175156</vt:lpwstr>
      </vt:variant>
      <vt:variant>
        <vt:i4>1507376</vt:i4>
      </vt:variant>
      <vt:variant>
        <vt:i4>4208</vt:i4>
      </vt:variant>
      <vt:variant>
        <vt:i4>0</vt:i4>
      </vt:variant>
      <vt:variant>
        <vt:i4>5</vt:i4>
      </vt:variant>
      <vt:variant>
        <vt:lpwstr/>
      </vt:variant>
      <vt:variant>
        <vt:lpwstr>_Toc315175155</vt:lpwstr>
      </vt:variant>
      <vt:variant>
        <vt:i4>1507376</vt:i4>
      </vt:variant>
      <vt:variant>
        <vt:i4>4202</vt:i4>
      </vt:variant>
      <vt:variant>
        <vt:i4>0</vt:i4>
      </vt:variant>
      <vt:variant>
        <vt:i4>5</vt:i4>
      </vt:variant>
      <vt:variant>
        <vt:lpwstr/>
      </vt:variant>
      <vt:variant>
        <vt:lpwstr>_Toc315175154</vt:lpwstr>
      </vt:variant>
      <vt:variant>
        <vt:i4>1507376</vt:i4>
      </vt:variant>
      <vt:variant>
        <vt:i4>4196</vt:i4>
      </vt:variant>
      <vt:variant>
        <vt:i4>0</vt:i4>
      </vt:variant>
      <vt:variant>
        <vt:i4>5</vt:i4>
      </vt:variant>
      <vt:variant>
        <vt:lpwstr/>
      </vt:variant>
      <vt:variant>
        <vt:lpwstr>_Toc315175153</vt:lpwstr>
      </vt:variant>
      <vt:variant>
        <vt:i4>1507376</vt:i4>
      </vt:variant>
      <vt:variant>
        <vt:i4>4190</vt:i4>
      </vt:variant>
      <vt:variant>
        <vt:i4>0</vt:i4>
      </vt:variant>
      <vt:variant>
        <vt:i4>5</vt:i4>
      </vt:variant>
      <vt:variant>
        <vt:lpwstr/>
      </vt:variant>
      <vt:variant>
        <vt:lpwstr>_Toc315175152</vt:lpwstr>
      </vt:variant>
      <vt:variant>
        <vt:i4>1507376</vt:i4>
      </vt:variant>
      <vt:variant>
        <vt:i4>4184</vt:i4>
      </vt:variant>
      <vt:variant>
        <vt:i4>0</vt:i4>
      </vt:variant>
      <vt:variant>
        <vt:i4>5</vt:i4>
      </vt:variant>
      <vt:variant>
        <vt:lpwstr/>
      </vt:variant>
      <vt:variant>
        <vt:lpwstr>_Toc315175151</vt:lpwstr>
      </vt:variant>
      <vt:variant>
        <vt:i4>1507376</vt:i4>
      </vt:variant>
      <vt:variant>
        <vt:i4>4178</vt:i4>
      </vt:variant>
      <vt:variant>
        <vt:i4>0</vt:i4>
      </vt:variant>
      <vt:variant>
        <vt:i4>5</vt:i4>
      </vt:variant>
      <vt:variant>
        <vt:lpwstr/>
      </vt:variant>
      <vt:variant>
        <vt:lpwstr>_Toc315175150</vt:lpwstr>
      </vt:variant>
      <vt:variant>
        <vt:i4>1441840</vt:i4>
      </vt:variant>
      <vt:variant>
        <vt:i4>4172</vt:i4>
      </vt:variant>
      <vt:variant>
        <vt:i4>0</vt:i4>
      </vt:variant>
      <vt:variant>
        <vt:i4>5</vt:i4>
      </vt:variant>
      <vt:variant>
        <vt:lpwstr/>
      </vt:variant>
      <vt:variant>
        <vt:lpwstr>_Toc315175149</vt:lpwstr>
      </vt:variant>
      <vt:variant>
        <vt:i4>1441840</vt:i4>
      </vt:variant>
      <vt:variant>
        <vt:i4>4166</vt:i4>
      </vt:variant>
      <vt:variant>
        <vt:i4>0</vt:i4>
      </vt:variant>
      <vt:variant>
        <vt:i4>5</vt:i4>
      </vt:variant>
      <vt:variant>
        <vt:lpwstr/>
      </vt:variant>
      <vt:variant>
        <vt:lpwstr>_Toc315175148</vt:lpwstr>
      </vt:variant>
      <vt:variant>
        <vt:i4>1441840</vt:i4>
      </vt:variant>
      <vt:variant>
        <vt:i4>4160</vt:i4>
      </vt:variant>
      <vt:variant>
        <vt:i4>0</vt:i4>
      </vt:variant>
      <vt:variant>
        <vt:i4>5</vt:i4>
      </vt:variant>
      <vt:variant>
        <vt:lpwstr/>
      </vt:variant>
      <vt:variant>
        <vt:lpwstr>_Toc315175147</vt:lpwstr>
      </vt:variant>
      <vt:variant>
        <vt:i4>1441840</vt:i4>
      </vt:variant>
      <vt:variant>
        <vt:i4>4154</vt:i4>
      </vt:variant>
      <vt:variant>
        <vt:i4>0</vt:i4>
      </vt:variant>
      <vt:variant>
        <vt:i4>5</vt:i4>
      </vt:variant>
      <vt:variant>
        <vt:lpwstr/>
      </vt:variant>
      <vt:variant>
        <vt:lpwstr>_Toc315175146</vt:lpwstr>
      </vt:variant>
      <vt:variant>
        <vt:i4>1441840</vt:i4>
      </vt:variant>
      <vt:variant>
        <vt:i4>4148</vt:i4>
      </vt:variant>
      <vt:variant>
        <vt:i4>0</vt:i4>
      </vt:variant>
      <vt:variant>
        <vt:i4>5</vt:i4>
      </vt:variant>
      <vt:variant>
        <vt:lpwstr/>
      </vt:variant>
      <vt:variant>
        <vt:lpwstr>_Toc315175145</vt:lpwstr>
      </vt:variant>
      <vt:variant>
        <vt:i4>1441840</vt:i4>
      </vt:variant>
      <vt:variant>
        <vt:i4>4142</vt:i4>
      </vt:variant>
      <vt:variant>
        <vt:i4>0</vt:i4>
      </vt:variant>
      <vt:variant>
        <vt:i4>5</vt:i4>
      </vt:variant>
      <vt:variant>
        <vt:lpwstr/>
      </vt:variant>
      <vt:variant>
        <vt:lpwstr>_Toc315175144</vt:lpwstr>
      </vt:variant>
      <vt:variant>
        <vt:i4>1441840</vt:i4>
      </vt:variant>
      <vt:variant>
        <vt:i4>4136</vt:i4>
      </vt:variant>
      <vt:variant>
        <vt:i4>0</vt:i4>
      </vt:variant>
      <vt:variant>
        <vt:i4>5</vt:i4>
      </vt:variant>
      <vt:variant>
        <vt:lpwstr/>
      </vt:variant>
      <vt:variant>
        <vt:lpwstr>_Toc315175143</vt:lpwstr>
      </vt:variant>
      <vt:variant>
        <vt:i4>1441840</vt:i4>
      </vt:variant>
      <vt:variant>
        <vt:i4>4130</vt:i4>
      </vt:variant>
      <vt:variant>
        <vt:i4>0</vt:i4>
      </vt:variant>
      <vt:variant>
        <vt:i4>5</vt:i4>
      </vt:variant>
      <vt:variant>
        <vt:lpwstr/>
      </vt:variant>
      <vt:variant>
        <vt:lpwstr>_Toc315175142</vt:lpwstr>
      </vt:variant>
      <vt:variant>
        <vt:i4>1441840</vt:i4>
      </vt:variant>
      <vt:variant>
        <vt:i4>4124</vt:i4>
      </vt:variant>
      <vt:variant>
        <vt:i4>0</vt:i4>
      </vt:variant>
      <vt:variant>
        <vt:i4>5</vt:i4>
      </vt:variant>
      <vt:variant>
        <vt:lpwstr/>
      </vt:variant>
      <vt:variant>
        <vt:lpwstr>_Toc315175141</vt:lpwstr>
      </vt:variant>
      <vt:variant>
        <vt:i4>1441840</vt:i4>
      </vt:variant>
      <vt:variant>
        <vt:i4>4118</vt:i4>
      </vt:variant>
      <vt:variant>
        <vt:i4>0</vt:i4>
      </vt:variant>
      <vt:variant>
        <vt:i4>5</vt:i4>
      </vt:variant>
      <vt:variant>
        <vt:lpwstr/>
      </vt:variant>
      <vt:variant>
        <vt:lpwstr>_Toc315175140</vt:lpwstr>
      </vt:variant>
      <vt:variant>
        <vt:i4>1114160</vt:i4>
      </vt:variant>
      <vt:variant>
        <vt:i4>4112</vt:i4>
      </vt:variant>
      <vt:variant>
        <vt:i4>0</vt:i4>
      </vt:variant>
      <vt:variant>
        <vt:i4>5</vt:i4>
      </vt:variant>
      <vt:variant>
        <vt:lpwstr/>
      </vt:variant>
      <vt:variant>
        <vt:lpwstr>_Toc315175139</vt:lpwstr>
      </vt:variant>
      <vt:variant>
        <vt:i4>1114160</vt:i4>
      </vt:variant>
      <vt:variant>
        <vt:i4>4106</vt:i4>
      </vt:variant>
      <vt:variant>
        <vt:i4>0</vt:i4>
      </vt:variant>
      <vt:variant>
        <vt:i4>5</vt:i4>
      </vt:variant>
      <vt:variant>
        <vt:lpwstr/>
      </vt:variant>
      <vt:variant>
        <vt:lpwstr>_Toc315175138</vt:lpwstr>
      </vt:variant>
      <vt:variant>
        <vt:i4>1114160</vt:i4>
      </vt:variant>
      <vt:variant>
        <vt:i4>4100</vt:i4>
      </vt:variant>
      <vt:variant>
        <vt:i4>0</vt:i4>
      </vt:variant>
      <vt:variant>
        <vt:i4>5</vt:i4>
      </vt:variant>
      <vt:variant>
        <vt:lpwstr/>
      </vt:variant>
      <vt:variant>
        <vt:lpwstr>_Toc315175137</vt:lpwstr>
      </vt:variant>
      <vt:variant>
        <vt:i4>1114160</vt:i4>
      </vt:variant>
      <vt:variant>
        <vt:i4>4094</vt:i4>
      </vt:variant>
      <vt:variant>
        <vt:i4>0</vt:i4>
      </vt:variant>
      <vt:variant>
        <vt:i4>5</vt:i4>
      </vt:variant>
      <vt:variant>
        <vt:lpwstr/>
      </vt:variant>
      <vt:variant>
        <vt:lpwstr>_Toc315175136</vt:lpwstr>
      </vt:variant>
      <vt:variant>
        <vt:i4>1114160</vt:i4>
      </vt:variant>
      <vt:variant>
        <vt:i4>4088</vt:i4>
      </vt:variant>
      <vt:variant>
        <vt:i4>0</vt:i4>
      </vt:variant>
      <vt:variant>
        <vt:i4>5</vt:i4>
      </vt:variant>
      <vt:variant>
        <vt:lpwstr/>
      </vt:variant>
      <vt:variant>
        <vt:lpwstr>_Toc315175135</vt:lpwstr>
      </vt:variant>
      <vt:variant>
        <vt:i4>1114160</vt:i4>
      </vt:variant>
      <vt:variant>
        <vt:i4>4082</vt:i4>
      </vt:variant>
      <vt:variant>
        <vt:i4>0</vt:i4>
      </vt:variant>
      <vt:variant>
        <vt:i4>5</vt:i4>
      </vt:variant>
      <vt:variant>
        <vt:lpwstr/>
      </vt:variant>
      <vt:variant>
        <vt:lpwstr>_Toc315175134</vt:lpwstr>
      </vt:variant>
      <vt:variant>
        <vt:i4>1114160</vt:i4>
      </vt:variant>
      <vt:variant>
        <vt:i4>4076</vt:i4>
      </vt:variant>
      <vt:variant>
        <vt:i4>0</vt:i4>
      </vt:variant>
      <vt:variant>
        <vt:i4>5</vt:i4>
      </vt:variant>
      <vt:variant>
        <vt:lpwstr/>
      </vt:variant>
      <vt:variant>
        <vt:lpwstr>_Toc315175133</vt:lpwstr>
      </vt:variant>
      <vt:variant>
        <vt:i4>1114160</vt:i4>
      </vt:variant>
      <vt:variant>
        <vt:i4>4070</vt:i4>
      </vt:variant>
      <vt:variant>
        <vt:i4>0</vt:i4>
      </vt:variant>
      <vt:variant>
        <vt:i4>5</vt:i4>
      </vt:variant>
      <vt:variant>
        <vt:lpwstr/>
      </vt:variant>
      <vt:variant>
        <vt:lpwstr>_Toc315175132</vt:lpwstr>
      </vt:variant>
      <vt:variant>
        <vt:i4>1114160</vt:i4>
      </vt:variant>
      <vt:variant>
        <vt:i4>4064</vt:i4>
      </vt:variant>
      <vt:variant>
        <vt:i4>0</vt:i4>
      </vt:variant>
      <vt:variant>
        <vt:i4>5</vt:i4>
      </vt:variant>
      <vt:variant>
        <vt:lpwstr/>
      </vt:variant>
      <vt:variant>
        <vt:lpwstr>_Toc315175131</vt:lpwstr>
      </vt:variant>
      <vt:variant>
        <vt:i4>1114160</vt:i4>
      </vt:variant>
      <vt:variant>
        <vt:i4>4058</vt:i4>
      </vt:variant>
      <vt:variant>
        <vt:i4>0</vt:i4>
      </vt:variant>
      <vt:variant>
        <vt:i4>5</vt:i4>
      </vt:variant>
      <vt:variant>
        <vt:lpwstr/>
      </vt:variant>
      <vt:variant>
        <vt:lpwstr>_Toc315175130</vt:lpwstr>
      </vt:variant>
      <vt:variant>
        <vt:i4>1048624</vt:i4>
      </vt:variant>
      <vt:variant>
        <vt:i4>4052</vt:i4>
      </vt:variant>
      <vt:variant>
        <vt:i4>0</vt:i4>
      </vt:variant>
      <vt:variant>
        <vt:i4>5</vt:i4>
      </vt:variant>
      <vt:variant>
        <vt:lpwstr/>
      </vt:variant>
      <vt:variant>
        <vt:lpwstr>_Toc315175129</vt:lpwstr>
      </vt:variant>
      <vt:variant>
        <vt:i4>1048624</vt:i4>
      </vt:variant>
      <vt:variant>
        <vt:i4>4046</vt:i4>
      </vt:variant>
      <vt:variant>
        <vt:i4>0</vt:i4>
      </vt:variant>
      <vt:variant>
        <vt:i4>5</vt:i4>
      </vt:variant>
      <vt:variant>
        <vt:lpwstr/>
      </vt:variant>
      <vt:variant>
        <vt:lpwstr>_Toc315175128</vt:lpwstr>
      </vt:variant>
      <vt:variant>
        <vt:i4>1048624</vt:i4>
      </vt:variant>
      <vt:variant>
        <vt:i4>4040</vt:i4>
      </vt:variant>
      <vt:variant>
        <vt:i4>0</vt:i4>
      </vt:variant>
      <vt:variant>
        <vt:i4>5</vt:i4>
      </vt:variant>
      <vt:variant>
        <vt:lpwstr/>
      </vt:variant>
      <vt:variant>
        <vt:lpwstr>_Toc315175127</vt:lpwstr>
      </vt:variant>
      <vt:variant>
        <vt:i4>1048624</vt:i4>
      </vt:variant>
      <vt:variant>
        <vt:i4>4034</vt:i4>
      </vt:variant>
      <vt:variant>
        <vt:i4>0</vt:i4>
      </vt:variant>
      <vt:variant>
        <vt:i4>5</vt:i4>
      </vt:variant>
      <vt:variant>
        <vt:lpwstr/>
      </vt:variant>
      <vt:variant>
        <vt:lpwstr>_Toc315175126</vt:lpwstr>
      </vt:variant>
      <vt:variant>
        <vt:i4>1048624</vt:i4>
      </vt:variant>
      <vt:variant>
        <vt:i4>4028</vt:i4>
      </vt:variant>
      <vt:variant>
        <vt:i4>0</vt:i4>
      </vt:variant>
      <vt:variant>
        <vt:i4>5</vt:i4>
      </vt:variant>
      <vt:variant>
        <vt:lpwstr/>
      </vt:variant>
      <vt:variant>
        <vt:lpwstr>_Toc315175125</vt:lpwstr>
      </vt:variant>
      <vt:variant>
        <vt:i4>1048624</vt:i4>
      </vt:variant>
      <vt:variant>
        <vt:i4>4022</vt:i4>
      </vt:variant>
      <vt:variant>
        <vt:i4>0</vt:i4>
      </vt:variant>
      <vt:variant>
        <vt:i4>5</vt:i4>
      </vt:variant>
      <vt:variant>
        <vt:lpwstr/>
      </vt:variant>
      <vt:variant>
        <vt:lpwstr>_Toc315175124</vt:lpwstr>
      </vt:variant>
      <vt:variant>
        <vt:i4>1048624</vt:i4>
      </vt:variant>
      <vt:variant>
        <vt:i4>4016</vt:i4>
      </vt:variant>
      <vt:variant>
        <vt:i4>0</vt:i4>
      </vt:variant>
      <vt:variant>
        <vt:i4>5</vt:i4>
      </vt:variant>
      <vt:variant>
        <vt:lpwstr/>
      </vt:variant>
      <vt:variant>
        <vt:lpwstr>_Toc315175123</vt:lpwstr>
      </vt:variant>
      <vt:variant>
        <vt:i4>1048624</vt:i4>
      </vt:variant>
      <vt:variant>
        <vt:i4>4010</vt:i4>
      </vt:variant>
      <vt:variant>
        <vt:i4>0</vt:i4>
      </vt:variant>
      <vt:variant>
        <vt:i4>5</vt:i4>
      </vt:variant>
      <vt:variant>
        <vt:lpwstr/>
      </vt:variant>
      <vt:variant>
        <vt:lpwstr>_Toc315175122</vt:lpwstr>
      </vt:variant>
      <vt:variant>
        <vt:i4>1048624</vt:i4>
      </vt:variant>
      <vt:variant>
        <vt:i4>4004</vt:i4>
      </vt:variant>
      <vt:variant>
        <vt:i4>0</vt:i4>
      </vt:variant>
      <vt:variant>
        <vt:i4>5</vt:i4>
      </vt:variant>
      <vt:variant>
        <vt:lpwstr/>
      </vt:variant>
      <vt:variant>
        <vt:lpwstr>_Toc315175121</vt:lpwstr>
      </vt:variant>
      <vt:variant>
        <vt:i4>1048624</vt:i4>
      </vt:variant>
      <vt:variant>
        <vt:i4>3998</vt:i4>
      </vt:variant>
      <vt:variant>
        <vt:i4>0</vt:i4>
      </vt:variant>
      <vt:variant>
        <vt:i4>5</vt:i4>
      </vt:variant>
      <vt:variant>
        <vt:lpwstr/>
      </vt:variant>
      <vt:variant>
        <vt:lpwstr>_Toc315175120</vt:lpwstr>
      </vt:variant>
      <vt:variant>
        <vt:i4>1245232</vt:i4>
      </vt:variant>
      <vt:variant>
        <vt:i4>3992</vt:i4>
      </vt:variant>
      <vt:variant>
        <vt:i4>0</vt:i4>
      </vt:variant>
      <vt:variant>
        <vt:i4>5</vt:i4>
      </vt:variant>
      <vt:variant>
        <vt:lpwstr/>
      </vt:variant>
      <vt:variant>
        <vt:lpwstr>_Toc315175119</vt:lpwstr>
      </vt:variant>
      <vt:variant>
        <vt:i4>1245232</vt:i4>
      </vt:variant>
      <vt:variant>
        <vt:i4>3986</vt:i4>
      </vt:variant>
      <vt:variant>
        <vt:i4>0</vt:i4>
      </vt:variant>
      <vt:variant>
        <vt:i4>5</vt:i4>
      </vt:variant>
      <vt:variant>
        <vt:lpwstr/>
      </vt:variant>
      <vt:variant>
        <vt:lpwstr>_Toc315175118</vt:lpwstr>
      </vt:variant>
      <vt:variant>
        <vt:i4>1245232</vt:i4>
      </vt:variant>
      <vt:variant>
        <vt:i4>3980</vt:i4>
      </vt:variant>
      <vt:variant>
        <vt:i4>0</vt:i4>
      </vt:variant>
      <vt:variant>
        <vt:i4>5</vt:i4>
      </vt:variant>
      <vt:variant>
        <vt:lpwstr/>
      </vt:variant>
      <vt:variant>
        <vt:lpwstr>_Toc315175117</vt:lpwstr>
      </vt:variant>
      <vt:variant>
        <vt:i4>1245232</vt:i4>
      </vt:variant>
      <vt:variant>
        <vt:i4>3974</vt:i4>
      </vt:variant>
      <vt:variant>
        <vt:i4>0</vt:i4>
      </vt:variant>
      <vt:variant>
        <vt:i4>5</vt:i4>
      </vt:variant>
      <vt:variant>
        <vt:lpwstr/>
      </vt:variant>
      <vt:variant>
        <vt:lpwstr>_Toc315175116</vt:lpwstr>
      </vt:variant>
      <vt:variant>
        <vt:i4>1245232</vt:i4>
      </vt:variant>
      <vt:variant>
        <vt:i4>3968</vt:i4>
      </vt:variant>
      <vt:variant>
        <vt:i4>0</vt:i4>
      </vt:variant>
      <vt:variant>
        <vt:i4>5</vt:i4>
      </vt:variant>
      <vt:variant>
        <vt:lpwstr/>
      </vt:variant>
      <vt:variant>
        <vt:lpwstr>_Toc315175115</vt:lpwstr>
      </vt:variant>
      <vt:variant>
        <vt:i4>1245232</vt:i4>
      </vt:variant>
      <vt:variant>
        <vt:i4>3962</vt:i4>
      </vt:variant>
      <vt:variant>
        <vt:i4>0</vt:i4>
      </vt:variant>
      <vt:variant>
        <vt:i4>5</vt:i4>
      </vt:variant>
      <vt:variant>
        <vt:lpwstr/>
      </vt:variant>
      <vt:variant>
        <vt:lpwstr>_Toc315175114</vt:lpwstr>
      </vt:variant>
      <vt:variant>
        <vt:i4>1245232</vt:i4>
      </vt:variant>
      <vt:variant>
        <vt:i4>3956</vt:i4>
      </vt:variant>
      <vt:variant>
        <vt:i4>0</vt:i4>
      </vt:variant>
      <vt:variant>
        <vt:i4>5</vt:i4>
      </vt:variant>
      <vt:variant>
        <vt:lpwstr/>
      </vt:variant>
      <vt:variant>
        <vt:lpwstr>_Toc315175113</vt:lpwstr>
      </vt:variant>
      <vt:variant>
        <vt:i4>1245232</vt:i4>
      </vt:variant>
      <vt:variant>
        <vt:i4>3950</vt:i4>
      </vt:variant>
      <vt:variant>
        <vt:i4>0</vt:i4>
      </vt:variant>
      <vt:variant>
        <vt:i4>5</vt:i4>
      </vt:variant>
      <vt:variant>
        <vt:lpwstr/>
      </vt:variant>
      <vt:variant>
        <vt:lpwstr>_Toc315175112</vt:lpwstr>
      </vt:variant>
      <vt:variant>
        <vt:i4>1245232</vt:i4>
      </vt:variant>
      <vt:variant>
        <vt:i4>3944</vt:i4>
      </vt:variant>
      <vt:variant>
        <vt:i4>0</vt:i4>
      </vt:variant>
      <vt:variant>
        <vt:i4>5</vt:i4>
      </vt:variant>
      <vt:variant>
        <vt:lpwstr/>
      </vt:variant>
      <vt:variant>
        <vt:lpwstr>_Toc315175111</vt:lpwstr>
      </vt:variant>
      <vt:variant>
        <vt:i4>1245232</vt:i4>
      </vt:variant>
      <vt:variant>
        <vt:i4>3938</vt:i4>
      </vt:variant>
      <vt:variant>
        <vt:i4>0</vt:i4>
      </vt:variant>
      <vt:variant>
        <vt:i4>5</vt:i4>
      </vt:variant>
      <vt:variant>
        <vt:lpwstr/>
      </vt:variant>
      <vt:variant>
        <vt:lpwstr>_Toc315175110</vt:lpwstr>
      </vt:variant>
      <vt:variant>
        <vt:i4>1179696</vt:i4>
      </vt:variant>
      <vt:variant>
        <vt:i4>3932</vt:i4>
      </vt:variant>
      <vt:variant>
        <vt:i4>0</vt:i4>
      </vt:variant>
      <vt:variant>
        <vt:i4>5</vt:i4>
      </vt:variant>
      <vt:variant>
        <vt:lpwstr/>
      </vt:variant>
      <vt:variant>
        <vt:lpwstr>_Toc315175109</vt:lpwstr>
      </vt:variant>
      <vt:variant>
        <vt:i4>1179696</vt:i4>
      </vt:variant>
      <vt:variant>
        <vt:i4>3926</vt:i4>
      </vt:variant>
      <vt:variant>
        <vt:i4>0</vt:i4>
      </vt:variant>
      <vt:variant>
        <vt:i4>5</vt:i4>
      </vt:variant>
      <vt:variant>
        <vt:lpwstr/>
      </vt:variant>
      <vt:variant>
        <vt:lpwstr>_Toc315175108</vt:lpwstr>
      </vt:variant>
      <vt:variant>
        <vt:i4>1179696</vt:i4>
      </vt:variant>
      <vt:variant>
        <vt:i4>3920</vt:i4>
      </vt:variant>
      <vt:variant>
        <vt:i4>0</vt:i4>
      </vt:variant>
      <vt:variant>
        <vt:i4>5</vt:i4>
      </vt:variant>
      <vt:variant>
        <vt:lpwstr/>
      </vt:variant>
      <vt:variant>
        <vt:lpwstr>_Toc315175107</vt:lpwstr>
      </vt:variant>
      <vt:variant>
        <vt:i4>1179696</vt:i4>
      </vt:variant>
      <vt:variant>
        <vt:i4>3914</vt:i4>
      </vt:variant>
      <vt:variant>
        <vt:i4>0</vt:i4>
      </vt:variant>
      <vt:variant>
        <vt:i4>5</vt:i4>
      </vt:variant>
      <vt:variant>
        <vt:lpwstr/>
      </vt:variant>
      <vt:variant>
        <vt:lpwstr>_Toc315175106</vt:lpwstr>
      </vt:variant>
      <vt:variant>
        <vt:i4>1179696</vt:i4>
      </vt:variant>
      <vt:variant>
        <vt:i4>3908</vt:i4>
      </vt:variant>
      <vt:variant>
        <vt:i4>0</vt:i4>
      </vt:variant>
      <vt:variant>
        <vt:i4>5</vt:i4>
      </vt:variant>
      <vt:variant>
        <vt:lpwstr/>
      </vt:variant>
      <vt:variant>
        <vt:lpwstr>_Toc315175105</vt:lpwstr>
      </vt:variant>
      <vt:variant>
        <vt:i4>1179696</vt:i4>
      </vt:variant>
      <vt:variant>
        <vt:i4>3902</vt:i4>
      </vt:variant>
      <vt:variant>
        <vt:i4>0</vt:i4>
      </vt:variant>
      <vt:variant>
        <vt:i4>5</vt:i4>
      </vt:variant>
      <vt:variant>
        <vt:lpwstr/>
      </vt:variant>
      <vt:variant>
        <vt:lpwstr>_Toc315175104</vt:lpwstr>
      </vt:variant>
      <vt:variant>
        <vt:i4>1179696</vt:i4>
      </vt:variant>
      <vt:variant>
        <vt:i4>3896</vt:i4>
      </vt:variant>
      <vt:variant>
        <vt:i4>0</vt:i4>
      </vt:variant>
      <vt:variant>
        <vt:i4>5</vt:i4>
      </vt:variant>
      <vt:variant>
        <vt:lpwstr/>
      </vt:variant>
      <vt:variant>
        <vt:lpwstr>_Toc315175103</vt:lpwstr>
      </vt:variant>
      <vt:variant>
        <vt:i4>1179696</vt:i4>
      </vt:variant>
      <vt:variant>
        <vt:i4>3890</vt:i4>
      </vt:variant>
      <vt:variant>
        <vt:i4>0</vt:i4>
      </vt:variant>
      <vt:variant>
        <vt:i4>5</vt:i4>
      </vt:variant>
      <vt:variant>
        <vt:lpwstr/>
      </vt:variant>
      <vt:variant>
        <vt:lpwstr>_Toc315175102</vt:lpwstr>
      </vt:variant>
      <vt:variant>
        <vt:i4>1179696</vt:i4>
      </vt:variant>
      <vt:variant>
        <vt:i4>3884</vt:i4>
      </vt:variant>
      <vt:variant>
        <vt:i4>0</vt:i4>
      </vt:variant>
      <vt:variant>
        <vt:i4>5</vt:i4>
      </vt:variant>
      <vt:variant>
        <vt:lpwstr/>
      </vt:variant>
      <vt:variant>
        <vt:lpwstr>_Toc315175101</vt:lpwstr>
      </vt:variant>
      <vt:variant>
        <vt:i4>1179696</vt:i4>
      </vt:variant>
      <vt:variant>
        <vt:i4>3878</vt:i4>
      </vt:variant>
      <vt:variant>
        <vt:i4>0</vt:i4>
      </vt:variant>
      <vt:variant>
        <vt:i4>5</vt:i4>
      </vt:variant>
      <vt:variant>
        <vt:lpwstr/>
      </vt:variant>
      <vt:variant>
        <vt:lpwstr>_Toc315175100</vt:lpwstr>
      </vt:variant>
      <vt:variant>
        <vt:i4>1769521</vt:i4>
      </vt:variant>
      <vt:variant>
        <vt:i4>3872</vt:i4>
      </vt:variant>
      <vt:variant>
        <vt:i4>0</vt:i4>
      </vt:variant>
      <vt:variant>
        <vt:i4>5</vt:i4>
      </vt:variant>
      <vt:variant>
        <vt:lpwstr/>
      </vt:variant>
      <vt:variant>
        <vt:lpwstr>_Toc315175099</vt:lpwstr>
      </vt:variant>
      <vt:variant>
        <vt:i4>1769521</vt:i4>
      </vt:variant>
      <vt:variant>
        <vt:i4>3866</vt:i4>
      </vt:variant>
      <vt:variant>
        <vt:i4>0</vt:i4>
      </vt:variant>
      <vt:variant>
        <vt:i4>5</vt:i4>
      </vt:variant>
      <vt:variant>
        <vt:lpwstr/>
      </vt:variant>
      <vt:variant>
        <vt:lpwstr>_Toc315175098</vt:lpwstr>
      </vt:variant>
      <vt:variant>
        <vt:i4>1769521</vt:i4>
      </vt:variant>
      <vt:variant>
        <vt:i4>3860</vt:i4>
      </vt:variant>
      <vt:variant>
        <vt:i4>0</vt:i4>
      </vt:variant>
      <vt:variant>
        <vt:i4>5</vt:i4>
      </vt:variant>
      <vt:variant>
        <vt:lpwstr/>
      </vt:variant>
      <vt:variant>
        <vt:lpwstr>_Toc315175097</vt:lpwstr>
      </vt:variant>
      <vt:variant>
        <vt:i4>1769521</vt:i4>
      </vt:variant>
      <vt:variant>
        <vt:i4>3854</vt:i4>
      </vt:variant>
      <vt:variant>
        <vt:i4>0</vt:i4>
      </vt:variant>
      <vt:variant>
        <vt:i4>5</vt:i4>
      </vt:variant>
      <vt:variant>
        <vt:lpwstr/>
      </vt:variant>
      <vt:variant>
        <vt:lpwstr>_Toc315175096</vt:lpwstr>
      </vt:variant>
      <vt:variant>
        <vt:i4>1769521</vt:i4>
      </vt:variant>
      <vt:variant>
        <vt:i4>3848</vt:i4>
      </vt:variant>
      <vt:variant>
        <vt:i4>0</vt:i4>
      </vt:variant>
      <vt:variant>
        <vt:i4>5</vt:i4>
      </vt:variant>
      <vt:variant>
        <vt:lpwstr/>
      </vt:variant>
      <vt:variant>
        <vt:lpwstr>_Toc315175095</vt:lpwstr>
      </vt:variant>
      <vt:variant>
        <vt:i4>1769521</vt:i4>
      </vt:variant>
      <vt:variant>
        <vt:i4>3842</vt:i4>
      </vt:variant>
      <vt:variant>
        <vt:i4>0</vt:i4>
      </vt:variant>
      <vt:variant>
        <vt:i4>5</vt:i4>
      </vt:variant>
      <vt:variant>
        <vt:lpwstr/>
      </vt:variant>
      <vt:variant>
        <vt:lpwstr>_Toc315175094</vt:lpwstr>
      </vt:variant>
      <vt:variant>
        <vt:i4>1769521</vt:i4>
      </vt:variant>
      <vt:variant>
        <vt:i4>3836</vt:i4>
      </vt:variant>
      <vt:variant>
        <vt:i4>0</vt:i4>
      </vt:variant>
      <vt:variant>
        <vt:i4>5</vt:i4>
      </vt:variant>
      <vt:variant>
        <vt:lpwstr/>
      </vt:variant>
      <vt:variant>
        <vt:lpwstr>_Toc315175093</vt:lpwstr>
      </vt:variant>
      <vt:variant>
        <vt:i4>1769521</vt:i4>
      </vt:variant>
      <vt:variant>
        <vt:i4>3830</vt:i4>
      </vt:variant>
      <vt:variant>
        <vt:i4>0</vt:i4>
      </vt:variant>
      <vt:variant>
        <vt:i4>5</vt:i4>
      </vt:variant>
      <vt:variant>
        <vt:lpwstr/>
      </vt:variant>
      <vt:variant>
        <vt:lpwstr>_Toc315175092</vt:lpwstr>
      </vt:variant>
      <vt:variant>
        <vt:i4>1769521</vt:i4>
      </vt:variant>
      <vt:variant>
        <vt:i4>3824</vt:i4>
      </vt:variant>
      <vt:variant>
        <vt:i4>0</vt:i4>
      </vt:variant>
      <vt:variant>
        <vt:i4>5</vt:i4>
      </vt:variant>
      <vt:variant>
        <vt:lpwstr/>
      </vt:variant>
      <vt:variant>
        <vt:lpwstr>_Toc315175091</vt:lpwstr>
      </vt:variant>
      <vt:variant>
        <vt:i4>1769521</vt:i4>
      </vt:variant>
      <vt:variant>
        <vt:i4>3818</vt:i4>
      </vt:variant>
      <vt:variant>
        <vt:i4>0</vt:i4>
      </vt:variant>
      <vt:variant>
        <vt:i4>5</vt:i4>
      </vt:variant>
      <vt:variant>
        <vt:lpwstr/>
      </vt:variant>
      <vt:variant>
        <vt:lpwstr>_Toc315175090</vt:lpwstr>
      </vt:variant>
      <vt:variant>
        <vt:i4>1703985</vt:i4>
      </vt:variant>
      <vt:variant>
        <vt:i4>3812</vt:i4>
      </vt:variant>
      <vt:variant>
        <vt:i4>0</vt:i4>
      </vt:variant>
      <vt:variant>
        <vt:i4>5</vt:i4>
      </vt:variant>
      <vt:variant>
        <vt:lpwstr/>
      </vt:variant>
      <vt:variant>
        <vt:lpwstr>_Toc315175089</vt:lpwstr>
      </vt:variant>
      <vt:variant>
        <vt:i4>1703985</vt:i4>
      </vt:variant>
      <vt:variant>
        <vt:i4>3806</vt:i4>
      </vt:variant>
      <vt:variant>
        <vt:i4>0</vt:i4>
      </vt:variant>
      <vt:variant>
        <vt:i4>5</vt:i4>
      </vt:variant>
      <vt:variant>
        <vt:lpwstr/>
      </vt:variant>
      <vt:variant>
        <vt:lpwstr>_Toc315175088</vt:lpwstr>
      </vt:variant>
      <vt:variant>
        <vt:i4>1703985</vt:i4>
      </vt:variant>
      <vt:variant>
        <vt:i4>3800</vt:i4>
      </vt:variant>
      <vt:variant>
        <vt:i4>0</vt:i4>
      </vt:variant>
      <vt:variant>
        <vt:i4>5</vt:i4>
      </vt:variant>
      <vt:variant>
        <vt:lpwstr/>
      </vt:variant>
      <vt:variant>
        <vt:lpwstr>_Toc315175087</vt:lpwstr>
      </vt:variant>
      <vt:variant>
        <vt:i4>1703985</vt:i4>
      </vt:variant>
      <vt:variant>
        <vt:i4>3794</vt:i4>
      </vt:variant>
      <vt:variant>
        <vt:i4>0</vt:i4>
      </vt:variant>
      <vt:variant>
        <vt:i4>5</vt:i4>
      </vt:variant>
      <vt:variant>
        <vt:lpwstr/>
      </vt:variant>
      <vt:variant>
        <vt:lpwstr>_Toc315175086</vt:lpwstr>
      </vt:variant>
      <vt:variant>
        <vt:i4>1703985</vt:i4>
      </vt:variant>
      <vt:variant>
        <vt:i4>3788</vt:i4>
      </vt:variant>
      <vt:variant>
        <vt:i4>0</vt:i4>
      </vt:variant>
      <vt:variant>
        <vt:i4>5</vt:i4>
      </vt:variant>
      <vt:variant>
        <vt:lpwstr/>
      </vt:variant>
      <vt:variant>
        <vt:lpwstr>_Toc315175085</vt:lpwstr>
      </vt:variant>
      <vt:variant>
        <vt:i4>1703985</vt:i4>
      </vt:variant>
      <vt:variant>
        <vt:i4>3782</vt:i4>
      </vt:variant>
      <vt:variant>
        <vt:i4>0</vt:i4>
      </vt:variant>
      <vt:variant>
        <vt:i4>5</vt:i4>
      </vt:variant>
      <vt:variant>
        <vt:lpwstr/>
      </vt:variant>
      <vt:variant>
        <vt:lpwstr>_Toc315175084</vt:lpwstr>
      </vt:variant>
      <vt:variant>
        <vt:i4>1703985</vt:i4>
      </vt:variant>
      <vt:variant>
        <vt:i4>3776</vt:i4>
      </vt:variant>
      <vt:variant>
        <vt:i4>0</vt:i4>
      </vt:variant>
      <vt:variant>
        <vt:i4>5</vt:i4>
      </vt:variant>
      <vt:variant>
        <vt:lpwstr/>
      </vt:variant>
      <vt:variant>
        <vt:lpwstr>_Toc315175083</vt:lpwstr>
      </vt:variant>
      <vt:variant>
        <vt:i4>1703985</vt:i4>
      </vt:variant>
      <vt:variant>
        <vt:i4>3770</vt:i4>
      </vt:variant>
      <vt:variant>
        <vt:i4>0</vt:i4>
      </vt:variant>
      <vt:variant>
        <vt:i4>5</vt:i4>
      </vt:variant>
      <vt:variant>
        <vt:lpwstr/>
      </vt:variant>
      <vt:variant>
        <vt:lpwstr>_Toc315175082</vt:lpwstr>
      </vt:variant>
      <vt:variant>
        <vt:i4>1703985</vt:i4>
      </vt:variant>
      <vt:variant>
        <vt:i4>3764</vt:i4>
      </vt:variant>
      <vt:variant>
        <vt:i4>0</vt:i4>
      </vt:variant>
      <vt:variant>
        <vt:i4>5</vt:i4>
      </vt:variant>
      <vt:variant>
        <vt:lpwstr/>
      </vt:variant>
      <vt:variant>
        <vt:lpwstr>_Toc315175081</vt:lpwstr>
      </vt:variant>
      <vt:variant>
        <vt:i4>1703985</vt:i4>
      </vt:variant>
      <vt:variant>
        <vt:i4>3758</vt:i4>
      </vt:variant>
      <vt:variant>
        <vt:i4>0</vt:i4>
      </vt:variant>
      <vt:variant>
        <vt:i4>5</vt:i4>
      </vt:variant>
      <vt:variant>
        <vt:lpwstr/>
      </vt:variant>
      <vt:variant>
        <vt:lpwstr>_Toc315175080</vt:lpwstr>
      </vt:variant>
      <vt:variant>
        <vt:i4>1376305</vt:i4>
      </vt:variant>
      <vt:variant>
        <vt:i4>3752</vt:i4>
      </vt:variant>
      <vt:variant>
        <vt:i4>0</vt:i4>
      </vt:variant>
      <vt:variant>
        <vt:i4>5</vt:i4>
      </vt:variant>
      <vt:variant>
        <vt:lpwstr/>
      </vt:variant>
      <vt:variant>
        <vt:lpwstr>_Toc315175079</vt:lpwstr>
      </vt:variant>
      <vt:variant>
        <vt:i4>1376305</vt:i4>
      </vt:variant>
      <vt:variant>
        <vt:i4>3746</vt:i4>
      </vt:variant>
      <vt:variant>
        <vt:i4>0</vt:i4>
      </vt:variant>
      <vt:variant>
        <vt:i4>5</vt:i4>
      </vt:variant>
      <vt:variant>
        <vt:lpwstr/>
      </vt:variant>
      <vt:variant>
        <vt:lpwstr>_Toc315175078</vt:lpwstr>
      </vt:variant>
      <vt:variant>
        <vt:i4>1376305</vt:i4>
      </vt:variant>
      <vt:variant>
        <vt:i4>3740</vt:i4>
      </vt:variant>
      <vt:variant>
        <vt:i4>0</vt:i4>
      </vt:variant>
      <vt:variant>
        <vt:i4>5</vt:i4>
      </vt:variant>
      <vt:variant>
        <vt:lpwstr/>
      </vt:variant>
      <vt:variant>
        <vt:lpwstr>_Toc315175077</vt:lpwstr>
      </vt:variant>
      <vt:variant>
        <vt:i4>1376305</vt:i4>
      </vt:variant>
      <vt:variant>
        <vt:i4>3734</vt:i4>
      </vt:variant>
      <vt:variant>
        <vt:i4>0</vt:i4>
      </vt:variant>
      <vt:variant>
        <vt:i4>5</vt:i4>
      </vt:variant>
      <vt:variant>
        <vt:lpwstr/>
      </vt:variant>
      <vt:variant>
        <vt:lpwstr>_Toc315175076</vt:lpwstr>
      </vt:variant>
      <vt:variant>
        <vt:i4>1376305</vt:i4>
      </vt:variant>
      <vt:variant>
        <vt:i4>3728</vt:i4>
      </vt:variant>
      <vt:variant>
        <vt:i4>0</vt:i4>
      </vt:variant>
      <vt:variant>
        <vt:i4>5</vt:i4>
      </vt:variant>
      <vt:variant>
        <vt:lpwstr/>
      </vt:variant>
      <vt:variant>
        <vt:lpwstr>_Toc315175075</vt:lpwstr>
      </vt:variant>
      <vt:variant>
        <vt:i4>1376305</vt:i4>
      </vt:variant>
      <vt:variant>
        <vt:i4>3722</vt:i4>
      </vt:variant>
      <vt:variant>
        <vt:i4>0</vt:i4>
      </vt:variant>
      <vt:variant>
        <vt:i4>5</vt:i4>
      </vt:variant>
      <vt:variant>
        <vt:lpwstr/>
      </vt:variant>
      <vt:variant>
        <vt:lpwstr>_Toc315175074</vt:lpwstr>
      </vt:variant>
      <vt:variant>
        <vt:i4>1376305</vt:i4>
      </vt:variant>
      <vt:variant>
        <vt:i4>3716</vt:i4>
      </vt:variant>
      <vt:variant>
        <vt:i4>0</vt:i4>
      </vt:variant>
      <vt:variant>
        <vt:i4>5</vt:i4>
      </vt:variant>
      <vt:variant>
        <vt:lpwstr/>
      </vt:variant>
      <vt:variant>
        <vt:lpwstr>_Toc315175073</vt:lpwstr>
      </vt:variant>
      <vt:variant>
        <vt:i4>1376305</vt:i4>
      </vt:variant>
      <vt:variant>
        <vt:i4>3710</vt:i4>
      </vt:variant>
      <vt:variant>
        <vt:i4>0</vt:i4>
      </vt:variant>
      <vt:variant>
        <vt:i4>5</vt:i4>
      </vt:variant>
      <vt:variant>
        <vt:lpwstr/>
      </vt:variant>
      <vt:variant>
        <vt:lpwstr>_Toc315175072</vt:lpwstr>
      </vt:variant>
      <vt:variant>
        <vt:i4>1376305</vt:i4>
      </vt:variant>
      <vt:variant>
        <vt:i4>3704</vt:i4>
      </vt:variant>
      <vt:variant>
        <vt:i4>0</vt:i4>
      </vt:variant>
      <vt:variant>
        <vt:i4>5</vt:i4>
      </vt:variant>
      <vt:variant>
        <vt:lpwstr/>
      </vt:variant>
      <vt:variant>
        <vt:lpwstr>_Toc315175071</vt:lpwstr>
      </vt:variant>
      <vt:variant>
        <vt:i4>1376305</vt:i4>
      </vt:variant>
      <vt:variant>
        <vt:i4>3698</vt:i4>
      </vt:variant>
      <vt:variant>
        <vt:i4>0</vt:i4>
      </vt:variant>
      <vt:variant>
        <vt:i4>5</vt:i4>
      </vt:variant>
      <vt:variant>
        <vt:lpwstr/>
      </vt:variant>
      <vt:variant>
        <vt:lpwstr>_Toc315175070</vt:lpwstr>
      </vt:variant>
      <vt:variant>
        <vt:i4>1310769</vt:i4>
      </vt:variant>
      <vt:variant>
        <vt:i4>3692</vt:i4>
      </vt:variant>
      <vt:variant>
        <vt:i4>0</vt:i4>
      </vt:variant>
      <vt:variant>
        <vt:i4>5</vt:i4>
      </vt:variant>
      <vt:variant>
        <vt:lpwstr/>
      </vt:variant>
      <vt:variant>
        <vt:lpwstr>_Toc315175069</vt:lpwstr>
      </vt:variant>
      <vt:variant>
        <vt:i4>1310769</vt:i4>
      </vt:variant>
      <vt:variant>
        <vt:i4>3686</vt:i4>
      </vt:variant>
      <vt:variant>
        <vt:i4>0</vt:i4>
      </vt:variant>
      <vt:variant>
        <vt:i4>5</vt:i4>
      </vt:variant>
      <vt:variant>
        <vt:lpwstr/>
      </vt:variant>
      <vt:variant>
        <vt:lpwstr>_Toc315175068</vt:lpwstr>
      </vt:variant>
      <vt:variant>
        <vt:i4>1310769</vt:i4>
      </vt:variant>
      <vt:variant>
        <vt:i4>3680</vt:i4>
      </vt:variant>
      <vt:variant>
        <vt:i4>0</vt:i4>
      </vt:variant>
      <vt:variant>
        <vt:i4>5</vt:i4>
      </vt:variant>
      <vt:variant>
        <vt:lpwstr/>
      </vt:variant>
      <vt:variant>
        <vt:lpwstr>_Toc315175067</vt:lpwstr>
      </vt:variant>
      <vt:variant>
        <vt:i4>1310769</vt:i4>
      </vt:variant>
      <vt:variant>
        <vt:i4>3674</vt:i4>
      </vt:variant>
      <vt:variant>
        <vt:i4>0</vt:i4>
      </vt:variant>
      <vt:variant>
        <vt:i4>5</vt:i4>
      </vt:variant>
      <vt:variant>
        <vt:lpwstr/>
      </vt:variant>
      <vt:variant>
        <vt:lpwstr>_Toc315175066</vt:lpwstr>
      </vt:variant>
      <vt:variant>
        <vt:i4>1310769</vt:i4>
      </vt:variant>
      <vt:variant>
        <vt:i4>3668</vt:i4>
      </vt:variant>
      <vt:variant>
        <vt:i4>0</vt:i4>
      </vt:variant>
      <vt:variant>
        <vt:i4>5</vt:i4>
      </vt:variant>
      <vt:variant>
        <vt:lpwstr/>
      </vt:variant>
      <vt:variant>
        <vt:lpwstr>_Toc315175065</vt:lpwstr>
      </vt:variant>
      <vt:variant>
        <vt:i4>1310769</vt:i4>
      </vt:variant>
      <vt:variant>
        <vt:i4>3662</vt:i4>
      </vt:variant>
      <vt:variant>
        <vt:i4>0</vt:i4>
      </vt:variant>
      <vt:variant>
        <vt:i4>5</vt:i4>
      </vt:variant>
      <vt:variant>
        <vt:lpwstr/>
      </vt:variant>
      <vt:variant>
        <vt:lpwstr>_Toc315175064</vt:lpwstr>
      </vt:variant>
      <vt:variant>
        <vt:i4>1310769</vt:i4>
      </vt:variant>
      <vt:variant>
        <vt:i4>3656</vt:i4>
      </vt:variant>
      <vt:variant>
        <vt:i4>0</vt:i4>
      </vt:variant>
      <vt:variant>
        <vt:i4>5</vt:i4>
      </vt:variant>
      <vt:variant>
        <vt:lpwstr/>
      </vt:variant>
      <vt:variant>
        <vt:lpwstr>_Toc315175063</vt:lpwstr>
      </vt:variant>
      <vt:variant>
        <vt:i4>1310769</vt:i4>
      </vt:variant>
      <vt:variant>
        <vt:i4>3650</vt:i4>
      </vt:variant>
      <vt:variant>
        <vt:i4>0</vt:i4>
      </vt:variant>
      <vt:variant>
        <vt:i4>5</vt:i4>
      </vt:variant>
      <vt:variant>
        <vt:lpwstr/>
      </vt:variant>
      <vt:variant>
        <vt:lpwstr>_Toc315175062</vt:lpwstr>
      </vt:variant>
      <vt:variant>
        <vt:i4>1310769</vt:i4>
      </vt:variant>
      <vt:variant>
        <vt:i4>3644</vt:i4>
      </vt:variant>
      <vt:variant>
        <vt:i4>0</vt:i4>
      </vt:variant>
      <vt:variant>
        <vt:i4>5</vt:i4>
      </vt:variant>
      <vt:variant>
        <vt:lpwstr/>
      </vt:variant>
      <vt:variant>
        <vt:lpwstr>_Toc315175061</vt:lpwstr>
      </vt:variant>
      <vt:variant>
        <vt:i4>1310769</vt:i4>
      </vt:variant>
      <vt:variant>
        <vt:i4>3638</vt:i4>
      </vt:variant>
      <vt:variant>
        <vt:i4>0</vt:i4>
      </vt:variant>
      <vt:variant>
        <vt:i4>5</vt:i4>
      </vt:variant>
      <vt:variant>
        <vt:lpwstr/>
      </vt:variant>
      <vt:variant>
        <vt:lpwstr>_Toc315175060</vt:lpwstr>
      </vt:variant>
      <vt:variant>
        <vt:i4>1507377</vt:i4>
      </vt:variant>
      <vt:variant>
        <vt:i4>3632</vt:i4>
      </vt:variant>
      <vt:variant>
        <vt:i4>0</vt:i4>
      </vt:variant>
      <vt:variant>
        <vt:i4>5</vt:i4>
      </vt:variant>
      <vt:variant>
        <vt:lpwstr/>
      </vt:variant>
      <vt:variant>
        <vt:lpwstr>_Toc315175059</vt:lpwstr>
      </vt:variant>
      <vt:variant>
        <vt:i4>1507377</vt:i4>
      </vt:variant>
      <vt:variant>
        <vt:i4>3626</vt:i4>
      </vt:variant>
      <vt:variant>
        <vt:i4>0</vt:i4>
      </vt:variant>
      <vt:variant>
        <vt:i4>5</vt:i4>
      </vt:variant>
      <vt:variant>
        <vt:lpwstr/>
      </vt:variant>
      <vt:variant>
        <vt:lpwstr>_Toc315175058</vt:lpwstr>
      </vt:variant>
      <vt:variant>
        <vt:i4>1507377</vt:i4>
      </vt:variant>
      <vt:variant>
        <vt:i4>3620</vt:i4>
      </vt:variant>
      <vt:variant>
        <vt:i4>0</vt:i4>
      </vt:variant>
      <vt:variant>
        <vt:i4>5</vt:i4>
      </vt:variant>
      <vt:variant>
        <vt:lpwstr/>
      </vt:variant>
      <vt:variant>
        <vt:lpwstr>_Toc315175057</vt:lpwstr>
      </vt:variant>
      <vt:variant>
        <vt:i4>1507377</vt:i4>
      </vt:variant>
      <vt:variant>
        <vt:i4>3614</vt:i4>
      </vt:variant>
      <vt:variant>
        <vt:i4>0</vt:i4>
      </vt:variant>
      <vt:variant>
        <vt:i4>5</vt:i4>
      </vt:variant>
      <vt:variant>
        <vt:lpwstr/>
      </vt:variant>
      <vt:variant>
        <vt:lpwstr>_Toc315175056</vt:lpwstr>
      </vt:variant>
      <vt:variant>
        <vt:i4>1507377</vt:i4>
      </vt:variant>
      <vt:variant>
        <vt:i4>3608</vt:i4>
      </vt:variant>
      <vt:variant>
        <vt:i4>0</vt:i4>
      </vt:variant>
      <vt:variant>
        <vt:i4>5</vt:i4>
      </vt:variant>
      <vt:variant>
        <vt:lpwstr/>
      </vt:variant>
      <vt:variant>
        <vt:lpwstr>_Toc315175055</vt:lpwstr>
      </vt:variant>
      <vt:variant>
        <vt:i4>1507377</vt:i4>
      </vt:variant>
      <vt:variant>
        <vt:i4>3602</vt:i4>
      </vt:variant>
      <vt:variant>
        <vt:i4>0</vt:i4>
      </vt:variant>
      <vt:variant>
        <vt:i4>5</vt:i4>
      </vt:variant>
      <vt:variant>
        <vt:lpwstr/>
      </vt:variant>
      <vt:variant>
        <vt:lpwstr>_Toc315175054</vt:lpwstr>
      </vt:variant>
      <vt:variant>
        <vt:i4>1507377</vt:i4>
      </vt:variant>
      <vt:variant>
        <vt:i4>3596</vt:i4>
      </vt:variant>
      <vt:variant>
        <vt:i4>0</vt:i4>
      </vt:variant>
      <vt:variant>
        <vt:i4>5</vt:i4>
      </vt:variant>
      <vt:variant>
        <vt:lpwstr/>
      </vt:variant>
      <vt:variant>
        <vt:lpwstr>_Toc315175053</vt:lpwstr>
      </vt:variant>
      <vt:variant>
        <vt:i4>1507377</vt:i4>
      </vt:variant>
      <vt:variant>
        <vt:i4>3590</vt:i4>
      </vt:variant>
      <vt:variant>
        <vt:i4>0</vt:i4>
      </vt:variant>
      <vt:variant>
        <vt:i4>5</vt:i4>
      </vt:variant>
      <vt:variant>
        <vt:lpwstr/>
      </vt:variant>
      <vt:variant>
        <vt:lpwstr>_Toc315175052</vt:lpwstr>
      </vt:variant>
      <vt:variant>
        <vt:i4>1507377</vt:i4>
      </vt:variant>
      <vt:variant>
        <vt:i4>3584</vt:i4>
      </vt:variant>
      <vt:variant>
        <vt:i4>0</vt:i4>
      </vt:variant>
      <vt:variant>
        <vt:i4>5</vt:i4>
      </vt:variant>
      <vt:variant>
        <vt:lpwstr/>
      </vt:variant>
      <vt:variant>
        <vt:lpwstr>_Toc315175051</vt:lpwstr>
      </vt:variant>
      <vt:variant>
        <vt:i4>1507377</vt:i4>
      </vt:variant>
      <vt:variant>
        <vt:i4>3578</vt:i4>
      </vt:variant>
      <vt:variant>
        <vt:i4>0</vt:i4>
      </vt:variant>
      <vt:variant>
        <vt:i4>5</vt:i4>
      </vt:variant>
      <vt:variant>
        <vt:lpwstr/>
      </vt:variant>
      <vt:variant>
        <vt:lpwstr>_Toc315175050</vt:lpwstr>
      </vt:variant>
      <vt:variant>
        <vt:i4>1441841</vt:i4>
      </vt:variant>
      <vt:variant>
        <vt:i4>3572</vt:i4>
      </vt:variant>
      <vt:variant>
        <vt:i4>0</vt:i4>
      </vt:variant>
      <vt:variant>
        <vt:i4>5</vt:i4>
      </vt:variant>
      <vt:variant>
        <vt:lpwstr/>
      </vt:variant>
      <vt:variant>
        <vt:lpwstr>_Toc315175049</vt:lpwstr>
      </vt:variant>
      <vt:variant>
        <vt:i4>1441841</vt:i4>
      </vt:variant>
      <vt:variant>
        <vt:i4>3566</vt:i4>
      </vt:variant>
      <vt:variant>
        <vt:i4>0</vt:i4>
      </vt:variant>
      <vt:variant>
        <vt:i4>5</vt:i4>
      </vt:variant>
      <vt:variant>
        <vt:lpwstr/>
      </vt:variant>
      <vt:variant>
        <vt:lpwstr>_Toc315175048</vt:lpwstr>
      </vt:variant>
      <vt:variant>
        <vt:i4>1441841</vt:i4>
      </vt:variant>
      <vt:variant>
        <vt:i4>3560</vt:i4>
      </vt:variant>
      <vt:variant>
        <vt:i4>0</vt:i4>
      </vt:variant>
      <vt:variant>
        <vt:i4>5</vt:i4>
      </vt:variant>
      <vt:variant>
        <vt:lpwstr/>
      </vt:variant>
      <vt:variant>
        <vt:lpwstr>_Toc315175047</vt:lpwstr>
      </vt:variant>
      <vt:variant>
        <vt:i4>1441841</vt:i4>
      </vt:variant>
      <vt:variant>
        <vt:i4>3554</vt:i4>
      </vt:variant>
      <vt:variant>
        <vt:i4>0</vt:i4>
      </vt:variant>
      <vt:variant>
        <vt:i4>5</vt:i4>
      </vt:variant>
      <vt:variant>
        <vt:lpwstr/>
      </vt:variant>
      <vt:variant>
        <vt:lpwstr>_Toc315175046</vt:lpwstr>
      </vt:variant>
      <vt:variant>
        <vt:i4>1441841</vt:i4>
      </vt:variant>
      <vt:variant>
        <vt:i4>3548</vt:i4>
      </vt:variant>
      <vt:variant>
        <vt:i4>0</vt:i4>
      </vt:variant>
      <vt:variant>
        <vt:i4>5</vt:i4>
      </vt:variant>
      <vt:variant>
        <vt:lpwstr/>
      </vt:variant>
      <vt:variant>
        <vt:lpwstr>_Toc315175045</vt:lpwstr>
      </vt:variant>
      <vt:variant>
        <vt:i4>1441841</vt:i4>
      </vt:variant>
      <vt:variant>
        <vt:i4>3542</vt:i4>
      </vt:variant>
      <vt:variant>
        <vt:i4>0</vt:i4>
      </vt:variant>
      <vt:variant>
        <vt:i4>5</vt:i4>
      </vt:variant>
      <vt:variant>
        <vt:lpwstr/>
      </vt:variant>
      <vt:variant>
        <vt:lpwstr>_Toc315175044</vt:lpwstr>
      </vt:variant>
      <vt:variant>
        <vt:i4>1441841</vt:i4>
      </vt:variant>
      <vt:variant>
        <vt:i4>3536</vt:i4>
      </vt:variant>
      <vt:variant>
        <vt:i4>0</vt:i4>
      </vt:variant>
      <vt:variant>
        <vt:i4>5</vt:i4>
      </vt:variant>
      <vt:variant>
        <vt:lpwstr/>
      </vt:variant>
      <vt:variant>
        <vt:lpwstr>_Toc315175043</vt:lpwstr>
      </vt:variant>
      <vt:variant>
        <vt:i4>1441841</vt:i4>
      </vt:variant>
      <vt:variant>
        <vt:i4>3530</vt:i4>
      </vt:variant>
      <vt:variant>
        <vt:i4>0</vt:i4>
      </vt:variant>
      <vt:variant>
        <vt:i4>5</vt:i4>
      </vt:variant>
      <vt:variant>
        <vt:lpwstr/>
      </vt:variant>
      <vt:variant>
        <vt:lpwstr>_Toc315175042</vt:lpwstr>
      </vt:variant>
      <vt:variant>
        <vt:i4>1441841</vt:i4>
      </vt:variant>
      <vt:variant>
        <vt:i4>3524</vt:i4>
      </vt:variant>
      <vt:variant>
        <vt:i4>0</vt:i4>
      </vt:variant>
      <vt:variant>
        <vt:i4>5</vt:i4>
      </vt:variant>
      <vt:variant>
        <vt:lpwstr/>
      </vt:variant>
      <vt:variant>
        <vt:lpwstr>_Toc315175041</vt:lpwstr>
      </vt:variant>
      <vt:variant>
        <vt:i4>1441841</vt:i4>
      </vt:variant>
      <vt:variant>
        <vt:i4>3518</vt:i4>
      </vt:variant>
      <vt:variant>
        <vt:i4>0</vt:i4>
      </vt:variant>
      <vt:variant>
        <vt:i4>5</vt:i4>
      </vt:variant>
      <vt:variant>
        <vt:lpwstr/>
      </vt:variant>
      <vt:variant>
        <vt:lpwstr>_Toc315175040</vt:lpwstr>
      </vt:variant>
      <vt:variant>
        <vt:i4>1114161</vt:i4>
      </vt:variant>
      <vt:variant>
        <vt:i4>3512</vt:i4>
      </vt:variant>
      <vt:variant>
        <vt:i4>0</vt:i4>
      </vt:variant>
      <vt:variant>
        <vt:i4>5</vt:i4>
      </vt:variant>
      <vt:variant>
        <vt:lpwstr/>
      </vt:variant>
      <vt:variant>
        <vt:lpwstr>_Toc315175039</vt:lpwstr>
      </vt:variant>
      <vt:variant>
        <vt:i4>1114161</vt:i4>
      </vt:variant>
      <vt:variant>
        <vt:i4>3506</vt:i4>
      </vt:variant>
      <vt:variant>
        <vt:i4>0</vt:i4>
      </vt:variant>
      <vt:variant>
        <vt:i4>5</vt:i4>
      </vt:variant>
      <vt:variant>
        <vt:lpwstr/>
      </vt:variant>
      <vt:variant>
        <vt:lpwstr>_Toc315175038</vt:lpwstr>
      </vt:variant>
      <vt:variant>
        <vt:i4>1114161</vt:i4>
      </vt:variant>
      <vt:variant>
        <vt:i4>3500</vt:i4>
      </vt:variant>
      <vt:variant>
        <vt:i4>0</vt:i4>
      </vt:variant>
      <vt:variant>
        <vt:i4>5</vt:i4>
      </vt:variant>
      <vt:variant>
        <vt:lpwstr/>
      </vt:variant>
      <vt:variant>
        <vt:lpwstr>_Toc315175037</vt:lpwstr>
      </vt:variant>
      <vt:variant>
        <vt:i4>1114161</vt:i4>
      </vt:variant>
      <vt:variant>
        <vt:i4>3494</vt:i4>
      </vt:variant>
      <vt:variant>
        <vt:i4>0</vt:i4>
      </vt:variant>
      <vt:variant>
        <vt:i4>5</vt:i4>
      </vt:variant>
      <vt:variant>
        <vt:lpwstr/>
      </vt:variant>
      <vt:variant>
        <vt:lpwstr>_Toc315175036</vt:lpwstr>
      </vt:variant>
      <vt:variant>
        <vt:i4>1114161</vt:i4>
      </vt:variant>
      <vt:variant>
        <vt:i4>3488</vt:i4>
      </vt:variant>
      <vt:variant>
        <vt:i4>0</vt:i4>
      </vt:variant>
      <vt:variant>
        <vt:i4>5</vt:i4>
      </vt:variant>
      <vt:variant>
        <vt:lpwstr/>
      </vt:variant>
      <vt:variant>
        <vt:lpwstr>_Toc315175035</vt:lpwstr>
      </vt:variant>
      <vt:variant>
        <vt:i4>1114161</vt:i4>
      </vt:variant>
      <vt:variant>
        <vt:i4>3482</vt:i4>
      </vt:variant>
      <vt:variant>
        <vt:i4>0</vt:i4>
      </vt:variant>
      <vt:variant>
        <vt:i4>5</vt:i4>
      </vt:variant>
      <vt:variant>
        <vt:lpwstr/>
      </vt:variant>
      <vt:variant>
        <vt:lpwstr>_Toc315175034</vt:lpwstr>
      </vt:variant>
      <vt:variant>
        <vt:i4>1114161</vt:i4>
      </vt:variant>
      <vt:variant>
        <vt:i4>3476</vt:i4>
      </vt:variant>
      <vt:variant>
        <vt:i4>0</vt:i4>
      </vt:variant>
      <vt:variant>
        <vt:i4>5</vt:i4>
      </vt:variant>
      <vt:variant>
        <vt:lpwstr/>
      </vt:variant>
      <vt:variant>
        <vt:lpwstr>_Toc315175033</vt:lpwstr>
      </vt:variant>
      <vt:variant>
        <vt:i4>1114161</vt:i4>
      </vt:variant>
      <vt:variant>
        <vt:i4>3470</vt:i4>
      </vt:variant>
      <vt:variant>
        <vt:i4>0</vt:i4>
      </vt:variant>
      <vt:variant>
        <vt:i4>5</vt:i4>
      </vt:variant>
      <vt:variant>
        <vt:lpwstr/>
      </vt:variant>
      <vt:variant>
        <vt:lpwstr>_Toc315175032</vt:lpwstr>
      </vt:variant>
      <vt:variant>
        <vt:i4>1114161</vt:i4>
      </vt:variant>
      <vt:variant>
        <vt:i4>3464</vt:i4>
      </vt:variant>
      <vt:variant>
        <vt:i4>0</vt:i4>
      </vt:variant>
      <vt:variant>
        <vt:i4>5</vt:i4>
      </vt:variant>
      <vt:variant>
        <vt:lpwstr/>
      </vt:variant>
      <vt:variant>
        <vt:lpwstr>_Toc315175031</vt:lpwstr>
      </vt:variant>
      <vt:variant>
        <vt:i4>1114161</vt:i4>
      </vt:variant>
      <vt:variant>
        <vt:i4>3458</vt:i4>
      </vt:variant>
      <vt:variant>
        <vt:i4>0</vt:i4>
      </vt:variant>
      <vt:variant>
        <vt:i4>5</vt:i4>
      </vt:variant>
      <vt:variant>
        <vt:lpwstr/>
      </vt:variant>
      <vt:variant>
        <vt:lpwstr>_Toc315175030</vt:lpwstr>
      </vt:variant>
      <vt:variant>
        <vt:i4>1048625</vt:i4>
      </vt:variant>
      <vt:variant>
        <vt:i4>3452</vt:i4>
      </vt:variant>
      <vt:variant>
        <vt:i4>0</vt:i4>
      </vt:variant>
      <vt:variant>
        <vt:i4>5</vt:i4>
      </vt:variant>
      <vt:variant>
        <vt:lpwstr/>
      </vt:variant>
      <vt:variant>
        <vt:lpwstr>_Toc315175029</vt:lpwstr>
      </vt:variant>
      <vt:variant>
        <vt:i4>1048625</vt:i4>
      </vt:variant>
      <vt:variant>
        <vt:i4>3446</vt:i4>
      </vt:variant>
      <vt:variant>
        <vt:i4>0</vt:i4>
      </vt:variant>
      <vt:variant>
        <vt:i4>5</vt:i4>
      </vt:variant>
      <vt:variant>
        <vt:lpwstr/>
      </vt:variant>
      <vt:variant>
        <vt:lpwstr>_Toc315175028</vt:lpwstr>
      </vt:variant>
      <vt:variant>
        <vt:i4>1048625</vt:i4>
      </vt:variant>
      <vt:variant>
        <vt:i4>3440</vt:i4>
      </vt:variant>
      <vt:variant>
        <vt:i4>0</vt:i4>
      </vt:variant>
      <vt:variant>
        <vt:i4>5</vt:i4>
      </vt:variant>
      <vt:variant>
        <vt:lpwstr/>
      </vt:variant>
      <vt:variant>
        <vt:lpwstr>_Toc315175027</vt:lpwstr>
      </vt:variant>
      <vt:variant>
        <vt:i4>1048625</vt:i4>
      </vt:variant>
      <vt:variant>
        <vt:i4>3434</vt:i4>
      </vt:variant>
      <vt:variant>
        <vt:i4>0</vt:i4>
      </vt:variant>
      <vt:variant>
        <vt:i4>5</vt:i4>
      </vt:variant>
      <vt:variant>
        <vt:lpwstr/>
      </vt:variant>
      <vt:variant>
        <vt:lpwstr>_Toc315175026</vt:lpwstr>
      </vt:variant>
      <vt:variant>
        <vt:i4>1048625</vt:i4>
      </vt:variant>
      <vt:variant>
        <vt:i4>3428</vt:i4>
      </vt:variant>
      <vt:variant>
        <vt:i4>0</vt:i4>
      </vt:variant>
      <vt:variant>
        <vt:i4>5</vt:i4>
      </vt:variant>
      <vt:variant>
        <vt:lpwstr/>
      </vt:variant>
      <vt:variant>
        <vt:lpwstr>_Toc315175025</vt:lpwstr>
      </vt:variant>
      <vt:variant>
        <vt:i4>1048625</vt:i4>
      </vt:variant>
      <vt:variant>
        <vt:i4>3422</vt:i4>
      </vt:variant>
      <vt:variant>
        <vt:i4>0</vt:i4>
      </vt:variant>
      <vt:variant>
        <vt:i4>5</vt:i4>
      </vt:variant>
      <vt:variant>
        <vt:lpwstr/>
      </vt:variant>
      <vt:variant>
        <vt:lpwstr>_Toc315175024</vt:lpwstr>
      </vt:variant>
      <vt:variant>
        <vt:i4>1048625</vt:i4>
      </vt:variant>
      <vt:variant>
        <vt:i4>3416</vt:i4>
      </vt:variant>
      <vt:variant>
        <vt:i4>0</vt:i4>
      </vt:variant>
      <vt:variant>
        <vt:i4>5</vt:i4>
      </vt:variant>
      <vt:variant>
        <vt:lpwstr/>
      </vt:variant>
      <vt:variant>
        <vt:lpwstr>_Toc315175023</vt:lpwstr>
      </vt:variant>
      <vt:variant>
        <vt:i4>1048625</vt:i4>
      </vt:variant>
      <vt:variant>
        <vt:i4>3410</vt:i4>
      </vt:variant>
      <vt:variant>
        <vt:i4>0</vt:i4>
      </vt:variant>
      <vt:variant>
        <vt:i4>5</vt:i4>
      </vt:variant>
      <vt:variant>
        <vt:lpwstr/>
      </vt:variant>
      <vt:variant>
        <vt:lpwstr>_Toc315175022</vt:lpwstr>
      </vt:variant>
      <vt:variant>
        <vt:i4>1048625</vt:i4>
      </vt:variant>
      <vt:variant>
        <vt:i4>3404</vt:i4>
      </vt:variant>
      <vt:variant>
        <vt:i4>0</vt:i4>
      </vt:variant>
      <vt:variant>
        <vt:i4>5</vt:i4>
      </vt:variant>
      <vt:variant>
        <vt:lpwstr/>
      </vt:variant>
      <vt:variant>
        <vt:lpwstr>_Toc315175021</vt:lpwstr>
      </vt:variant>
      <vt:variant>
        <vt:i4>1048625</vt:i4>
      </vt:variant>
      <vt:variant>
        <vt:i4>3398</vt:i4>
      </vt:variant>
      <vt:variant>
        <vt:i4>0</vt:i4>
      </vt:variant>
      <vt:variant>
        <vt:i4>5</vt:i4>
      </vt:variant>
      <vt:variant>
        <vt:lpwstr/>
      </vt:variant>
      <vt:variant>
        <vt:lpwstr>_Toc315175020</vt:lpwstr>
      </vt:variant>
      <vt:variant>
        <vt:i4>1245233</vt:i4>
      </vt:variant>
      <vt:variant>
        <vt:i4>3392</vt:i4>
      </vt:variant>
      <vt:variant>
        <vt:i4>0</vt:i4>
      </vt:variant>
      <vt:variant>
        <vt:i4>5</vt:i4>
      </vt:variant>
      <vt:variant>
        <vt:lpwstr/>
      </vt:variant>
      <vt:variant>
        <vt:lpwstr>_Toc315175019</vt:lpwstr>
      </vt:variant>
      <vt:variant>
        <vt:i4>1245233</vt:i4>
      </vt:variant>
      <vt:variant>
        <vt:i4>3386</vt:i4>
      </vt:variant>
      <vt:variant>
        <vt:i4>0</vt:i4>
      </vt:variant>
      <vt:variant>
        <vt:i4>5</vt:i4>
      </vt:variant>
      <vt:variant>
        <vt:lpwstr/>
      </vt:variant>
      <vt:variant>
        <vt:lpwstr>_Toc315175018</vt:lpwstr>
      </vt:variant>
      <vt:variant>
        <vt:i4>1245233</vt:i4>
      </vt:variant>
      <vt:variant>
        <vt:i4>3380</vt:i4>
      </vt:variant>
      <vt:variant>
        <vt:i4>0</vt:i4>
      </vt:variant>
      <vt:variant>
        <vt:i4>5</vt:i4>
      </vt:variant>
      <vt:variant>
        <vt:lpwstr/>
      </vt:variant>
      <vt:variant>
        <vt:lpwstr>_Toc315175017</vt:lpwstr>
      </vt:variant>
      <vt:variant>
        <vt:i4>1245233</vt:i4>
      </vt:variant>
      <vt:variant>
        <vt:i4>3374</vt:i4>
      </vt:variant>
      <vt:variant>
        <vt:i4>0</vt:i4>
      </vt:variant>
      <vt:variant>
        <vt:i4>5</vt:i4>
      </vt:variant>
      <vt:variant>
        <vt:lpwstr/>
      </vt:variant>
      <vt:variant>
        <vt:lpwstr>_Toc315175016</vt:lpwstr>
      </vt:variant>
      <vt:variant>
        <vt:i4>1245233</vt:i4>
      </vt:variant>
      <vt:variant>
        <vt:i4>3368</vt:i4>
      </vt:variant>
      <vt:variant>
        <vt:i4>0</vt:i4>
      </vt:variant>
      <vt:variant>
        <vt:i4>5</vt:i4>
      </vt:variant>
      <vt:variant>
        <vt:lpwstr/>
      </vt:variant>
      <vt:variant>
        <vt:lpwstr>_Toc315175015</vt:lpwstr>
      </vt:variant>
      <vt:variant>
        <vt:i4>1245233</vt:i4>
      </vt:variant>
      <vt:variant>
        <vt:i4>3362</vt:i4>
      </vt:variant>
      <vt:variant>
        <vt:i4>0</vt:i4>
      </vt:variant>
      <vt:variant>
        <vt:i4>5</vt:i4>
      </vt:variant>
      <vt:variant>
        <vt:lpwstr/>
      </vt:variant>
      <vt:variant>
        <vt:lpwstr>_Toc315175014</vt:lpwstr>
      </vt:variant>
      <vt:variant>
        <vt:i4>1245233</vt:i4>
      </vt:variant>
      <vt:variant>
        <vt:i4>3356</vt:i4>
      </vt:variant>
      <vt:variant>
        <vt:i4>0</vt:i4>
      </vt:variant>
      <vt:variant>
        <vt:i4>5</vt:i4>
      </vt:variant>
      <vt:variant>
        <vt:lpwstr/>
      </vt:variant>
      <vt:variant>
        <vt:lpwstr>_Toc315175013</vt:lpwstr>
      </vt:variant>
      <vt:variant>
        <vt:i4>1245233</vt:i4>
      </vt:variant>
      <vt:variant>
        <vt:i4>3350</vt:i4>
      </vt:variant>
      <vt:variant>
        <vt:i4>0</vt:i4>
      </vt:variant>
      <vt:variant>
        <vt:i4>5</vt:i4>
      </vt:variant>
      <vt:variant>
        <vt:lpwstr/>
      </vt:variant>
      <vt:variant>
        <vt:lpwstr>_Toc315175012</vt:lpwstr>
      </vt:variant>
      <vt:variant>
        <vt:i4>1245233</vt:i4>
      </vt:variant>
      <vt:variant>
        <vt:i4>3344</vt:i4>
      </vt:variant>
      <vt:variant>
        <vt:i4>0</vt:i4>
      </vt:variant>
      <vt:variant>
        <vt:i4>5</vt:i4>
      </vt:variant>
      <vt:variant>
        <vt:lpwstr/>
      </vt:variant>
      <vt:variant>
        <vt:lpwstr>_Toc315175011</vt:lpwstr>
      </vt:variant>
      <vt:variant>
        <vt:i4>1245233</vt:i4>
      </vt:variant>
      <vt:variant>
        <vt:i4>3338</vt:i4>
      </vt:variant>
      <vt:variant>
        <vt:i4>0</vt:i4>
      </vt:variant>
      <vt:variant>
        <vt:i4>5</vt:i4>
      </vt:variant>
      <vt:variant>
        <vt:lpwstr/>
      </vt:variant>
      <vt:variant>
        <vt:lpwstr>_Toc315175010</vt:lpwstr>
      </vt:variant>
      <vt:variant>
        <vt:i4>1179697</vt:i4>
      </vt:variant>
      <vt:variant>
        <vt:i4>3332</vt:i4>
      </vt:variant>
      <vt:variant>
        <vt:i4>0</vt:i4>
      </vt:variant>
      <vt:variant>
        <vt:i4>5</vt:i4>
      </vt:variant>
      <vt:variant>
        <vt:lpwstr/>
      </vt:variant>
      <vt:variant>
        <vt:lpwstr>_Toc315175009</vt:lpwstr>
      </vt:variant>
      <vt:variant>
        <vt:i4>1179697</vt:i4>
      </vt:variant>
      <vt:variant>
        <vt:i4>3326</vt:i4>
      </vt:variant>
      <vt:variant>
        <vt:i4>0</vt:i4>
      </vt:variant>
      <vt:variant>
        <vt:i4>5</vt:i4>
      </vt:variant>
      <vt:variant>
        <vt:lpwstr/>
      </vt:variant>
      <vt:variant>
        <vt:lpwstr>_Toc315175008</vt:lpwstr>
      </vt:variant>
      <vt:variant>
        <vt:i4>1179697</vt:i4>
      </vt:variant>
      <vt:variant>
        <vt:i4>3320</vt:i4>
      </vt:variant>
      <vt:variant>
        <vt:i4>0</vt:i4>
      </vt:variant>
      <vt:variant>
        <vt:i4>5</vt:i4>
      </vt:variant>
      <vt:variant>
        <vt:lpwstr/>
      </vt:variant>
      <vt:variant>
        <vt:lpwstr>_Toc315175007</vt:lpwstr>
      </vt:variant>
      <vt:variant>
        <vt:i4>1179697</vt:i4>
      </vt:variant>
      <vt:variant>
        <vt:i4>3314</vt:i4>
      </vt:variant>
      <vt:variant>
        <vt:i4>0</vt:i4>
      </vt:variant>
      <vt:variant>
        <vt:i4>5</vt:i4>
      </vt:variant>
      <vt:variant>
        <vt:lpwstr/>
      </vt:variant>
      <vt:variant>
        <vt:lpwstr>_Toc315175006</vt:lpwstr>
      </vt:variant>
      <vt:variant>
        <vt:i4>1179697</vt:i4>
      </vt:variant>
      <vt:variant>
        <vt:i4>3308</vt:i4>
      </vt:variant>
      <vt:variant>
        <vt:i4>0</vt:i4>
      </vt:variant>
      <vt:variant>
        <vt:i4>5</vt:i4>
      </vt:variant>
      <vt:variant>
        <vt:lpwstr/>
      </vt:variant>
      <vt:variant>
        <vt:lpwstr>_Toc315175005</vt:lpwstr>
      </vt:variant>
      <vt:variant>
        <vt:i4>1179697</vt:i4>
      </vt:variant>
      <vt:variant>
        <vt:i4>3302</vt:i4>
      </vt:variant>
      <vt:variant>
        <vt:i4>0</vt:i4>
      </vt:variant>
      <vt:variant>
        <vt:i4>5</vt:i4>
      </vt:variant>
      <vt:variant>
        <vt:lpwstr/>
      </vt:variant>
      <vt:variant>
        <vt:lpwstr>_Toc315175004</vt:lpwstr>
      </vt:variant>
      <vt:variant>
        <vt:i4>1179697</vt:i4>
      </vt:variant>
      <vt:variant>
        <vt:i4>3296</vt:i4>
      </vt:variant>
      <vt:variant>
        <vt:i4>0</vt:i4>
      </vt:variant>
      <vt:variant>
        <vt:i4>5</vt:i4>
      </vt:variant>
      <vt:variant>
        <vt:lpwstr/>
      </vt:variant>
      <vt:variant>
        <vt:lpwstr>_Toc315175003</vt:lpwstr>
      </vt:variant>
      <vt:variant>
        <vt:i4>1179697</vt:i4>
      </vt:variant>
      <vt:variant>
        <vt:i4>3290</vt:i4>
      </vt:variant>
      <vt:variant>
        <vt:i4>0</vt:i4>
      </vt:variant>
      <vt:variant>
        <vt:i4>5</vt:i4>
      </vt:variant>
      <vt:variant>
        <vt:lpwstr/>
      </vt:variant>
      <vt:variant>
        <vt:lpwstr>_Toc315175002</vt:lpwstr>
      </vt:variant>
      <vt:variant>
        <vt:i4>1179697</vt:i4>
      </vt:variant>
      <vt:variant>
        <vt:i4>3284</vt:i4>
      </vt:variant>
      <vt:variant>
        <vt:i4>0</vt:i4>
      </vt:variant>
      <vt:variant>
        <vt:i4>5</vt:i4>
      </vt:variant>
      <vt:variant>
        <vt:lpwstr/>
      </vt:variant>
      <vt:variant>
        <vt:lpwstr>_Toc315175001</vt:lpwstr>
      </vt:variant>
      <vt:variant>
        <vt:i4>1179697</vt:i4>
      </vt:variant>
      <vt:variant>
        <vt:i4>3278</vt:i4>
      </vt:variant>
      <vt:variant>
        <vt:i4>0</vt:i4>
      </vt:variant>
      <vt:variant>
        <vt:i4>5</vt:i4>
      </vt:variant>
      <vt:variant>
        <vt:lpwstr/>
      </vt:variant>
      <vt:variant>
        <vt:lpwstr>_Toc315175000</vt:lpwstr>
      </vt:variant>
      <vt:variant>
        <vt:i4>1703992</vt:i4>
      </vt:variant>
      <vt:variant>
        <vt:i4>3272</vt:i4>
      </vt:variant>
      <vt:variant>
        <vt:i4>0</vt:i4>
      </vt:variant>
      <vt:variant>
        <vt:i4>5</vt:i4>
      </vt:variant>
      <vt:variant>
        <vt:lpwstr/>
      </vt:variant>
      <vt:variant>
        <vt:lpwstr>_Toc315174999</vt:lpwstr>
      </vt:variant>
      <vt:variant>
        <vt:i4>1703992</vt:i4>
      </vt:variant>
      <vt:variant>
        <vt:i4>3266</vt:i4>
      </vt:variant>
      <vt:variant>
        <vt:i4>0</vt:i4>
      </vt:variant>
      <vt:variant>
        <vt:i4>5</vt:i4>
      </vt:variant>
      <vt:variant>
        <vt:lpwstr/>
      </vt:variant>
      <vt:variant>
        <vt:lpwstr>_Toc315174998</vt:lpwstr>
      </vt:variant>
      <vt:variant>
        <vt:i4>1703992</vt:i4>
      </vt:variant>
      <vt:variant>
        <vt:i4>3260</vt:i4>
      </vt:variant>
      <vt:variant>
        <vt:i4>0</vt:i4>
      </vt:variant>
      <vt:variant>
        <vt:i4>5</vt:i4>
      </vt:variant>
      <vt:variant>
        <vt:lpwstr/>
      </vt:variant>
      <vt:variant>
        <vt:lpwstr>_Toc315174997</vt:lpwstr>
      </vt:variant>
      <vt:variant>
        <vt:i4>1703992</vt:i4>
      </vt:variant>
      <vt:variant>
        <vt:i4>3254</vt:i4>
      </vt:variant>
      <vt:variant>
        <vt:i4>0</vt:i4>
      </vt:variant>
      <vt:variant>
        <vt:i4>5</vt:i4>
      </vt:variant>
      <vt:variant>
        <vt:lpwstr/>
      </vt:variant>
      <vt:variant>
        <vt:lpwstr>_Toc315174996</vt:lpwstr>
      </vt:variant>
      <vt:variant>
        <vt:i4>1703992</vt:i4>
      </vt:variant>
      <vt:variant>
        <vt:i4>3248</vt:i4>
      </vt:variant>
      <vt:variant>
        <vt:i4>0</vt:i4>
      </vt:variant>
      <vt:variant>
        <vt:i4>5</vt:i4>
      </vt:variant>
      <vt:variant>
        <vt:lpwstr/>
      </vt:variant>
      <vt:variant>
        <vt:lpwstr>_Toc315174995</vt:lpwstr>
      </vt:variant>
      <vt:variant>
        <vt:i4>1703992</vt:i4>
      </vt:variant>
      <vt:variant>
        <vt:i4>3242</vt:i4>
      </vt:variant>
      <vt:variant>
        <vt:i4>0</vt:i4>
      </vt:variant>
      <vt:variant>
        <vt:i4>5</vt:i4>
      </vt:variant>
      <vt:variant>
        <vt:lpwstr/>
      </vt:variant>
      <vt:variant>
        <vt:lpwstr>_Toc315174994</vt:lpwstr>
      </vt:variant>
      <vt:variant>
        <vt:i4>1703992</vt:i4>
      </vt:variant>
      <vt:variant>
        <vt:i4>3236</vt:i4>
      </vt:variant>
      <vt:variant>
        <vt:i4>0</vt:i4>
      </vt:variant>
      <vt:variant>
        <vt:i4>5</vt:i4>
      </vt:variant>
      <vt:variant>
        <vt:lpwstr/>
      </vt:variant>
      <vt:variant>
        <vt:lpwstr>_Toc315174993</vt:lpwstr>
      </vt:variant>
      <vt:variant>
        <vt:i4>1703992</vt:i4>
      </vt:variant>
      <vt:variant>
        <vt:i4>3230</vt:i4>
      </vt:variant>
      <vt:variant>
        <vt:i4>0</vt:i4>
      </vt:variant>
      <vt:variant>
        <vt:i4>5</vt:i4>
      </vt:variant>
      <vt:variant>
        <vt:lpwstr/>
      </vt:variant>
      <vt:variant>
        <vt:lpwstr>_Toc315174992</vt:lpwstr>
      </vt:variant>
      <vt:variant>
        <vt:i4>1703992</vt:i4>
      </vt:variant>
      <vt:variant>
        <vt:i4>3224</vt:i4>
      </vt:variant>
      <vt:variant>
        <vt:i4>0</vt:i4>
      </vt:variant>
      <vt:variant>
        <vt:i4>5</vt:i4>
      </vt:variant>
      <vt:variant>
        <vt:lpwstr/>
      </vt:variant>
      <vt:variant>
        <vt:lpwstr>_Toc315174991</vt:lpwstr>
      </vt:variant>
      <vt:variant>
        <vt:i4>1703992</vt:i4>
      </vt:variant>
      <vt:variant>
        <vt:i4>3218</vt:i4>
      </vt:variant>
      <vt:variant>
        <vt:i4>0</vt:i4>
      </vt:variant>
      <vt:variant>
        <vt:i4>5</vt:i4>
      </vt:variant>
      <vt:variant>
        <vt:lpwstr/>
      </vt:variant>
      <vt:variant>
        <vt:lpwstr>_Toc315174990</vt:lpwstr>
      </vt:variant>
      <vt:variant>
        <vt:i4>1769528</vt:i4>
      </vt:variant>
      <vt:variant>
        <vt:i4>3212</vt:i4>
      </vt:variant>
      <vt:variant>
        <vt:i4>0</vt:i4>
      </vt:variant>
      <vt:variant>
        <vt:i4>5</vt:i4>
      </vt:variant>
      <vt:variant>
        <vt:lpwstr/>
      </vt:variant>
      <vt:variant>
        <vt:lpwstr>_Toc315174989</vt:lpwstr>
      </vt:variant>
      <vt:variant>
        <vt:i4>1769528</vt:i4>
      </vt:variant>
      <vt:variant>
        <vt:i4>3206</vt:i4>
      </vt:variant>
      <vt:variant>
        <vt:i4>0</vt:i4>
      </vt:variant>
      <vt:variant>
        <vt:i4>5</vt:i4>
      </vt:variant>
      <vt:variant>
        <vt:lpwstr/>
      </vt:variant>
      <vt:variant>
        <vt:lpwstr>_Toc315174988</vt:lpwstr>
      </vt:variant>
      <vt:variant>
        <vt:i4>1769528</vt:i4>
      </vt:variant>
      <vt:variant>
        <vt:i4>3200</vt:i4>
      </vt:variant>
      <vt:variant>
        <vt:i4>0</vt:i4>
      </vt:variant>
      <vt:variant>
        <vt:i4>5</vt:i4>
      </vt:variant>
      <vt:variant>
        <vt:lpwstr/>
      </vt:variant>
      <vt:variant>
        <vt:lpwstr>_Toc315174987</vt:lpwstr>
      </vt:variant>
      <vt:variant>
        <vt:i4>1769528</vt:i4>
      </vt:variant>
      <vt:variant>
        <vt:i4>3194</vt:i4>
      </vt:variant>
      <vt:variant>
        <vt:i4>0</vt:i4>
      </vt:variant>
      <vt:variant>
        <vt:i4>5</vt:i4>
      </vt:variant>
      <vt:variant>
        <vt:lpwstr/>
      </vt:variant>
      <vt:variant>
        <vt:lpwstr>_Toc315174986</vt:lpwstr>
      </vt:variant>
      <vt:variant>
        <vt:i4>1769528</vt:i4>
      </vt:variant>
      <vt:variant>
        <vt:i4>3188</vt:i4>
      </vt:variant>
      <vt:variant>
        <vt:i4>0</vt:i4>
      </vt:variant>
      <vt:variant>
        <vt:i4>5</vt:i4>
      </vt:variant>
      <vt:variant>
        <vt:lpwstr/>
      </vt:variant>
      <vt:variant>
        <vt:lpwstr>_Toc315174985</vt:lpwstr>
      </vt:variant>
      <vt:variant>
        <vt:i4>1769528</vt:i4>
      </vt:variant>
      <vt:variant>
        <vt:i4>3182</vt:i4>
      </vt:variant>
      <vt:variant>
        <vt:i4>0</vt:i4>
      </vt:variant>
      <vt:variant>
        <vt:i4>5</vt:i4>
      </vt:variant>
      <vt:variant>
        <vt:lpwstr/>
      </vt:variant>
      <vt:variant>
        <vt:lpwstr>_Toc315174984</vt:lpwstr>
      </vt:variant>
      <vt:variant>
        <vt:i4>1769528</vt:i4>
      </vt:variant>
      <vt:variant>
        <vt:i4>3176</vt:i4>
      </vt:variant>
      <vt:variant>
        <vt:i4>0</vt:i4>
      </vt:variant>
      <vt:variant>
        <vt:i4>5</vt:i4>
      </vt:variant>
      <vt:variant>
        <vt:lpwstr/>
      </vt:variant>
      <vt:variant>
        <vt:lpwstr>_Toc315174983</vt:lpwstr>
      </vt:variant>
      <vt:variant>
        <vt:i4>1769528</vt:i4>
      </vt:variant>
      <vt:variant>
        <vt:i4>3170</vt:i4>
      </vt:variant>
      <vt:variant>
        <vt:i4>0</vt:i4>
      </vt:variant>
      <vt:variant>
        <vt:i4>5</vt:i4>
      </vt:variant>
      <vt:variant>
        <vt:lpwstr/>
      </vt:variant>
      <vt:variant>
        <vt:lpwstr>_Toc315174982</vt:lpwstr>
      </vt:variant>
      <vt:variant>
        <vt:i4>1769528</vt:i4>
      </vt:variant>
      <vt:variant>
        <vt:i4>3164</vt:i4>
      </vt:variant>
      <vt:variant>
        <vt:i4>0</vt:i4>
      </vt:variant>
      <vt:variant>
        <vt:i4>5</vt:i4>
      </vt:variant>
      <vt:variant>
        <vt:lpwstr/>
      </vt:variant>
      <vt:variant>
        <vt:lpwstr>_Toc315174981</vt:lpwstr>
      </vt:variant>
      <vt:variant>
        <vt:i4>1769528</vt:i4>
      </vt:variant>
      <vt:variant>
        <vt:i4>3158</vt:i4>
      </vt:variant>
      <vt:variant>
        <vt:i4>0</vt:i4>
      </vt:variant>
      <vt:variant>
        <vt:i4>5</vt:i4>
      </vt:variant>
      <vt:variant>
        <vt:lpwstr/>
      </vt:variant>
      <vt:variant>
        <vt:lpwstr>_Toc315174980</vt:lpwstr>
      </vt:variant>
      <vt:variant>
        <vt:i4>1310776</vt:i4>
      </vt:variant>
      <vt:variant>
        <vt:i4>3152</vt:i4>
      </vt:variant>
      <vt:variant>
        <vt:i4>0</vt:i4>
      </vt:variant>
      <vt:variant>
        <vt:i4>5</vt:i4>
      </vt:variant>
      <vt:variant>
        <vt:lpwstr/>
      </vt:variant>
      <vt:variant>
        <vt:lpwstr>_Toc315174979</vt:lpwstr>
      </vt:variant>
      <vt:variant>
        <vt:i4>1310776</vt:i4>
      </vt:variant>
      <vt:variant>
        <vt:i4>3146</vt:i4>
      </vt:variant>
      <vt:variant>
        <vt:i4>0</vt:i4>
      </vt:variant>
      <vt:variant>
        <vt:i4>5</vt:i4>
      </vt:variant>
      <vt:variant>
        <vt:lpwstr/>
      </vt:variant>
      <vt:variant>
        <vt:lpwstr>_Toc315174978</vt:lpwstr>
      </vt:variant>
      <vt:variant>
        <vt:i4>1310776</vt:i4>
      </vt:variant>
      <vt:variant>
        <vt:i4>3140</vt:i4>
      </vt:variant>
      <vt:variant>
        <vt:i4>0</vt:i4>
      </vt:variant>
      <vt:variant>
        <vt:i4>5</vt:i4>
      </vt:variant>
      <vt:variant>
        <vt:lpwstr/>
      </vt:variant>
      <vt:variant>
        <vt:lpwstr>_Toc315174977</vt:lpwstr>
      </vt:variant>
      <vt:variant>
        <vt:i4>1310776</vt:i4>
      </vt:variant>
      <vt:variant>
        <vt:i4>3134</vt:i4>
      </vt:variant>
      <vt:variant>
        <vt:i4>0</vt:i4>
      </vt:variant>
      <vt:variant>
        <vt:i4>5</vt:i4>
      </vt:variant>
      <vt:variant>
        <vt:lpwstr/>
      </vt:variant>
      <vt:variant>
        <vt:lpwstr>_Toc315174976</vt:lpwstr>
      </vt:variant>
      <vt:variant>
        <vt:i4>1310776</vt:i4>
      </vt:variant>
      <vt:variant>
        <vt:i4>3128</vt:i4>
      </vt:variant>
      <vt:variant>
        <vt:i4>0</vt:i4>
      </vt:variant>
      <vt:variant>
        <vt:i4>5</vt:i4>
      </vt:variant>
      <vt:variant>
        <vt:lpwstr/>
      </vt:variant>
      <vt:variant>
        <vt:lpwstr>_Toc315174975</vt:lpwstr>
      </vt:variant>
      <vt:variant>
        <vt:i4>1310776</vt:i4>
      </vt:variant>
      <vt:variant>
        <vt:i4>3122</vt:i4>
      </vt:variant>
      <vt:variant>
        <vt:i4>0</vt:i4>
      </vt:variant>
      <vt:variant>
        <vt:i4>5</vt:i4>
      </vt:variant>
      <vt:variant>
        <vt:lpwstr/>
      </vt:variant>
      <vt:variant>
        <vt:lpwstr>_Toc315174974</vt:lpwstr>
      </vt:variant>
      <vt:variant>
        <vt:i4>1310776</vt:i4>
      </vt:variant>
      <vt:variant>
        <vt:i4>3116</vt:i4>
      </vt:variant>
      <vt:variant>
        <vt:i4>0</vt:i4>
      </vt:variant>
      <vt:variant>
        <vt:i4>5</vt:i4>
      </vt:variant>
      <vt:variant>
        <vt:lpwstr/>
      </vt:variant>
      <vt:variant>
        <vt:lpwstr>_Toc315174973</vt:lpwstr>
      </vt:variant>
      <vt:variant>
        <vt:i4>1310776</vt:i4>
      </vt:variant>
      <vt:variant>
        <vt:i4>3110</vt:i4>
      </vt:variant>
      <vt:variant>
        <vt:i4>0</vt:i4>
      </vt:variant>
      <vt:variant>
        <vt:i4>5</vt:i4>
      </vt:variant>
      <vt:variant>
        <vt:lpwstr/>
      </vt:variant>
      <vt:variant>
        <vt:lpwstr>_Toc315174972</vt:lpwstr>
      </vt:variant>
      <vt:variant>
        <vt:i4>1310776</vt:i4>
      </vt:variant>
      <vt:variant>
        <vt:i4>3104</vt:i4>
      </vt:variant>
      <vt:variant>
        <vt:i4>0</vt:i4>
      </vt:variant>
      <vt:variant>
        <vt:i4>5</vt:i4>
      </vt:variant>
      <vt:variant>
        <vt:lpwstr/>
      </vt:variant>
      <vt:variant>
        <vt:lpwstr>_Toc315174971</vt:lpwstr>
      </vt:variant>
      <vt:variant>
        <vt:i4>1310776</vt:i4>
      </vt:variant>
      <vt:variant>
        <vt:i4>3098</vt:i4>
      </vt:variant>
      <vt:variant>
        <vt:i4>0</vt:i4>
      </vt:variant>
      <vt:variant>
        <vt:i4>5</vt:i4>
      </vt:variant>
      <vt:variant>
        <vt:lpwstr/>
      </vt:variant>
      <vt:variant>
        <vt:lpwstr>_Toc315174970</vt:lpwstr>
      </vt:variant>
      <vt:variant>
        <vt:i4>1376312</vt:i4>
      </vt:variant>
      <vt:variant>
        <vt:i4>3092</vt:i4>
      </vt:variant>
      <vt:variant>
        <vt:i4>0</vt:i4>
      </vt:variant>
      <vt:variant>
        <vt:i4>5</vt:i4>
      </vt:variant>
      <vt:variant>
        <vt:lpwstr/>
      </vt:variant>
      <vt:variant>
        <vt:lpwstr>_Toc315174969</vt:lpwstr>
      </vt:variant>
      <vt:variant>
        <vt:i4>1376312</vt:i4>
      </vt:variant>
      <vt:variant>
        <vt:i4>3086</vt:i4>
      </vt:variant>
      <vt:variant>
        <vt:i4>0</vt:i4>
      </vt:variant>
      <vt:variant>
        <vt:i4>5</vt:i4>
      </vt:variant>
      <vt:variant>
        <vt:lpwstr/>
      </vt:variant>
      <vt:variant>
        <vt:lpwstr>_Toc315174968</vt:lpwstr>
      </vt:variant>
      <vt:variant>
        <vt:i4>1376312</vt:i4>
      </vt:variant>
      <vt:variant>
        <vt:i4>3080</vt:i4>
      </vt:variant>
      <vt:variant>
        <vt:i4>0</vt:i4>
      </vt:variant>
      <vt:variant>
        <vt:i4>5</vt:i4>
      </vt:variant>
      <vt:variant>
        <vt:lpwstr/>
      </vt:variant>
      <vt:variant>
        <vt:lpwstr>_Toc315174967</vt:lpwstr>
      </vt:variant>
      <vt:variant>
        <vt:i4>1376312</vt:i4>
      </vt:variant>
      <vt:variant>
        <vt:i4>3074</vt:i4>
      </vt:variant>
      <vt:variant>
        <vt:i4>0</vt:i4>
      </vt:variant>
      <vt:variant>
        <vt:i4>5</vt:i4>
      </vt:variant>
      <vt:variant>
        <vt:lpwstr/>
      </vt:variant>
      <vt:variant>
        <vt:lpwstr>_Toc315174966</vt:lpwstr>
      </vt:variant>
      <vt:variant>
        <vt:i4>1376312</vt:i4>
      </vt:variant>
      <vt:variant>
        <vt:i4>3068</vt:i4>
      </vt:variant>
      <vt:variant>
        <vt:i4>0</vt:i4>
      </vt:variant>
      <vt:variant>
        <vt:i4>5</vt:i4>
      </vt:variant>
      <vt:variant>
        <vt:lpwstr/>
      </vt:variant>
      <vt:variant>
        <vt:lpwstr>_Toc315174965</vt:lpwstr>
      </vt:variant>
      <vt:variant>
        <vt:i4>1376312</vt:i4>
      </vt:variant>
      <vt:variant>
        <vt:i4>3062</vt:i4>
      </vt:variant>
      <vt:variant>
        <vt:i4>0</vt:i4>
      </vt:variant>
      <vt:variant>
        <vt:i4>5</vt:i4>
      </vt:variant>
      <vt:variant>
        <vt:lpwstr/>
      </vt:variant>
      <vt:variant>
        <vt:lpwstr>_Toc315174964</vt:lpwstr>
      </vt:variant>
      <vt:variant>
        <vt:i4>1376312</vt:i4>
      </vt:variant>
      <vt:variant>
        <vt:i4>3056</vt:i4>
      </vt:variant>
      <vt:variant>
        <vt:i4>0</vt:i4>
      </vt:variant>
      <vt:variant>
        <vt:i4>5</vt:i4>
      </vt:variant>
      <vt:variant>
        <vt:lpwstr/>
      </vt:variant>
      <vt:variant>
        <vt:lpwstr>_Toc315174963</vt:lpwstr>
      </vt:variant>
      <vt:variant>
        <vt:i4>1376312</vt:i4>
      </vt:variant>
      <vt:variant>
        <vt:i4>3050</vt:i4>
      </vt:variant>
      <vt:variant>
        <vt:i4>0</vt:i4>
      </vt:variant>
      <vt:variant>
        <vt:i4>5</vt:i4>
      </vt:variant>
      <vt:variant>
        <vt:lpwstr/>
      </vt:variant>
      <vt:variant>
        <vt:lpwstr>_Toc315174962</vt:lpwstr>
      </vt:variant>
      <vt:variant>
        <vt:i4>1376312</vt:i4>
      </vt:variant>
      <vt:variant>
        <vt:i4>3044</vt:i4>
      </vt:variant>
      <vt:variant>
        <vt:i4>0</vt:i4>
      </vt:variant>
      <vt:variant>
        <vt:i4>5</vt:i4>
      </vt:variant>
      <vt:variant>
        <vt:lpwstr/>
      </vt:variant>
      <vt:variant>
        <vt:lpwstr>_Toc315174961</vt:lpwstr>
      </vt:variant>
      <vt:variant>
        <vt:i4>1376312</vt:i4>
      </vt:variant>
      <vt:variant>
        <vt:i4>3038</vt:i4>
      </vt:variant>
      <vt:variant>
        <vt:i4>0</vt:i4>
      </vt:variant>
      <vt:variant>
        <vt:i4>5</vt:i4>
      </vt:variant>
      <vt:variant>
        <vt:lpwstr/>
      </vt:variant>
      <vt:variant>
        <vt:lpwstr>_Toc315174960</vt:lpwstr>
      </vt:variant>
      <vt:variant>
        <vt:i4>1441848</vt:i4>
      </vt:variant>
      <vt:variant>
        <vt:i4>3032</vt:i4>
      </vt:variant>
      <vt:variant>
        <vt:i4>0</vt:i4>
      </vt:variant>
      <vt:variant>
        <vt:i4>5</vt:i4>
      </vt:variant>
      <vt:variant>
        <vt:lpwstr/>
      </vt:variant>
      <vt:variant>
        <vt:lpwstr>_Toc315174959</vt:lpwstr>
      </vt:variant>
      <vt:variant>
        <vt:i4>1441848</vt:i4>
      </vt:variant>
      <vt:variant>
        <vt:i4>3026</vt:i4>
      </vt:variant>
      <vt:variant>
        <vt:i4>0</vt:i4>
      </vt:variant>
      <vt:variant>
        <vt:i4>5</vt:i4>
      </vt:variant>
      <vt:variant>
        <vt:lpwstr/>
      </vt:variant>
      <vt:variant>
        <vt:lpwstr>_Toc315174958</vt:lpwstr>
      </vt:variant>
      <vt:variant>
        <vt:i4>1441848</vt:i4>
      </vt:variant>
      <vt:variant>
        <vt:i4>3020</vt:i4>
      </vt:variant>
      <vt:variant>
        <vt:i4>0</vt:i4>
      </vt:variant>
      <vt:variant>
        <vt:i4>5</vt:i4>
      </vt:variant>
      <vt:variant>
        <vt:lpwstr/>
      </vt:variant>
      <vt:variant>
        <vt:lpwstr>_Toc315174957</vt:lpwstr>
      </vt:variant>
      <vt:variant>
        <vt:i4>1441848</vt:i4>
      </vt:variant>
      <vt:variant>
        <vt:i4>3014</vt:i4>
      </vt:variant>
      <vt:variant>
        <vt:i4>0</vt:i4>
      </vt:variant>
      <vt:variant>
        <vt:i4>5</vt:i4>
      </vt:variant>
      <vt:variant>
        <vt:lpwstr/>
      </vt:variant>
      <vt:variant>
        <vt:lpwstr>_Toc315174956</vt:lpwstr>
      </vt:variant>
      <vt:variant>
        <vt:i4>1441848</vt:i4>
      </vt:variant>
      <vt:variant>
        <vt:i4>3008</vt:i4>
      </vt:variant>
      <vt:variant>
        <vt:i4>0</vt:i4>
      </vt:variant>
      <vt:variant>
        <vt:i4>5</vt:i4>
      </vt:variant>
      <vt:variant>
        <vt:lpwstr/>
      </vt:variant>
      <vt:variant>
        <vt:lpwstr>_Toc315174955</vt:lpwstr>
      </vt:variant>
      <vt:variant>
        <vt:i4>1441848</vt:i4>
      </vt:variant>
      <vt:variant>
        <vt:i4>3002</vt:i4>
      </vt:variant>
      <vt:variant>
        <vt:i4>0</vt:i4>
      </vt:variant>
      <vt:variant>
        <vt:i4>5</vt:i4>
      </vt:variant>
      <vt:variant>
        <vt:lpwstr/>
      </vt:variant>
      <vt:variant>
        <vt:lpwstr>_Toc315174954</vt:lpwstr>
      </vt:variant>
      <vt:variant>
        <vt:i4>1441848</vt:i4>
      </vt:variant>
      <vt:variant>
        <vt:i4>2996</vt:i4>
      </vt:variant>
      <vt:variant>
        <vt:i4>0</vt:i4>
      </vt:variant>
      <vt:variant>
        <vt:i4>5</vt:i4>
      </vt:variant>
      <vt:variant>
        <vt:lpwstr/>
      </vt:variant>
      <vt:variant>
        <vt:lpwstr>_Toc315174953</vt:lpwstr>
      </vt:variant>
      <vt:variant>
        <vt:i4>1441848</vt:i4>
      </vt:variant>
      <vt:variant>
        <vt:i4>2990</vt:i4>
      </vt:variant>
      <vt:variant>
        <vt:i4>0</vt:i4>
      </vt:variant>
      <vt:variant>
        <vt:i4>5</vt:i4>
      </vt:variant>
      <vt:variant>
        <vt:lpwstr/>
      </vt:variant>
      <vt:variant>
        <vt:lpwstr>_Toc315174952</vt:lpwstr>
      </vt:variant>
      <vt:variant>
        <vt:i4>1441848</vt:i4>
      </vt:variant>
      <vt:variant>
        <vt:i4>2984</vt:i4>
      </vt:variant>
      <vt:variant>
        <vt:i4>0</vt:i4>
      </vt:variant>
      <vt:variant>
        <vt:i4>5</vt:i4>
      </vt:variant>
      <vt:variant>
        <vt:lpwstr/>
      </vt:variant>
      <vt:variant>
        <vt:lpwstr>_Toc315174951</vt:lpwstr>
      </vt:variant>
      <vt:variant>
        <vt:i4>1441848</vt:i4>
      </vt:variant>
      <vt:variant>
        <vt:i4>2978</vt:i4>
      </vt:variant>
      <vt:variant>
        <vt:i4>0</vt:i4>
      </vt:variant>
      <vt:variant>
        <vt:i4>5</vt:i4>
      </vt:variant>
      <vt:variant>
        <vt:lpwstr/>
      </vt:variant>
      <vt:variant>
        <vt:lpwstr>_Toc315174950</vt:lpwstr>
      </vt:variant>
      <vt:variant>
        <vt:i4>1507384</vt:i4>
      </vt:variant>
      <vt:variant>
        <vt:i4>2972</vt:i4>
      </vt:variant>
      <vt:variant>
        <vt:i4>0</vt:i4>
      </vt:variant>
      <vt:variant>
        <vt:i4>5</vt:i4>
      </vt:variant>
      <vt:variant>
        <vt:lpwstr/>
      </vt:variant>
      <vt:variant>
        <vt:lpwstr>_Toc315174949</vt:lpwstr>
      </vt:variant>
      <vt:variant>
        <vt:i4>1507384</vt:i4>
      </vt:variant>
      <vt:variant>
        <vt:i4>2966</vt:i4>
      </vt:variant>
      <vt:variant>
        <vt:i4>0</vt:i4>
      </vt:variant>
      <vt:variant>
        <vt:i4>5</vt:i4>
      </vt:variant>
      <vt:variant>
        <vt:lpwstr/>
      </vt:variant>
      <vt:variant>
        <vt:lpwstr>_Toc315174948</vt:lpwstr>
      </vt:variant>
      <vt:variant>
        <vt:i4>1507384</vt:i4>
      </vt:variant>
      <vt:variant>
        <vt:i4>2960</vt:i4>
      </vt:variant>
      <vt:variant>
        <vt:i4>0</vt:i4>
      </vt:variant>
      <vt:variant>
        <vt:i4>5</vt:i4>
      </vt:variant>
      <vt:variant>
        <vt:lpwstr/>
      </vt:variant>
      <vt:variant>
        <vt:lpwstr>_Toc315174947</vt:lpwstr>
      </vt:variant>
      <vt:variant>
        <vt:i4>1507384</vt:i4>
      </vt:variant>
      <vt:variant>
        <vt:i4>2954</vt:i4>
      </vt:variant>
      <vt:variant>
        <vt:i4>0</vt:i4>
      </vt:variant>
      <vt:variant>
        <vt:i4>5</vt:i4>
      </vt:variant>
      <vt:variant>
        <vt:lpwstr/>
      </vt:variant>
      <vt:variant>
        <vt:lpwstr>_Toc315174946</vt:lpwstr>
      </vt:variant>
      <vt:variant>
        <vt:i4>1507384</vt:i4>
      </vt:variant>
      <vt:variant>
        <vt:i4>2948</vt:i4>
      </vt:variant>
      <vt:variant>
        <vt:i4>0</vt:i4>
      </vt:variant>
      <vt:variant>
        <vt:i4>5</vt:i4>
      </vt:variant>
      <vt:variant>
        <vt:lpwstr/>
      </vt:variant>
      <vt:variant>
        <vt:lpwstr>_Toc315174945</vt:lpwstr>
      </vt:variant>
      <vt:variant>
        <vt:i4>1507384</vt:i4>
      </vt:variant>
      <vt:variant>
        <vt:i4>2942</vt:i4>
      </vt:variant>
      <vt:variant>
        <vt:i4>0</vt:i4>
      </vt:variant>
      <vt:variant>
        <vt:i4>5</vt:i4>
      </vt:variant>
      <vt:variant>
        <vt:lpwstr/>
      </vt:variant>
      <vt:variant>
        <vt:lpwstr>_Toc315174944</vt:lpwstr>
      </vt:variant>
      <vt:variant>
        <vt:i4>1507384</vt:i4>
      </vt:variant>
      <vt:variant>
        <vt:i4>2936</vt:i4>
      </vt:variant>
      <vt:variant>
        <vt:i4>0</vt:i4>
      </vt:variant>
      <vt:variant>
        <vt:i4>5</vt:i4>
      </vt:variant>
      <vt:variant>
        <vt:lpwstr/>
      </vt:variant>
      <vt:variant>
        <vt:lpwstr>_Toc315174943</vt:lpwstr>
      </vt:variant>
      <vt:variant>
        <vt:i4>1507384</vt:i4>
      </vt:variant>
      <vt:variant>
        <vt:i4>2930</vt:i4>
      </vt:variant>
      <vt:variant>
        <vt:i4>0</vt:i4>
      </vt:variant>
      <vt:variant>
        <vt:i4>5</vt:i4>
      </vt:variant>
      <vt:variant>
        <vt:lpwstr/>
      </vt:variant>
      <vt:variant>
        <vt:lpwstr>_Toc315174942</vt:lpwstr>
      </vt:variant>
      <vt:variant>
        <vt:i4>1507384</vt:i4>
      </vt:variant>
      <vt:variant>
        <vt:i4>2924</vt:i4>
      </vt:variant>
      <vt:variant>
        <vt:i4>0</vt:i4>
      </vt:variant>
      <vt:variant>
        <vt:i4>5</vt:i4>
      </vt:variant>
      <vt:variant>
        <vt:lpwstr/>
      </vt:variant>
      <vt:variant>
        <vt:lpwstr>_Toc315174941</vt:lpwstr>
      </vt:variant>
      <vt:variant>
        <vt:i4>1507384</vt:i4>
      </vt:variant>
      <vt:variant>
        <vt:i4>2918</vt:i4>
      </vt:variant>
      <vt:variant>
        <vt:i4>0</vt:i4>
      </vt:variant>
      <vt:variant>
        <vt:i4>5</vt:i4>
      </vt:variant>
      <vt:variant>
        <vt:lpwstr/>
      </vt:variant>
      <vt:variant>
        <vt:lpwstr>_Toc315174940</vt:lpwstr>
      </vt:variant>
      <vt:variant>
        <vt:i4>1048632</vt:i4>
      </vt:variant>
      <vt:variant>
        <vt:i4>2912</vt:i4>
      </vt:variant>
      <vt:variant>
        <vt:i4>0</vt:i4>
      </vt:variant>
      <vt:variant>
        <vt:i4>5</vt:i4>
      </vt:variant>
      <vt:variant>
        <vt:lpwstr/>
      </vt:variant>
      <vt:variant>
        <vt:lpwstr>_Toc315174939</vt:lpwstr>
      </vt:variant>
      <vt:variant>
        <vt:i4>1048632</vt:i4>
      </vt:variant>
      <vt:variant>
        <vt:i4>2906</vt:i4>
      </vt:variant>
      <vt:variant>
        <vt:i4>0</vt:i4>
      </vt:variant>
      <vt:variant>
        <vt:i4>5</vt:i4>
      </vt:variant>
      <vt:variant>
        <vt:lpwstr/>
      </vt:variant>
      <vt:variant>
        <vt:lpwstr>_Toc315174938</vt:lpwstr>
      </vt:variant>
      <vt:variant>
        <vt:i4>1048632</vt:i4>
      </vt:variant>
      <vt:variant>
        <vt:i4>2900</vt:i4>
      </vt:variant>
      <vt:variant>
        <vt:i4>0</vt:i4>
      </vt:variant>
      <vt:variant>
        <vt:i4>5</vt:i4>
      </vt:variant>
      <vt:variant>
        <vt:lpwstr/>
      </vt:variant>
      <vt:variant>
        <vt:lpwstr>_Toc315174937</vt:lpwstr>
      </vt:variant>
      <vt:variant>
        <vt:i4>1048632</vt:i4>
      </vt:variant>
      <vt:variant>
        <vt:i4>2894</vt:i4>
      </vt:variant>
      <vt:variant>
        <vt:i4>0</vt:i4>
      </vt:variant>
      <vt:variant>
        <vt:i4>5</vt:i4>
      </vt:variant>
      <vt:variant>
        <vt:lpwstr/>
      </vt:variant>
      <vt:variant>
        <vt:lpwstr>_Toc315174936</vt:lpwstr>
      </vt:variant>
      <vt:variant>
        <vt:i4>1048632</vt:i4>
      </vt:variant>
      <vt:variant>
        <vt:i4>2888</vt:i4>
      </vt:variant>
      <vt:variant>
        <vt:i4>0</vt:i4>
      </vt:variant>
      <vt:variant>
        <vt:i4>5</vt:i4>
      </vt:variant>
      <vt:variant>
        <vt:lpwstr/>
      </vt:variant>
      <vt:variant>
        <vt:lpwstr>_Toc315174935</vt:lpwstr>
      </vt:variant>
      <vt:variant>
        <vt:i4>1048632</vt:i4>
      </vt:variant>
      <vt:variant>
        <vt:i4>2882</vt:i4>
      </vt:variant>
      <vt:variant>
        <vt:i4>0</vt:i4>
      </vt:variant>
      <vt:variant>
        <vt:i4>5</vt:i4>
      </vt:variant>
      <vt:variant>
        <vt:lpwstr/>
      </vt:variant>
      <vt:variant>
        <vt:lpwstr>_Toc315174934</vt:lpwstr>
      </vt:variant>
      <vt:variant>
        <vt:i4>1048632</vt:i4>
      </vt:variant>
      <vt:variant>
        <vt:i4>2876</vt:i4>
      </vt:variant>
      <vt:variant>
        <vt:i4>0</vt:i4>
      </vt:variant>
      <vt:variant>
        <vt:i4>5</vt:i4>
      </vt:variant>
      <vt:variant>
        <vt:lpwstr/>
      </vt:variant>
      <vt:variant>
        <vt:lpwstr>_Toc315174933</vt:lpwstr>
      </vt:variant>
      <vt:variant>
        <vt:i4>1048632</vt:i4>
      </vt:variant>
      <vt:variant>
        <vt:i4>2870</vt:i4>
      </vt:variant>
      <vt:variant>
        <vt:i4>0</vt:i4>
      </vt:variant>
      <vt:variant>
        <vt:i4>5</vt:i4>
      </vt:variant>
      <vt:variant>
        <vt:lpwstr/>
      </vt:variant>
      <vt:variant>
        <vt:lpwstr>_Toc315174932</vt:lpwstr>
      </vt:variant>
      <vt:variant>
        <vt:i4>1048632</vt:i4>
      </vt:variant>
      <vt:variant>
        <vt:i4>2864</vt:i4>
      </vt:variant>
      <vt:variant>
        <vt:i4>0</vt:i4>
      </vt:variant>
      <vt:variant>
        <vt:i4>5</vt:i4>
      </vt:variant>
      <vt:variant>
        <vt:lpwstr/>
      </vt:variant>
      <vt:variant>
        <vt:lpwstr>_Toc315174931</vt:lpwstr>
      </vt:variant>
      <vt:variant>
        <vt:i4>1048632</vt:i4>
      </vt:variant>
      <vt:variant>
        <vt:i4>2858</vt:i4>
      </vt:variant>
      <vt:variant>
        <vt:i4>0</vt:i4>
      </vt:variant>
      <vt:variant>
        <vt:i4>5</vt:i4>
      </vt:variant>
      <vt:variant>
        <vt:lpwstr/>
      </vt:variant>
      <vt:variant>
        <vt:lpwstr>_Toc315174930</vt:lpwstr>
      </vt:variant>
      <vt:variant>
        <vt:i4>1114168</vt:i4>
      </vt:variant>
      <vt:variant>
        <vt:i4>2852</vt:i4>
      </vt:variant>
      <vt:variant>
        <vt:i4>0</vt:i4>
      </vt:variant>
      <vt:variant>
        <vt:i4>5</vt:i4>
      </vt:variant>
      <vt:variant>
        <vt:lpwstr/>
      </vt:variant>
      <vt:variant>
        <vt:lpwstr>_Toc315174929</vt:lpwstr>
      </vt:variant>
      <vt:variant>
        <vt:i4>1114168</vt:i4>
      </vt:variant>
      <vt:variant>
        <vt:i4>2846</vt:i4>
      </vt:variant>
      <vt:variant>
        <vt:i4>0</vt:i4>
      </vt:variant>
      <vt:variant>
        <vt:i4>5</vt:i4>
      </vt:variant>
      <vt:variant>
        <vt:lpwstr/>
      </vt:variant>
      <vt:variant>
        <vt:lpwstr>_Toc315174928</vt:lpwstr>
      </vt:variant>
      <vt:variant>
        <vt:i4>1114168</vt:i4>
      </vt:variant>
      <vt:variant>
        <vt:i4>2840</vt:i4>
      </vt:variant>
      <vt:variant>
        <vt:i4>0</vt:i4>
      </vt:variant>
      <vt:variant>
        <vt:i4>5</vt:i4>
      </vt:variant>
      <vt:variant>
        <vt:lpwstr/>
      </vt:variant>
      <vt:variant>
        <vt:lpwstr>_Toc315174927</vt:lpwstr>
      </vt:variant>
      <vt:variant>
        <vt:i4>1114168</vt:i4>
      </vt:variant>
      <vt:variant>
        <vt:i4>2834</vt:i4>
      </vt:variant>
      <vt:variant>
        <vt:i4>0</vt:i4>
      </vt:variant>
      <vt:variant>
        <vt:i4>5</vt:i4>
      </vt:variant>
      <vt:variant>
        <vt:lpwstr/>
      </vt:variant>
      <vt:variant>
        <vt:lpwstr>_Toc315174926</vt:lpwstr>
      </vt:variant>
      <vt:variant>
        <vt:i4>1114168</vt:i4>
      </vt:variant>
      <vt:variant>
        <vt:i4>2828</vt:i4>
      </vt:variant>
      <vt:variant>
        <vt:i4>0</vt:i4>
      </vt:variant>
      <vt:variant>
        <vt:i4>5</vt:i4>
      </vt:variant>
      <vt:variant>
        <vt:lpwstr/>
      </vt:variant>
      <vt:variant>
        <vt:lpwstr>_Toc315174925</vt:lpwstr>
      </vt:variant>
      <vt:variant>
        <vt:i4>1114168</vt:i4>
      </vt:variant>
      <vt:variant>
        <vt:i4>2822</vt:i4>
      </vt:variant>
      <vt:variant>
        <vt:i4>0</vt:i4>
      </vt:variant>
      <vt:variant>
        <vt:i4>5</vt:i4>
      </vt:variant>
      <vt:variant>
        <vt:lpwstr/>
      </vt:variant>
      <vt:variant>
        <vt:lpwstr>_Toc315174924</vt:lpwstr>
      </vt:variant>
      <vt:variant>
        <vt:i4>1114168</vt:i4>
      </vt:variant>
      <vt:variant>
        <vt:i4>2816</vt:i4>
      </vt:variant>
      <vt:variant>
        <vt:i4>0</vt:i4>
      </vt:variant>
      <vt:variant>
        <vt:i4>5</vt:i4>
      </vt:variant>
      <vt:variant>
        <vt:lpwstr/>
      </vt:variant>
      <vt:variant>
        <vt:lpwstr>_Toc315174923</vt:lpwstr>
      </vt:variant>
      <vt:variant>
        <vt:i4>1114168</vt:i4>
      </vt:variant>
      <vt:variant>
        <vt:i4>2810</vt:i4>
      </vt:variant>
      <vt:variant>
        <vt:i4>0</vt:i4>
      </vt:variant>
      <vt:variant>
        <vt:i4>5</vt:i4>
      </vt:variant>
      <vt:variant>
        <vt:lpwstr/>
      </vt:variant>
      <vt:variant>
        <vt:lpwstr>_Toc315174922</vt:lpwstr>
      </vt:variant>
      <vt:variant>
        <vt:i4>1114168</vt:i4>
      </vt:variant>
      <vt:variant>
        <vt:i4>2804</vt:i4>
      </vt:variant>
      <vt:variant>
        <vt:i4>0</vt:i4>
      </vt:variant>
      <vt:variant>
        <vt:i4>5</vt:i4>
      </vt:variant>
      <vt:variant>
        <vt:lpwstr/>
      </vt:variant>
      <vt:variant>
        <vt:lpwstr>_Toc315174921</vt:lpwstr>
      </vt:variant>
      <vt:variant>
        <vt:i4>1114168</vt:i4>
      </vt:variant>
      <vt:variant>
        <vt:i4>2798</vt:i4>
      </vt:variant>
      <vt:variant>
        <vt:i4>0</vt:i4>
      </vt:variant>
      <vt:variant>
        <vt:i4>5</vt:i4>
      </vt:variant>
      <vt:variant>
        <vt:lpwstr/>
      </vt:variant>
      <vt:variant>
        <vt:lpwstr>_Toc315174920</vt:lpwstr>
      </vt:variant>
      <vt:variant>
        <vt:i4>1179704</vt:i4>
      </vt:variant>
      <vt:variant>
        <vt:i4>2792</vt:i4>
      </vt:variant>
      <vt:variant>
        <vt:i4>0</vt:i4>
      </vt:variant>
      <vt:variant>
        <vt:i4>5</vt:i4>
      </vt:variant>
      <vt:variant>
        <vt:lpwstr/>
      </vt:variant>
      <vt:variant>
        <vt:lpwstr>_Toc315174919</vt:lpwstr>
      </vt:variant>
      <vt:variant>
        <vt:i4>1179704</vt:i4>
      </vt:variant>
      <vt:variant>
        <vt:i4>2786</vt:i4>
      </vt:variant>
      <vt:variant>
        <vt:i4>0</vt:i4>
      </vt:variant>
      <vt:variant>
        <vt:i4>5</vt:i4>
      </vt:variant>
      <vt:variant>
        <vt:lpwstr/>
      </vt:variant>
      <vt:variant>
        <vt:lpwstr>_Toc315174918</vt:lpwstr>
      </vt:variant>
      <vt:variant>
        <vt:i4>1179704</vt:i4>
      </vt:variant>
      <vt:variant>
        <vt:i4>2780</vt:i4>
      </vt:variant>
      <vt:variant>
        <vt:i4>0</vt:i4>
      </vt:variant>
      <vt:variant>
        <vt:i4>5</vt:i4>
      </vt:variant>
      <vt:variant>
        <vt:lpwstr/>
      </vt:variant>
      <vt:variant>
        <vt:lpwstr>_Toc315174917</vt:lpwstr>
      </vt:variant>
      <vt:variant>
        <vt:i4>1179704</vt:i4>
      </vt:variant>
      <vt:variant>
        <vt:i4>2774</vt:i4>
      </vt:variant>
      <vt:variant>
        <vt:i4>0</vt:i4>
      </vt:variant>
      <vt:variant>
        <vt:i4>5</vt:i4>
      </vt:variant>
      <vt:variant>
        <vt:lpwstr/>
      </vt:variant>
      <vt:variant>
        <vt:lpwstr>_Toc315174916</vt:lpwstr>
      </vt:variant>
      <vt:variant>
        <vt:i4>1179704</vt:i4>
      </vt:variant>
      <vt:variant>
        <vt:i4>2768</vt:i4>
      </vt:variant>
      <vt:variant>
        <vt:i4>0</vt:i4>
      </vt:variant>
      <vt:variant>
        <vt:i4>5</vt:i4>
      </vt:variant>
      <vt:variant>
        <vt:lpwstr/>
      </vt:variant>
      <vt:variant>
        <vt:lpwstr>_Toc315174915</vt:lpwstr>
      </vt:variant>
      <vt:variant>
        <vt:i4>1179704</vt:i4>
      </vt:variant>
      <vt:variant>
        <vt:i4>2762</vt:i4>
      </vt:variant>
      <vt:variant>
        <vt:i4>0</vt:i4>
      </vt:variant>
      <vt:variant>
        <vt:i4>5</vt:i4>
      </vt:variant>
      <vt:variant>
        <vt:lpwstr/>
      </vt:variant>
      <vt:variant>
        <vt:lpwstr>_Toc315174914</vt:lpwstr>
      </vt:variant>
      <vt:variant>
        <vt:i4>1179704</vt:i4>
      </vt:variant>
      <vt:variant>
        <vt:i4>2756</vt:i4>
      </vt:variant>
      <vt:variant>
        <vt:i4>0</vt:i4>
      </vt:variant>
      <vt:variant>
        <vt:i4>5</vt:i4>
      </vt:variant>
      <vt:variant>
        <vt:lpwstr/>
      </vt:variant>
      <vt:variant>
        <vt:lpwstr>_Toc315174913</vt:lpwstr>
      </vt:variant>
      <vt:variant>
        <vt:i4>1179704</vt:i4>
      </vt:variant>
      <vt:variant>
        <vt:i4>2750</vt:i4>
      </vt:variant>
      <vt:variant>
        <vt:i4>0</vt:i4>
      </vt:variant>
      <vt:variant>
        <vt:i4>5</vt:i4>
      </vt:variant>
      <vt:variant>
        <vt:lpwstr/>
      </vt:variant>
      <vt:variant>
        <vt:lpwstr>_Toc315174912</vt:lpwstr>
      </vt:variant>
      <vt:variant>
        <vt:i4>1179704</vt:i4>
      </vt:variant>
      <vt:variant>
        <vt:i4>2744</vt:i4>
      </vt:variant>
      <vt:variant>
        <vt:i4>0</vt:i4>
      </vt:variant>
      <vt:variant>
        <vt:i4>5</vt:i4>
      </vt:variant>
      <vt:variant>
        <vt:lpwstr/>
      </vt:variant>
      <vt:variant>
        <vt:lpwstr>_Toc315174911</vt:lpwstr>
      </vt:variant>
      <vt:variant>
        <vt:i4>1179704</vt:i4>
      </vt:variant>
      <vt:variant>
        <vt:i4>2738</vt:i4>
      </vt:variant>
      <vt:variant>
        <vt:i4>0</vt:i4>
      </vt:variant>
      <vt:variant>
        <vt:i4>5</vt:i4>
      </vt:variant>
      <vt:variant>
        <vt:lpwstr/>
      </vt:variant>
      <vt:variant>
        <vt:lpwstr>_Toc315174910</vt:lpwstr>
      </vt:variant>
      <vt:variant>
        <vt:i4>1245240</vt:i4>
      </vt:variant>
      <vt:variant>
        <vt:i4>2732</vt:i4>
      </vt:variant>
      <vt:variant>
        <vt:i4>0</vt:i4>
      </vt:variant>
      <vt:variant>
        <vt:i4>5</vt:i4>
      </vt:variant>
      <vt:variant>
        <vt:lpwstr/>
      </vt:variant>
      <vt:variant>
        <vt:lpwstr>_Toc315174909</vt:lpwstr>
      </vt:variant>
      <vt:variant>
        <vt:i4>1245240</vt:i4>
      </vt:variant>
      <vt:variant>
        <vt:i4>2726</vt:i4>
      </vt:variant>
      <vt:variant>
        <vt:i4>0</vt:i4>
      </vt:variant>
      <vt:variant>
        <vt:i4>5</vt:i4>
      </vt:variant>
      <vt:variant>
        <vt:lpwstr/>
      </vt:variant>
      <vt:variant>
        <vt:lpwstr>_Toc315174908</vt:lpwstr>
      </vt:variant>
      <vt:variant>
        <vt:i4>1245240</vt:i4>
      </vt:variant>
      <vt:variant>
        <vt:i4>2720</vt:i4>
      </vt:variant>
      <vt:variant>
        <vt:i4>0</vt:i4>
      </vt:variant>
      <vt:variant>
        <vt:i4>5</vt:i4>
      </vt:variant>
      <vt:variant>
        <vt:lpwstr/>
      </vt:variant>
      <vt:variant>
        <vt:lpwstr>_Toc315174907</vt:lpwstr>
      </vt:variant>
      <vt:variant>
        <vt:i4>1245240</vt:i4>
      </vt:variant>
      <vt:variant>
        <vt:i4>2714</vt:i4>
      </vt:variant>
      <vt:variant>
        <vt:i4>0</vt:i4>
      </vt:variant>
      <vt:variant>
        <vt:i4>5</vt:i4>
      </vt:variant>
      <vt:variant>
        <vt:lpwstr/>
      </vt:variant>
      <vt:variant>
        <vt:lpwstr>_Toc315174906</vt:lpwstr>
      </vt:variant>
      <vt:variant>
        <vt:i4>1245240</vt:i4>
      </vt:variant>
      <vt:variant>
        <vt:i4>2708</vt:i4>
      </vt:variant>
      <vt:variant>
        <vt:i4>0</vt:i4>
      </vt:variant>
      <vt:variant>
        <vt:i4>5</vt:i4>
      </vt:variant>
      <vt:variant>
        <vt:lpwstr/>
      </vt:variant>
      <vt:variant>
        <vt:lpwstr>_Toc315174905</vt:lpwstr>
      </vt:variant>
      <vt:variant>
        <vt:i4>1245240</vt:i4>
      </vt:variant>
      <vt:variant>
        <vt:i4>2702</vt:i4>
      </vt:variant>
      <vt:variant>
        <vt:i4>0</vt:i4>
      </vt:variant>
      <vt:variant>
        <vt:i4>5</vt:i4>
      </vt:variant>
      <vt:variant>
        <vt:lpwstr/>
      </vt:variant>
      <vt:variant>
        <vt:lpwstr>_Toc315174904</vt:lpwstr>
      </vt:variant>
      <vt:variant>
        <vt:i4>1245240</vt:i4>
      </vt:variant>
      <vt:variant>
        <vt:i4>2696</vt:i4>
      </vt:variant>
      <vt:variant>
        <vt:i4>0</vt:i4>
      </vt:variant>
      <vt:variant>
        <vt:i4>5</vt:i4>
      </vt:variant>
      <vt:variant>
        <vt:lpwstr/>
      </vt:variant>
      <vt:variant>
        <vt:lpwstr>_Toc315174903</vt:lpwstr>
      </vt:variant>
      <vt:variant>
        <vt:i4>1245240</vt:i4>
      </vt:variant>
      <vt:variant>
        <vt:i4>2690</vt:i4>
      </vt:variant>
      <vt:variant>
        <vt:i4>0</vt:i4>
      </vt:variant>
      <vt:variant>
        <vt:i4>5</vt:i4>
      </vt:variant>
      <vt:variant>
        <vt:lpwstr/>
      </vt:variant>
      <vt:variant>
        <vt:lpwstr>_Toc315174902</vt:lpwstr>
      </vt:variant>
      <vt:variant>
        <vt:i4>1245240</vt:i4>
      </vt:variant>
      <vt:variant>
        <vt:i4>2684</vt:i4>
      </vt:variant>
      <vt:variant>
        <vt:i4>0</vt:i4>
      </vt:variant>
      <vt:variant>
        <vt:i4>5</vt:i4>
      </vt:variant>
      <vt:variant>
        <vt:lpwstr/>
      </vt:variant>
      <vt:variant>
        <vt:lpwstr>_Toc315174901</vt:lpwstr>
      </vt:variant>
      <vt:variant>
        <vt:i4>1245240</vt:i4>
      </vt:variant>
      <vt:variant>
        <vt:i4>2678</vt:i4>
      </vt:variant>
      <vt:variant>
        <vt:i4>0</vt:i4>
      </vt:variant>
      <vt:variant>
        <vt:i4>5</vt:i4>
      </vt:variant>
      <vt:variant>
        <vt:lpwstr/>
      </vt:variant>
      <vt:variant>
        <vt:lpwstr>_Toc315174900</vt:lpwstr>
      </vt:variant>
      <vt:variant>
        <vt:i4>1703993</vt:i4>
      </vt:variant>
      <vt:variant>
        <vt:i4>2672</vt:i4>
      </vt:variant>
      <vt:variant>
        <vt:i4>0</vt:i4>
      </vt:variant>
      <vt:variant>
        <vt:i4>5</vt:i4>
      </vt:variant>
      <vt:variant>
        <vt:lpwstr/>
      </vt:variant>
      <vt:variant>
        <vt:lpwstr>_Toc315174899</vt:lpwstr>
      </vt:variant>
      <vt:variant>
        <vt:i4>1703993</vt:i4>
      </vt:variant>
      <vt:variant>
        <vt:i4>2666</vt:i4>
      </vt:variant>
      <vt:variant>
        <vt:i4>0</vt:i4>
      </vt:variant>
      <vt:variant>
        <vt:i4>5</vt:i4>
      </vt:variant>
      <vt:variant>
        <vt:lpwstr/>
      </vt:variant>
      <vt:variant>
        <vt:lpwstr>_Toc315174898</vt:lpwstr>
      </vt:variant>
      <vt:variant>
        <vt:i4>1703993</vt:i4>
      </vt:variant>
      <vt:variant>
        <vt:i4>2660</vt:i4>
      </vt:variant>
      <vt:variant>
        <vt:i4>0</vt:i4>
      </vt:variant>
      <vt:variant>
        <vt:i4>5</vt:i4>
      </vt:variant>
      <vt:variant>
        <vt:lpwstr/>
      </vt:variant>
      <vt:variant>
        <vt:lpwstr>_Toc315174897</vt:lpwstr>
      </vt:variant>
      <vt:variant>
        <vt:i4>1703993</vt:i4>
      </vt:variant>
      <vt:variant>
        <vt:i4>2654</vt:i4>
      </vt:variant>
      <vt:variant>
        <vt:i4>0</vt:i4>
      </vt:variant>
      <vt:variant>
        <vt:i4>5</vt:i4>
      </vt:variant>
      <vt:variant>
        <vt:lpwstr/>
      </vt:variant>
      <vt:variant>
        <vt:lpwstr>_Toc315174896</vt:lpwstr>
      </vt:variant>
      <vt:variant>
        <vt:i4>1703993</vt:i4>
      </vt:variant>
      <vt:variant>
        <vt:i4>2648</vt:i4>
      </vt:variant>
      <vt:variant>
        <vt:i4>0</vt:i4>
      </vt:variant>
      <vt:variant>
        <vt:i4>5</vt:i4>
      </vt:variant>
      <vt:variant>
        <vt:lpwstr/>
      </vt:variant>
      <vt:variant>
        <vt:lpwstr>_Toc315174895</vt:lpwstr>
      </vt:variant>
      <vt:variant>
        <vt:i4>1703993</vt:i4>
      </vt:variant>
      <vt:variant>
        <vt:i4>2642</vt:i4>
      </vt:variant>
      <vt:variant>
        <vt:i4>0</vt:i4>
      </vt:variant>
      <vt:variant>
        <vt:i4>5</vt:i4>
      </vt:variant>
      <vt:variant>
        <vt:lpwstr/>
      </vt:variant>
      <vt:variant>
        <vt:lpwstr>_Toc315174894</vt:lpwstr>
      </vt:variant>
      <vt:variant>
        <vt:i4>1703993</vt:i4>
      </vt:variant>
      <vt:variant>
        <vt:i4>2636</vt:i4>
      </vt:variant>
      <vt:variant>
        <vt:i4>0</vt:i4>
      </vt:variant>
      <vt:variant>
        <vt:i4>5</vt:i4>
      </vt:variant>
      <vt:variant>
        <vt:lpwstr/>
      </vt:variant>
      <vt:variant>
        <vt:lpwstr>_Toc315174893</vt:lpwstr>
      </vt:variant>
      <vt:variant>
        <vt:i4>1703993</vt:i4>
      </vt:variant>
      <vt:variant>
        <vt:i4>2630</vt:i4>
      </vt:variant>
      <vt:variant>
        <vt:i4>0</vt:i4>
      </vt:variant>
      <vt:variant>
        <vt:i4>5</vt:i4>
      </vt:variant>
      <vt:variant>
        <vt:lpwstr/>
      </vt:variant>
      <vt:variant>
        <vt:lpwstr>_Toc315174892</vt:lpwstr>
      </vt:variant>
      <vt:variant>
        <vt:i4>1703993</vt:i4>
      </vt:variant>
      <vt:variant>
        <vt:i4>2624</vt:i4>
      </vt:variant>
      <vt:variant>
        <vt:i4>0</vt:i4>
      </vt:variant>
      <vt:variant>
        <vt:i4>5</vt:i4>
      </vt:variant>
      <vt:variant>
        <vt:lpwstr/>
      </vt:variant>
      <vt:variant>
        <vt:lpwstr>_Toc315174891</vt:lpwstr>
      </vt:variant>
      <vt:variant>
        <vt:i4>1703993</vt:i4>
      </vt:variant>
      <vt:variant>
        <vt:i4>2618</vt:i4>
      </vt:variant>
      <vt:variant>
        <vt:i4>0</vt:i4>
      </vt:variant>
      <vt:variant>
        <vt:i4>5</vt:i4>
      </vt:variant>
      <vt:variant>
        <vt:lpwstr/>
      </vt:variant>
      <vt:variant>
        <vt:lpwstr>_Toc315174890</vt:lpwstr>
      </vt:variant>
      <vt:variant>
        <vt:i4>1769529</vt:i4>
      </vt:variant>
      <vt:variant>
        <vt:i4>2612</vt:i4>
      </vt:variant>
      <vt:variant>
        <vt:i4>0</vt:i4>
      </vt:variant>
      <vt:variant>
        <vt:i4>5</vt:i4>
      </vt:variant>
      <vt:variant>
        <vt:lpwstr/>
      </vt:variant>
      <vt:variant>
        <vt:lpwstr>_Toc315174889</vt:lpwstr>
      </vt:variant>
      <vt:variant>
        <vt:i4>1769529</vt:i4>
      </vt:variant>
      <vt:variant>
        <vt:i4>2606</vt:i4>
      </vt:variant>
      <vt:variant>
        <vt:i4>0</vt:i4>
      </vt:variant>
      <vt:variant>
        <vt:i4>5</vt:i4>
      </vt:variant>
      <vt:variant>
        <vt:lpwstr/>
      </vt:variant>
      <vt:variant>
        <vt:lpwstr>_Toc315174888</vt:lpwstr>
      </vt:variant>
      <vt:variant>
        <vt:i4>1769529</vt:i4>
      </vt:variant>
      <vt:variant>
        <vt:i4>2600</vt:i4>
      </vt:variant>
      <vt:variant>
        <vt:i4>0</vt:i4>
      </vt:variant>
      <vt:variant>
        <vt:i4>5</vt:i4>
      </vt:variant>
      <vt:variant>
        <vt:lpwstr/>
      </vt:variant>
      <vt:variant>
        <vt:lpwstr>_Toc315174887</vt:lpwstr>
      </vt:variant>
      <vt:variant>
        <vt:i4>1769529</vt:i4>
      </vt:variant>
      <vt:variant>
        <vt:i4>2594</vt:i4>
      </vt:variant>
      <vt:variant>
        <vt:i4>0</vt:i4>
      </vt:variant>
      <vt:variant>
        <vt:i4>5</vt:i4>
      </vt:variant>
      <vt:variant>
        <vt:lpwstr/>
      </vt:variant>
      <vt:variant>
        <vt:lpwstr>_Toc315174886</vt:lpwstr>
      </vt:variant>
      <vt:variant>
        <vt:i4>1769529</vt:i4>
      </vt:variant>
      <vt:variant>
        <vt:i4>2588</vt:i4>
      </vt:variant>
      <vt:variant>
        <vt:i4>0</vt:i4>
      </vt:variant>
      <vt:variant>
        <vt:i4>5</vt:i4>
      </vt:variant>
      <vt:variant>
        <vt:lpwstr/>
      </vt:variant>
      <vt:variant>
        <vt:lpwstr>_Toc315174885</vt:lpwstr>
      </vt:variant>
      <vt:variant>
        <vt:i4>1769529</vt:i4>
      </vt:variant>
      <vt:variant>
        <vt:i4>2582</vt:i4>
      </vt:variant>
      <vt:variant>
        <vt:i4>0</vt:i4>
      </vt:variant>
      <vt:variant>
        <vt:i4>5</vt:i4>
      </vt:variant>
      <vt:variant>
        <vt:lpwstr/>
      </vt:variant>
      <vt:variant>
        <vt:lpwstr>_Toc315174884</vt:lpwstr>
      </vt:variant>
      <vt:variant>
        <vt:i4>1769529</vt:i4>
      </vt:variant>
      <vt:variant>
        <vt:i4>2576</vt:i4>
      </vt:variant>
      <vt:variant>
        <vt:i4>0</vt:i4>
      </vt:variant>
      <vt:variant>
        <vt:i4>5</vt:i4>
      </vt:variant>
      <vt:variant>
        <vt:lpwstr/>
      </vt:variant>
      <vt:variant>
        <vt:lpwstr>_Toc315174883</vt:lpwstr>
      </vt:variant>
      <vt:variant>
        <vt:i4>1769529</vt:i4>
      </vt:variant>
      <vt:variant>
        <vt:i4>2570</vt:i4>
      </vt:variant>
      <vt:variant>
        <vt:i4>0</vt:i4>
      </vt:variant>
      <vt:variant>
        <vt:i4>5</vt:i4>
      </vt:variant>
      <vt:variant>
        <vt:lpwstr/>
      </vt:variant>
      <vt:variant>
        <vt:lpwstr>_Toc315174882</vt:lpwstr>
      </vt:variant>
      <vt:variant>
        <vt:i4>1769529</vt:i4>
      </vt:variant>
      <vt:variant>
        <vt:i4>2564</vt:i4>
      </vt:variant>
      <vt:variant>
        <vt:i4>0</vt:i4>
      </vt:variant>
      <vt:variant>
        <vt:i4>5</vt:i4>
      </vt:variant>
      <vt:variant>
        <vt:lpwstr/>
      </vt:variant>
      <vt:variant>
        <vt:lpwstr>_Toc315174881</vt:lpwstr>
      </vt:variant>
      <vt:variant>
        <vt:i4>1769529</vt:i4>
      </vt:variant>
      <vt:variant>
        <vt:i4>2558</vt:i4>
      </vt:variant>
      <vt:variant>
        <vt:i4>0</vt:i4>
      </vt:variant>
      <vt:variant>
        <vt:i4>5</vt:i4>
      </vt:variant>
      <vt:variant>
        <vt:lpwstr/>
      </vt:variant>
      <vt:variant>
        <vt:lpwstr>_Toc315174880</vt:lpwstr>
      </vt:variant>
      <vt:variant>
        <vt:i4>1310777</vt:i4>
      </vt:variant>
      <vt:variant>
        <vt:i4>2552</vt:i4>
      </vt:variant>
      <vt:variant>
        <vt:i4>0</vt:i4>
      </vt:variant>
      <vt:variant>
        <vt:i4>5</vt:i4>
      </vt:variant>
      <vt:variant>
        <vt:lpwstr/>
      </vt:variant>
      <vt:variant>
        <vt:lpwstr>_Toc315174879</vt:lpwstr>
      </vt:variant>
      <vt:variant>
        <vt:i4>1310777</vt:i4>
      </vt:variant>
      <vt:variant>
        <vt:i4>2546</vt:i4>
      </vt:variant>
      <vt:variant>
        <vt:i4>0</vt:i4>
      </vt:variant>
      <vt:variant>
        <vt:i4>5</vt:i4>
      </vt:variant>
      <vt:variant>
        <vt:lpwstr/>
      </vt:variant>
      <vt:variant>
        <vt:lpwstr>_Toc315174878</vt:lpwstr>
      </vt:variant>
      <vt:variant>
        <vt:i4>1310777</vt:i4>
      </vt:variant>
      <vt:variant>
        <vt:i4>2540</vt:i4>
      </vt:variant>
      <vt:variant>
        <vt:i4>0</vt:i4>
      </vt:variant>
      <vt:variant>
        <vt:i4>5</vt:i4>
      </vt:variant>
      <vt:variant>
        <vt:lpwstr/>
      </vt:variant>
      <vt:variant>
        <vt:lpwstr>_Toc315174877</vt:lpwstr>
      </vt:variant>
      <vt:variant>
        <vt:i4>1310777</vt:i4>
      </vt:variant>
      <vt:variant>
        <vt:i4>2534</vt:i4>
      </vt:variant>
      <vt:variant>
        <vt:i4>0</vt:i4>
      </vt:variant>
      <vt:variant>
        <vt:i4>5</vt:i4>
      </vt:variant>
      <vt:variant>
        <vt:lpwstr/>
      </vt:variant>
      <vt:variant>
        <vt:lpwstr>_Toc315174876</vt:lpwstr>
      </vt:variant>
      <vt:variant>
        <vt:i4>1310777</vt:i4>
      </vt:variant>
      <vt:variant>
        <vt:i4>2528</vt:i4>
      </vt:variant>
      <vt:variant>
        <vt:i4>0</vt:i4>
      </vt:variant>
      <vt:variant>
        <vt:i4>5</vt:i4>
      </vt:variant>
      <vt:variant>
        <vt:lpwstr/>
      </vt:variant>
      <vt:variant>
        <vt:lpwstr>_Toc315174875</vt:lpwstr>
      </vt:variant>
      <vt:variant>
        <vt:i4>1310777</vt:i4>
      </vt:variant>
      <vt:variant>
        <vt:i4>2522</vt:i4>
      </vt:variant>
      <vt:variant>
        <vt:i4>0</vt:i4>
      </vt:variant>
      <vt:variant>
        <vt:i4>5</vt:i4>
      </vt:variant>
      <vt:variant>
        <vt:lpwstr/>
      </vt:variant>
      <vt:variant>
        <vt:lpwstr>_Toc315174874</vt:lpwstr>
      </vt:variant>
      <vt:variant>
        <vt:i4>1310777</vt:i4>
      </vt:variant>
      <vt:variant>
        <vt:i4>2516</vt:i4>
      </vt:variant>
      <vt:variant>
        <vt:i4>0</vt:i4>
      </vt:variant>
      <vt:variant>
        <vt:i4>5</vt:i4>
      </vt:variant>
      <vt:variant>
        <vt:lpwstr/>
      </vt:variant>
      <vt:variant>
        <vt:lpwstr>_Toc315174873</vt:lpwstr>
      </vt:variant>
      <vt:variant>
        <vt:i4>1310777</vt:i4>
      </vt:variant>
      <vt:variant>
        <vt:i4>2510</vt:i4>
      </vt:variant>
      <vt:variant>
        <vt:i4>0</vt:i4>
      </vt:variant>
      <vt:variant>
        <vt:i4>5</vt:i4>
      </vt:variant>
      <vt:variant>
        <vt:lpwstr/>
      </vt:variant>
      <vt:variant>
        <vt:lpwstr>_Toc315174872</vt:lpwstr>
      </vt:variant>
      <vt:variant>
        <vt:i4>1310777</vt:i4>
      </vt:variant>
      <vt:variant>
        <vt:i4>2504</vt:i4>
      </vt:variant>
      <vt:variant>
        <vt:i4>0</vt:i4>
      </vt:variant>
      <vt:variant>
        <vt:i4>5</vt:i4>
      </vt:variant>
      <vt:variant>
        <vt:lpwstr/>
      </vt:variant>
      <vt:variant>
        <vt:lpwstr>_Toc315174871</vt:lpwstr>
      </vt:variant>
      <vt:variant>
        <vt:i4>1310777</vt:i4>
      </vt:variant>
      <vt:variant>
        <vt:i4>2498</vt:i4>
      </vt:variant>
      <vt:variant>
        <vt:i4>0</vt:i4>
      </vt:variant>
      <vt:variant>
        <vt:i4>5</vt:i4>
      </vt:variant>
      <vt:variant>
        <vt:lpwstr/>
      </vt:variant>
      <vt:variant>
        <vt:lpwstr>_Toc315174870</vt:lpwstr>
      </vt:variant>
      <vt:variant>
        <vt:i4>1376313</vt:i4>
      </vt:variant>
      <vt:variant>
        <vt:i4>2492</vt:i4>
      </vt:variant>
      <vt:variant>
        <vt:i4>0</vt:i4>
      </vt:variant>
      <vt:variant>
        <vt:i4>5</vt:i4>
      </vt:variant>
      <vt:variant>
        <vt:lpwstr/>
      </vt:variant>
      <vt:variant>
        <vt:lpwstr>_Toc315174869</vt:lpwstr>
      </vt:variant>
      <vt:variant>
        <vt:i4>1376313</vt:i4>
      </vt:variant>
      <vt:variant>
        <vt:i4>2486</vt:i4>
      </vt:variant>
      <vt:variant>
        <vt:i4>0</vt:i4>
      </vt:variant>
      <vt:variant>
        <vt:i4>5</vt:i4>
      </vt:variant>
      <vt:variant>
        <vt:lpwstr/>
      </vt:variant>
      <vt:variant>
        <vt:lpwstr>_Toc315174868</vt:lpwstr>
      </vt:variant>
      <vt:variant>
        <vt:i4>1376313</vt:i4>
      </vt:variant>
      <vt:variant>
        <vt:i4>2480</vt:i4>
      </vt:variant>
      <vt:variant>
        <vt:i4>0</vt:i4>
      </vt:variant>
      <vt:variant>
        <vt:i4>5</vt:i4>
      </vt:variant>
      <vt:variant>
        <vt:lpwstr/>
      </vt:variant>
      <vt:variant>
        <vt:lpwstr>_Toc315174867</vt:lpwstr>
      </vt:variant>
      <vt:variant>
        <vt:i4>1376313</vt:i4>
      </vt:variant>
      <vt:variant>
        <vt:i4>2474</vt:i4>
      </vt:variant>
      <vt:variant>
        <vt:i4>0</vt:i4>
      </vt:variant>
      <vt:variant>
        <vt:i4>5</vt:i4>
      </vt:variant>
      <vt:variant>
        <vt:lpwstr/>
      </vt:variant>
      <vt:variant>
        <vt:lpwstr>_Toc315174866</vt:lpwstr>
      </vt:variant>
      <vt:variant>
        <vt:i4>1376313</vt:i4>
      </vt:variant>
      <vt:variant>
        <vt:i4>2468</vt:i4>
      </vt:variant>
      <vt:variant>
        <vt:i4>0</vt:i4>
      </vt:variant>
      <vt:variant>
        <vt:i4>5</vt:i4>
      </vt:variant>
      <vt:variant>
        <vt:lpwstr/>
      </vt:variant>
      <vt:variant>
        <vt:lpwstr>_Toc315174865</vt:lpwstr>
      </vt:variant>
      <vt:variant>
        <vt:i4>1376313</vt:i4>
      </vt:variant>
      <vt:variant>
        <vt:i4>2462</vt:i4>
      </vt:variant>
      <vt:variant>
        <vt:i4>0</vt:i4>
      </vt:variant>
      <vt:variant>
        <vt:i4>5</vt:i4>
      </vt:variant>
      <vt:variant>
        <vt:lpwstr/>
      </vt:variant>
      <vt:variant>
        <vt:lpwstr>_Toc315174864</vt:lpwstr>
      </vt:variant>
      <vt:variant>
        <vt:i4>1376313</vt:i4>
      </vt:variant>
      <vt:variant>
        <vt:i4>2456</vt:i4>
      </vt:variant>
      <vt:variant>
        <vt:i4>0</vt:i4>
      </vt:variant>
      <vt:variant>
        <vt:i4>5</vt:i4>
      </vt:variant>
      <vt:variant>
        <vt:lpwstr/>
      </vt:variant>
      <vt:variant>
        <vt:lpwstr>_Toc315174863</vt:lpwstr>
      </vt:variant>
      <vt:variant>
        <vt:i4>1376313</vt:i4>
      </vt:variant>
      <vt:variant>
        <vt:i4>2450</vt:i4>
      </vt:variant>
      <vt:variant>
        <vt:i4>0</vt:i4>
      </vt:variant>
      <vt:variant>
        <vt:i4>5</vt:i4>
      </vt:variant>
      <vt:variant>
        <vt:lpwstr/>
      </vt:variant>
      <vt:variant>
        <vt:lpwstr>_Toc315174862</vt:lpwstr>
      </vt:variant>
      <vt:variant>
        <vt:i4>1376313</vt:i4>
      </vt:variant>
      <vt:variant>
        <vt:i4>2444</vt:i4>
      </vt:variant>
      <vt:variant>
        <vt:i4>0</vt:i4>
      </vt:variant>
      <vt:variant>
        <vt:i4>5</vt:i4>
      </vt:variant>
      <vt:variant>
        <vt:lpwstr/>
      </vt:variant>
      <vt:variant>
        <vt:lpwstr>_Toc315174861</vt:lpwstr>
      </vt:variant>
      <vt:variant>
        <vt:i4>1376313</vt:i4>
      </vt:variant>
      <vt:variant>
        <vt:i4>2438</vt:i4>
      </vt:variant>
      <vt:variant>
        <vt:i4>0</vt:i4>
      </vt:variant>
      <vt:variant>
        <vt:i4>5</vt:i4>
      </vt:variant>
      <vt:variant>
        <vt:lpwstr/>
      </vt:variant>
      <vt:variant>
        <vt:lpwstr>_Toc315174860</vt:lpwstr>
      </vt:variant>
      <vt:variant>
        <vt:i4>1441849</vt:i4>
      </vt:variant>
      <vt:variant>
        <vt:i4>2432</vt:i4>
      </vt:variant>
      <vt:variant>
        <vt:i4>0</vt:i4>
      </vt:variant>
      <vt:variant>
        <vt:i4>5</vt:i4>
      </vt:variant>
      <vt:variant>
        <vt:lpwstr/>
      </vt:variant>
      <vt:variant>
        <vt:lpwstr>_Toc315174859</vt:lpwstr>
      </vt:variant>
      <vt:variant>
        <vt:i4>1441849</vt:i4>
      </vt:variant>
      <vt:variant>
        <vt:i4>2426</vt:i4>
      </vt:variant>
      <vt:variant>
        <vt:i4>0</vt:i4>
      </vt:variant>
      <vt:variant>
        <vt:i4>5</vt:i4>
      </vt:variant>
      <vt:variant>
        <vt:lpwstr/>
      </vt:variant>
      <vt:variant>
        <vt:lpwstr>_Toc315174858</vt:lpwstr>
      </vt:variant>
      <vt:variant>
        <vt:i4>1441849</vt:i4>
      </vt:variant>
      <vt:variant>
        <vt:i4>2420</vt:i4>
      </vt:variant>
      <vt:variant>
        <vt:i4>0</vt:i4>
      </vt:variant>
      <vt:variant>
        <vt:i4>5</vt:i4>
      </vt:variant>
      <vt:variant>
        <vt:lpwstr/>
      </vt:variant>
      <vt:variant>
        <vt:lpwstr>_Toc315174857</vt:lpwstr>
      </vt:variant>
      <vt:variant>
        <vt:i4>1441849</vt:i4>
      </vt:variant>
      <vt:variant>
        <vt:i4>2414</vt:i4>
      </vt:variant>
      <vt:variant>
        <vt:i4>0</vt:i4>
      </vt:variant>
      <vt:variant>
        <vt:i4>5</vt:i4>
      </vt:variant>
      <vt:variant>
        <vt:lpwstr/>
      </vt:variant>
      <vt:variant>
        <vt:lpwstr>_Toc315174856</vt:lpwstr>
      </vt:variant>
      <vt:variant>
        <vt:i4>1441849</vt:i4>
      </vt:variant>
      <vt:variant>
        <vt:i4>2408</vt:i4>
      </vt:variant>
      <vt:variant>
        <vt:i4>0</vt:i4>
      </vt:variant>
      <vt:variant>
        <vt:i4>5</vt:i4>
      </vt:variant>
      <vt:variant>
        <vt:lpwstr/>
      </vt:variant>
      <vt:variant>
        <vt:lpwstr>_Toc315174855</vt:lpwstr>
      </vt:variant>
      <vt:variant>
        <vt:i4>1441849</vt:i4>
      </vt:variant>
      <vt:variant>
        <vt:i4>2402</vt:i4>
      </vt:variant>
      <vt:variant>
        <vt:i4>0</vt:i4>
      </vt:variant>
      <vt:variant>
        <vt:i4>5</vt:i4>
      </vt:variant>
      <vt:variant>
        <vt:lpwstr/>
      </vt:variant>
      <vt:variant>
        <vt:lpwstr>_Toc315174854</vt:lpwstr>
      </vt:variant>
      <vt:variant>
        <vt:i4>1441849</vt:i4>
      </vt:variant>
      <vt:variant>
        <vt:i4>2396</vt:i4>
      </vt:variant>
      <vt:variant>
        <vt:i4>0</vt:i4>
      </vt:variant>
      <vt:variant>
        <vt:i4>5</vt:i4>
      </vt:variant>
      <vt:variant>
        <vt:lpwstr/>
      </vt:variant>
      <vt:variant>
        <vt:lpwstr>_Toc315174853</vt:lpwstr>
      </vt:variant>
      <vt:variant>
        <vt:i4>1441849</vt:i4>
      </vt:variant>
      <vt:variant>
        <vt:i4>2390</vt:i4>
      </vt:variant>
      <vt:variant>
        <vt:i4>0</vt:i4>
      </vt:variant>
      <vt:variant>
        <vt:i4>5</vt:i4>
      </vt:variant>
      <vt:variant>
        <vt:lpwstr/>
      </vt:variant>
      <vt:variant>
        <vt:lpwstr>_Toc315174852</vt:lpwstr>
      </vt:variant>
      <vt:variant>
        <vt:i4>1441849</vt:i4>
      </vt:variant>
      <vt:variant>
        <vt:i4>2384</vt:i4>
      </vt:variant>
      <vt:variant>
        <vt:i4>0</vt:i4>
      </vt:variant>
      <vt:variant>
        <vt:i4>5</vt:i4>
      </vt:variant>
      <vt:variant>
        <vt:lpwstr/>
      </vt:variant>
      <vt:variant>
        <vt:lpwstr>_Toc315174851</vt:lpwstr>
      </vt:variant>
      <vt:variant>
        <vt:i4>1441849</vt:i4>
      </vt:variant>
      <vt:variant>
        <vt:i4>2378</vt:i4>
      </vt:variant>
      <vt:variant>
        <vt:i4>0</vt:i4>
      </vt:variant>
      <vt:variant>
        <vt:i4>5</vt:i4>
      </vt:variant>
      <vt:variant>
        <vt:lpwstr/>
      </vt:variant>
      <vt:variant>
        <vt:lpwstr>_Toc315174850</vt:lpwstr>
      </vt:variant>
      <vt:variant>
        <vt:i4>1507385</vt:i4>
      </vt:variant>
      <vt:variant>
        <vt:i4>2372</vt:i4>
      </vt:variant>
      <vt:variant>
        <vt:i4>0</vt:i4>
      </vt:variant>
      <vt:variant>
        <vt:i4>5</vt:i4>
      </vt:variant>
      <vt:variant>
        <vt:lpwstr/>
      </vt:variant>
      <vt:variant>
        <vt:lpwstr>_Toc315174849</vt:lpwstr>
      </vt:variant>
      <vt:variant>
        <vt:i4>1507385</vt:i4>
      </vt:variant>
      <vt:variant>
        <vt:i4>2366</vt:i4>
      </vt:variant>
      <vt:variant>
        <vt:i4>0</vt:i4>
      </vt:variant>
      <vt:variant>
        <vt:i4>5</vt:i4>
      </vt:variant>
      <vt:variant>
        <vt:lpwstr/>
      </vt:variant>
      <vt:variant>
        <vt:lpwstr>_Toc315174848</vt:lpwstr>
      </vt:variant>
      <vt:variant>
        <vt:i4>1507385</vt:i4>
      </vt:variant>
      <vt:variant>
        <vt:i4>2360</vt:i4>
      </vt:variant>
      <vt:variant>
        <vt:i4>0</vt:i4>
      </vt:variant>
      <vt:variant>
        <vt:i4>5</vt:i4>
      </vt:variant>
      <vt:variant>
        <vt:lpwstr/>
      </vt:variant>
      <vt:variant>
        <vt:lpwstr>_Toc315174847</vt:lpwstr>
      </vt:variant>
      <vt:variant>
        <vt:i4>1507385</vt:i4>
      </vt:variant>
      <vt:variant>
        <vt:i4>2354</vt:i4>
      </vt:variant>
      <vt:variant>
        <vt:i4>0</vt:i4>
      </vt:variant>
      <vt:variant>
        <vt:i4>5</vt:i4>
      </vt:variant>
      <vt:variant>
        <vt:lpwstr/>
      </vt:variant>
      <vt:variant>
        <vt:lpwstr>_Toc315174846</vt:lpwstr>
      </vt:variant>
      <vt:variant>
        <vt:i4>1507385</vt:i4>
      </vt:variant>
      <vt:variant>
        <vt:i4>2348</vt:i4>
      </vt:variant>
      <vt:variant>
        <vt:i4>0</vt:i4>
      </vt:variant>
      <vt:variant>
        <vt:i4>5</vt:i4>
      </vt:variant>
      <vt:variant>
        <vt:lpwstr/>
      </vt:variant>
      <vt:variant>
        <vt:lpwstr>_Toc315174845</vt:lpwstr>
      </vt:variant>
      <vt:variant>
        <vt:i4>1507385</vt:i4>
      </vt:variant>
      <vt:variant>
        <vt:i4>2342</vt:i4>
      </vt:variant>
      <vt:variant>
        <vt:i4>0</vt:i4>
      </vt:variant>
      <vt:variant>
        <vt:i4>5</vt:i4>
      </vt:variant>
      <vt:variant>
        <vt:lpwstr/>
      </vt:variant>
      <vt:variant>
        <vt:lpwstr>_Toc315174844</vt:lpwstr>
      </vt:variant>
      <vt:variant>
        <vt:i4>1507385</vt:i4>
      </vt:variant>
      <vt:variant>
        <vt:i4>2336</vt:i4>
      </vt:variant>
      <vt:variant>
        <vt:i4>0</vt:i4>
      </vt:variant>
      <vt:variant>
        <vt:i4>5</vt:i4>
      </vt:variant>
      <vt:variant>
        <vt:lpwstr/>
      </vt:variant>
      <vt:variant>
        <vt:lpwstr>_Toc315174843</vt:lpwstr>
      </vt:variant>
      <vt:variant>
        <vt:i4>1507385</vt:i4>
      </vt:variant>
      <vt:variant>
        <vt:i4>2330</vt:i4>
      </vt:variant>
      <vt:variant>
        <vt:i4>0</vt:i4>
      </vt:variant>
      <vt:variant>
        <vt:i4>5</vt:i4>
      </vt:variant>
      <vt:variant>
        <vt:lpwstr/>
      </vt:variant>
      <vt:variant>
        <vt:lpwstr>_Toc315174842</vt:lpwstr>
      </vt:variant>
      <vt:variant>
        <vt:i4>1507385</vt:i4>
      </vt:variant>
      <vt:variant>
        <vt:i4>2324</vt:i4>
      </vt:variant>
      <vt:variant>
        <vt:i4>0</vt:i4>
      </vt:variant>
      <vt:variant>
        <vt:i4>5</vt:i4>
      </vt:variant>
      <vt:variant>
        <vt:lpwstr/>
      </vt:variant>
      <vt:variant>
        <vt:lpwstr>_Toc315174841</vt:lpwstr>
      </vt:variant>
      <vt:variant>
        <vt:i4>1507385</vt:i4>
      </vt:variant>
      <vt:variant>
        <vt:i4>2318</vt:i4>
      </vt:variant>
      <vt:variant>
        <vt:i4>0</vt:i4>
      </vt:variant>
      <vt:variant>
        <vt:i4>5</vt:i4>
      </vt:variant>
      <vt:variant>
        <vt:lpwstr/>
      </vt:variant>
      <vt:variant>
        <vt:lpwstr>_Toc315174840</vt:lpwstr>
      </vt:variant>
      <vt:variant>
        <vt:i4>1048633</vt:i4>
      </vt:variant>
      <vt:variant>
        <vt:i4>2312</vt:i4>
      </vt:variant>
      <vt:variant>
        <vt:i4>0</vt:i4>
      </vt:variant>
      <vt:variant>
        <vt:i4>5</vt:i4>
      </vt:variant>
      <vt:variant>
        <vt:lpwstr/>
      </vt:variant>
      <vt:variant>
        <vt:lpwstr>_Toc315174839</vt:lpwstr>
      </vt:variant>
      <vt:variant>
        <vt:i4>1048633</vt:i4>
      </vt:variant>
      <vt:variant>
        <vt:i4>2306</vt:i4>
      </vt:variant>
      <vt:variant>
        <vt:i4>0</vt:i4>
      </vt:variant>
      <vt:variant>
        <vt:i4>5</vt:i4>
      </vt:variant>
      <vt:variant>
        <vt:lpwstr/>
      </vt:variant>
      <vt:variant>
        <vt:lpwstr>_Toc315174838</vt:lpwstr>
      </vt:variant>
      <vt:variant>
        <vt:i4>1048633</vt:i4>
      </vt:variant>
      <vt:variant>
        <vt:i4>2300</vt:i4>
      </vt:variant>
      <vt:variant>
        <vt:i4>0</vt:i4>
      </vt:variant>
      <vt:variant>
        <vt:i4>5</vt:i4>
      </vt:variant>
      <vt:variant>
        <vt:lpwstr/>
      </vt:variant>
      <vt:variant>
        <vt:lpwstr>_Toc315174837</vt:lpwstr>
      </vt:variant>
      <vt:variant>
        <vt:i4>1048633</vt:i4>
      </vt:variant>
      <vt:variant>
        <vt:i4>2294</vt:i4>
      </vt:variant>
      <vt:variant>
        <vt:i4>0</vt:i4>
      </vt:variant>
      <vt:variant>
        <vt:i4>5</vt:i4>
      </vt:variant>
      <vt:variant>
        <vt:lpwstr/>
      </vt:variant>
      <vt:variant>
        <vt:lpwstr>_Toc315174836</vt:lpwstr>
      </vt:variant>
      <vt:variant>
        <vt:i4>1048633</vt:i4>
      </vt:variant>
      <vt:variant>
        <vt:i4>2288</vt:i4>
      </vt:variant>
      <vt:variant>
        <vt:i4>0</vt:i4>
      </vt:variant>
      <vt:variant>
        <vt:i4>5</vt:i4>
      </vt:variant>
      <vt:variant>
        <vt:lpwstr/>
      </vt:variant>
      <vt:variant>
        <vt:lpwstr>_Toc315174835</vt:lpwstr>
      </vt:variant>
      <vt:variant>
        <vt:i4>1048633</vt:i4>
      </vt:variant>
      <vt:variant>
        <vt:i4>2282</vt:i4>
      </vt:variant>
      <vt:variant>
        <vt:i4>0</vt:i4>
      </vt:variant>
      <vt:variant>
        <vt:i4>5</vt:i4>
      </vt:variant>
      <vt:variant>
        <vt:lpwstr/>
      </vt:variant>
      <vt:variant>
        <vt:lpwstr>_Toc315174834</vt:lpwstr>
      </vt:variant>
      <vt:variant>
        <vt:i4>1048633</vt:i4>
      </vt:variant>
      <vt:variant>
        <vt:i4>2276</vt:i4>
      </vt:variant>
      <vt:variant>
        <vt:i4>0</vt:i4>
      </vt:variant>
      <vt:variant>
        <vt:i4>5</vt:i4>
      </vt:variant>
      <vt:variant>
        <vt:lpwstr/>
      </vt:variant>
      <vt:variant>
        <vt:lpwstr>_Toc315174833</vt:lpwstr>
      </vt:variant>
      <vt:variant>
        <vt:i4>1048633</vt:i4>
      </vt:variant>
      <vt:variant>
        <vt:i4>2270</vt:i4>
      </vt:variant>
      <vt:variant>
        <vt:i4>0</vt:i4>
      </vt:variant>
      <vt:variant>
        <vt:i4>5</vt:i4>
      </vt:variant>
      <vt:variant>
        <vt:lpwstr/>
      </vt:variant>
      <vt:variant>
        <vt:lpwstr>_Toc315174832</vt:lpwstr>
      </vt:variant>
      <vt:variant>
        <vt:i4>1048633</vt:i4>
      </vt:variant>
      <vt:variant>
        <vt:i4>2264</vt:i4>
      </vt:variant>
      <vt:variant>
        <vt:i4>0</vt:i4>
      </vt:variant>
      <vt:variant>
        <vt:i4>5</vt:i4>
      </vt:variant>
      <vt:variant>
        <vt:lpwstr/>
      </vt:variant>
      <vt:variant>
        <vt:lpwstr>_Toc315174831</vt:lpwstr>
      </vt:variant>
      <vt:variant>
        <vt:i4>1048633</vt:i4>
      </vt:variant>
      <vt:variant>
        <vt:i4>2258</vt:i4>
      </vt:variant>
      <vt:variant>
        <vt:i4>0</vt:i4>
      </vt:variant>
      <vt:variant>
        <vt:i4>5</vt:i4>
      </vt:variant>
      <vt:variant>
        <vt:lpwstr/>
      </vt:variant>
      <vt:variant>
        <vt:lpwstr>_Toc315174830</vt:lpwstr>
      </vt:variant>
      <vt:variant>
        <vt:i4>1114169</vt:i4>
      </vt:variant>
      <vt:variant>
        <vt:i4>2252</vt:i4>
      </vt:variant>
      <vt:variant>
        <vt:i4>0</vt:i4>
      </vt:variant>
      <vt:variant>
        <vt:i4>5</vt:i4>
      </vt:variant>
      <vt:variant>
        <vt:lpwstr/>
      </vt:variant>
      <vt:variant>
        <vt:lpwstr>_Toc315174829</vt:lpwstr>
      </vt:variant>
      <vt:variant>
        <vt:i4>1114169</vt:i4>
      </vt:variant>
      <vt:variant>
        <vt:i4>2246</vt:i4>
      </vt:variant>
      <vt:variant>
        <vt:i4>0</vt:i4>
      </vt:variant>
      <vt:variant>
        <vt:i4>5</vt:i4>
      </vt:variant>
      <vt:variant>
        <vt:lpwstr/>
      </vt:variant>
      <vt:variant>
        <vt:lpwstr>_Toc315174828</vt:lpwstr>
      </vt:variant>
      <vt:variant>
        <vt:i4>1114169</vt:i4>
      </vt:variant>
      <vt:variant>
        <vt:i4>2240</vt:i4>
      </vt:variant>
      <vt:variant>
        <vt:i4>0</vt:i4>
      </vt:variant>
      <vt:variant>
        <vt:i4>5</vt:i4>
      </vt:variant>
      <vt:variant>
        <vt:lpwstr/>
      </vt:variant>
      <vt:variant>
        <vt:lpwstr>_Toc315174827</vt:lpwstr>
      </vt:variant>
      <vt:variant>
        <vt:i4>1114169</vt:i4>
      </vt:variant>
      <vt:variant>
        <vt:i4>2234</vt:i4>
      </vt:variant>
      <vt:variant>
        <vt:i4>0</vt:i4>
      </vt:variant>
      <vt:variant>
        <vt:i4>5</vt:i4>
      </vt:variant>
      <vt:variant>
        <vt:lpwstr/>
      </vt:variant>
      <vt:variant>
        <vt:lpwstr>_Toc315174826</vt:lpwstr>
      </vt:variant>
      <vt:variant>
        <vt:i4>1114169</vt:i4>
      </vt:variant>
      <vt:variant>
        <vt:i4>2228</vt:i4>
      </vt:variant>
      <vt:variant>
        <vt:i4>0</vt:i4>
      </vt:variant>
      <vt:variant>
        <vt:i4>5</vt:i4>
      </vt:variant>
      <vt:variant>
        <vt:lpwstr/>
      </vt:variant>
      <vt:variant>
        <vt:lpwstr>_Toc315174825</vt:lpwstr>
      </vt:variant>
      <vt:variant>
        <vt:i4>1114169</vt:i4>
      </vt:variant>
      <vt:variant>
        <vt:i4>2222</vt:i4>
      </vt:variant>
      <vt:variant>
        <vt:i4>0</vt:i4>
      </vt:variant>
      <vt:variant>
        <vt:i4>5</vt:i4>
      </vt:variant>
      <vt:variant>
        <vt:lpwstr/>
      </vt:variant>
      <vt:variant>
        <vt:lpwstr>_Toc315174824</vt:lpwstr>
      </vt:variant>
      <vt:variant>
        <vt:i4>1114169</vt:i4>
      </vt:variant>
      <vt:variant>
        <vt:i4>2216</vt:i4>
      </vt:variant>
      <vt:variant>
        <vt:i4>0</vt:i4>
      </vt:variant>
      <vt:variant>
        <vt:i4>5</vt:i4>
      </vt:variant>
      <vt:variant>
        <vt:lpwstr/>
      </vt:variant>
      <vt:variant>
        <vt:lpwstr>_Toc315174823</vt:lpwstr>
      </vt:variant>
      <vt:variant>
        <vt:i4>1114169</vt:i4>
      </vt:variant>
      <vt:variant>
        <vt:i4>2210</vt:i4>
      </vt:variant>
      <vt:variant>
        <vt:i4>0</vt:i4>
      </vt:variant>
      <vt:variant>
        <vt:i4>5</vt:i4>
      </vt:variant>
      <vt:variant>
        <vt:lpwstr/>
      </vt:variant>
      <vt:variant>
        <vt:lpwstr>_Toc315174822</vt:lpwstr>
      </vt:variant>
      <vt:variant>
        <vt:i4>1114169</vt:i4>
      </vt:variant>
      <vt:variant>
        <vt:i4>2204</vt:i4>
      </vt:variant>
      <vt:variant>
        <vt:i4>0</vt:i4>
      </vt:variant>
      <vt:variant>
        <vt:i4>5</vt:i4>
      </vt:variant>
      <vt:variant>
        <vt:lpwstr/>
      </vt:variant>
      <vt:variant>
        <vt:lpwstr>_Toc315174821</vt:lpwstr>
      </vt:variant>
      <vt:variant>
        <vt:i4>1114169</vt:i4>
      </vt:variant>
      <vt:variant>
        <vt:i4>2198</vt:i4>
      </vt:variant>
      <vt:variant>
        <vt:i4>0</vt:i4>
      </vt:variant>
      <vt:variant>
        <vt:i4>5</vt:i4>
      </vt:variant>
      <vt:variant>
        <vt:lpwstr/>
      </vt:variant>
      <vt:variant>
        <vt:lpwstr>_Toc315174820</vt:lpwstr>
      </vt:variant>
      <vt:variant>
        <vt:i4>1179705</vt:i4>
      </vt:variant>
      <vt:variant>
        <vt:i4>2192</vt:i4>
      </vt:variant>
      <vt:variant>
        <vt:i4>0</vt:i4>
      </vt:variant>
      <vt:variant>
        <vt:i4>5</vt:i4>
      </vt:variant>
      <vt:variant>
        <vt:lpwstr/>
      </vt:variant>
      <vt:variant>
        <vt:lpwstr>_Toc315174819</vt:lpwstr>
      </vt:variant>
      <vt:variant>
        <vt:i4>1179705</vt:i4>
      </vt:variant>
      <vt:variant>
        <vt:i4>2186</vt:i4>
      </vt:variant>
      <vt:variant>
        <vt:i4>0</vt:i4>
      </vt:variant>
      <vt:variant>
        <vt:i4>5</vt:i4>
      </vt:variant>
      <vt:variant>
        <vt:lpwstr/>
      </vt:variant>
      <vt:variant>
        <vt:lpwstr>_Toc315174818</vt:lpwstr>
      </vt:variant>
      <vt:variant>
        <vt:i4>1179705</vt:i4>
      </vt:variant>
      <vt:variant>
        <vt:i4>2180</vt:i4>
      </vt:variant>
      <vt:variant>
        <vt:i4>0</vt:i4>
      </vt:variant>
      <vt:variant>
        <vt:i4>5</vt:i4>
      </vt:variant>
      <vt:variant>
        <vt:lpwstr/>
      </vt:variant>
      <vt:variant>
        <vt:lpwstr>_Toc315174817</vt:lpwstr>
      </vt:variant>
      <vt:variant>
        <vt:i4>1179705</vt:i4>
      </vt:variant>
      <vt:variant>
        <vt:i4>2174</vt:i4>
      </vt:variant>
      <vt:variant>
        <vt:i4>0</vt:i4>
      </vt:variant>
      <vt:variant>
        <vt:i4>5</vt:i4>
      </vt:variant>
      <vt:variant>
        <vt:lpwstr/>
      </vt:variant>
      <vt:variant>
        <vt:lpwstr>_Toc315174816</vt:lpwstr>
      </vt:variant>
      <vt:variant>
        <vt:i4>1179705</vt:i4>
      </vt:variant>
      <vt:variant>
        <vt:i4>2168</vt:i4>
      </vt:variant>
      <vt:variant>
        <vt:i4>0</vt:i4>
      </vt:variant>
      <vt:variant>
        <vt:i4>5</vt:i4>
      </vt:variant>
      <vt:variant>
        <vt:lpwstr/>
      </vt:variant>
      <vt:variant>
        <vt:lpwstr>_Toc315174815</vt:lpwstr>
      </vt:variant>
      <vt:variant>
        <vt:i4>1179705</vt:i4>
      </vt:variant>
      <vt:variant>
        <vt:i4>2162</vt:i4>
      </vt:variant>
      <vt:variant>
        <vt:i4>0</vt:i4>
      </vt:variant>
      <vt:variant>
        <vt:i4>5</vt:i4>
      </vt:variant>
      <vt:variant>
        <vt:lpwstr/>
      </vt:variant>
      <vt:variant>
        <vt:lpwstr>_Toc315174814</vt:lpwstr>
      </vt:variant>
      <vt:variant>
        <vt:i4>1179705</vt:i4>
      </vt:variant>
      <vt:variant>
        <vt:i4>2156</vt:i4>
      </vt:variant>
      <vt:variant>
        <vt:i4>0</vt:i4>
      </vt:variant>
      <vt:variant>
        <vt:i4>5</vt:i4>
      </vt:variant>
      <vt:variant>
        <vt:lpwstr/>
      </vt:variant>
      <vt:variant>
        <vt:lpwstr>_Toc315174813</vt:lpwstr>
      </vt:variant>
      <vt:variant>
        <vt:i4>1179705</vt:i4>
      </vt:variant>
      <vt:variant>
        <vt:i4>2150</vt:i4>
      </vt:variant>
      <vt:variant>
        <vt:i4>0</vt:i4>
      </vt:variant>
      <vt:variant>
        <vt:i4>5</vt:i4>
      </vt:variant>
      <vt:variant>
        <vt:lpwstr/>
      </vt:variant>
      <vt:variant>
        <vt:lpwstr>_Toc315174812</vt:lpwstr>
      </vt:variant>
      <vt:variant>
        <vt:i4>1179705</vt:i4>
      </vt:variant>
      <vt:variant>
        <vt:i4>2144</vt:i4>
      </vt:variant>
      <vt:variant>
        <vt:i4>0</vt:i4>
      </vt:variant>
      <vt:variant>
        <vt:i4>5</vt:i4>
      </vt:variant>
      <vt:variant>
        <vt:lpwstr/>
      </vt:variant>
      <vt:variant>
        <vt:lpwstr>_Toc315174811</vt:lpwstr>
      </vt:variant>
      <vt:variant>
        <vt:i4>1179705</vt:i4>
      </vt:variant>
      <vt:variant>
        <vt:i4>2138</vt:i4>
      </vt:variant>
      <vt:variant>
        <vt:i4>0</vt:i4>
      </vt:variant>
      <vt:variant>
        <vt:i4>5</vt:i4>
      </vt:variant>
      <vt:variant>
        <vt:lpwstr/>
      </vt:variant>
      <vt:variant>
        <vt:lpwstr>_Toc315174810</vt:lpwstr>
      </vt:variant>
      <vt:variant>
        <vt:i4>1245241</vt:i4>
      </vt:variant>
      <vt:variant>
        <vt:i4>2132</vt:i4>
      </vt:variant>
      <vt:variant>
        <vt:i4>0</vt:i4>
      </vt:variant>
      <vt:variant>
        <vt:i4>5</vt:i4>
      </vt:variant>
      <vt:variant>
        <vt:lpwstr/>
      </vt:variant>
      <vt:variant>
        <vt:lpwstr>_Toc315174809</vt:lpwstr>
      </vt:variant>
      <vt:variant>
        <vt:i4>1245241</vt:i4>
      </vt:variant>
      <vt:variant>
        <vt:i4>2126</vt:i4>
      </vt:variant>
      <vt:variant>
        <vt:i4>0</vt:i4>
      </vt:variant>
      <vt:variant>
        <vt:i4>5</vt:i4>
      </vt:variant>
      <vt:variant>
        <vt:lpwstr/>
      </vt:variant>
      <vt:variant>
        <vt:lpwstr>_Toc315174808</vt:lpwstr>
      </vt:variant>
      <vt:variant>
        <vt:i4>1245241</vt:i4>
      </vt:variant>
      <vt:variant>
        <vt:i4>2120</vt:i4>
      </vt:variant>
      <vt:variant>
        <vt:i4>0</vt:i4>
      </vt:variant>
      <vt:variant>
        <vt:i4>5</vt:i4>
      </vt:variant>
      <vt:variant>
        <vt:lpwstr/>
      </vt:variant>
      <vt:variant>
        <vt:lpwstr>_Toc315174807</vt:lpwstr>
      </vt:variant>
      <vt:variant>
        <vt:i4>1245241</vt:i4>
      </vt:variant>
      <vt:variant>
        <vt:i4>2114</vt:i4>
      </vt:variant>
      <vt:variant>
        <vt:i4>0</vt:i4>
      </vt:variant>
      <vt:variant>
        <vt:i4>5</vt:i4>
      </vt:variant>
      <vt:variant>
        <vt:lpwstr/>
      </vt:variant>
      <vt:variant>
        <vt:lpwstr>_Toc315174806</vt:lpwstr>
      </vt:variant>
      <vt:variant>
        <vt:i4>1245241</vt:i4>
      </vt:variant>
      <vt:variant>
        <vt:i4>2108</vt:i4>
      </vt:variant>
      <vt:variant>
        <vt:i4>0</vt:i4>
      </vt:variant>
      <vt:variant>
        <vt:i4>5</vt:i4>
      </vt:variant>
      <vt:variant>
        <vt:lpwstr/>
      </vt:variant>
      <vt:variant>
        <vt:lpwstr>_Toc315174805</vt:lpwstr>
      </vt:variant>
      <vt:variant>
        <vt:i4>1245241</vt:i4>
      </vt:variant>
      <vt:variant>
        <vt:i4>2102</vt:i4>
      </vt:variant>
      <vt:variant>
        <vt:i4>0</vt:i4>
      </vt:variant>
      <vt:variant>
        <vt:i4>5</vt:i4>
      </vt:variant>
      <vt:variant>
        <vt:lpwstr/>
      </vt:variant>
      <vt:variant>
        <vt:lpwstr>_Toc315174804</vt:lpwstr>
      </vt:variant>
      <vt:variant>
        <vt:i4>1245241</vt:i4>
      </vt:variant>
      <vt:variant>
        <vt:i4>2096</vt:i4>
      </vt:variant>
      <vt:variant>
        <vt:i4>0</vt:i4>
      </vt:variant>
      <vt:variant>
        <vt:i4>5</vt:i4>
      </vt:variant>
      <vt:variant>
        <vt:lpwstr/>
      </vt:variant>
      <vt:variant>
        <vt:lpwstr>_Toc315174803</vt:lpwstr>
      </vt:variant>
      <vt:variant>
        <vt:i4>1245241</vt:i4>
      </vt:variant>
      <vt:variant>
        <vt:i4>2090</vt:i4>
      </vt:variant>
      <vt:variant>
        <vt:i4>0</vt:i4>
      </vt:variant>
      <vt:variant>
        <vt:i4>5</vt:i4>
      </vt:variant>
      <vt:variant>
        <vt:lpwstr/>
      </vt:variant>
      <vt:variant>
        <vt:lpwstr>_Toc315174802</vt:lpwstr>
      </vt:variant>
      <vt:variant>
        <vt:i4>1245241</vt:i4>
      </vt:variant>
      <vt:variant>
        <vt:i4>2084</vt:i4>
      </vt:variant>
      <vt:variant>
        <vt:i4>0</vt:i4>
      </vt:variant>
      <vt:variant>
        <vt:i4>5</vt:i4>
      </vt:variant>
      <vt:variant>
        <vt:lpwstr/>
      </vt:variant>
      <vt:variant>
        <vt:lpwstr>_Toc315174801</vt:lpwstr>
      </vt:variant>
      <vt:variant>
        <vt:i4>1245241</vt:i4>
      </vt:variant>
      <vt:variant>
        <vt:i4>2078</vt:i4>
      </vt:variant>
      <vt:variant>
        <vt:i4>0</vt:i4>
      </vt:variant>
      <vt:variant>
        <vt:i4>5</vt:i4>
      </vt:variant>
      <vt:variant>
        <vt:lpwstr/>
      </vt:variant>
      <vt:variant>
        <vt:lpwstr>_Toc315174800</vt:lpwstr>
      </vt:variant>
      <vt:variant>
        <vt:i4>1703990</vt:i4>
      </vt:variant>
      <vt:variant>
        <vt:i4>2072</vt:i4>
      </vt:variant>
      <vt:variant>
        <vt:i4>0</vt:i4>
      </vt:variant>
      <vt:variant>
        <vt:i4>5</vt:i4>
      </vt:variant>
      <vt:variant>
        <vt:lpwstr/>
      </vt:variant>
      <vt:variant>
        <vt:lpwstr>_Toc315174799</vt:lpwstr>
      </vt:variant>
      <vt:variant>
        <vt:i4>1703990</vt:i4>
      </vt:variant>
      <vt:variant>
        <vt:i4>2066</vt:i4>
      </vt:variant>
      <vt:variant>
        <vt:i4>0</vt:i4>
      </vt:variant>
      <vt:variant>
        <vt:i4>5</vt:i4>
      </vt:variant>
      <vt:variant>
        <vt:lpwstr/>
      </vt:variant>
      <vt:variant>
        <vt:lpwstr>_Toc315174798</vt:lpwstr>
      </vt:variant>
      <vt:variant>
        <vt:i4>1703990</vt:i4>
      </vt:variant>
      <vt:variant>
        <vt:i4>2060</vt:i4>
      </vt:variant>
      <vt:variant>
        <vt:i4>0</vt:i4>
      </vt:variant>
      <vt:variant>
        <vt:i4>5</vt:i4>
      </vt:variant>
      <vt:variant>
        <vt:lpwstr/>
      </vt:variant>
      <vt:variant>
        <vt:lpwstr>_Toc315174797</vt:lpwstr>
      </vt:variant>
      <vt:variant>
        <vt:i4>1703990</vt:i4>
      </vt:variant>
      <vt:variant>
        <vt:i4>2054</vt:i4>
      </vt:variant>
      <vt:variant>
        <vt:i4>0</vt:i4>
      </vt:variant>
      <vt:variant>
        <vt:i4>5</vt:i4>
      </vt:variant>
      <vt:variant>
        <vt:lpwstr/>
      </vt:variant>
      <vt:variant>
        <vt:lpwstr>_Toc315174796</vt:lpwstr>
      </vt:variant>
      <vt:variant>
        <vt:i4>1703990</vt:i4>
      </vt:variant>
      <vt:variant>
        <vt:i4>2048</vt:i4>
      </vt:variant>
      <vt:variant>
        <vt:i4>0</vt:i4>
      </vt:variant>
      <vt:variant>
        <vt:i4>5</vt:i4>
      </vt:variant>
      <vt:variant>
        <vt:lpwstr/>
      </vt:variant>
      <vt:variant>
        <vt:lpwstr>_Toc315174795</vt:lpwstr>
      </vt:variant>
      <vt:variant>
        <vt:i4>1703990</vt:i4>
      </vt:variant>
      <vt:variant>
        <vt:i4>2042</vt:i4>
      </vt:variant>
      <vt:variant>
        <vt:i4>0</vt:i4>
      </vt:variant>
      <vt:variant>
        <vt:i4>5</vt:i4>
      </vt:variant>
      <vt:variant>
        <vt:lpwstr/>
      </vt:variant>
      <vt:variant>
        <vt:lpwstr>_Toc315174794</vt:lpwstr>
      </vt:variant>
      <vt:variant>
        <vt:i4>1703990</vt:i4>
      </vt:variant>
      <vt:variant>
        <vt:i4>2036</vt:i4>
      </vt:variant>
      <vt:variant>
        <vt:i4>0</vt:i4>
      </vt:variant>
      <vt:variant>
        <vt:i4>5</vt:i4>
      </vt:variant>
      <vt:variant>
        <vt:lpwstr/>
      </vt:variant>
      <vt:variant>
        <vt:lpwstr>_Toc315174793</vt:lpwstr>
      </vt:variant>
      <vt:variant>
        <vt:i4>1703990</vt:i4>
      </vt:variant>
      <vt:variant>
        <vt:i4>2030</vt:i4>
      </vt:variant>
      <vt:variant>
        <vt:i4>0</vt:i4>
      </vt:variant>
      <vt:variant>
        <vt:i4>5</vt:i4>
      </vt:variant>
      <vt:variant>
        <vt:lpwstr/>
      </vt:variant>
      <vt:variant>
        <vt:lpwstr>_Toc315174792</vt:lpwstr>
      </vt:variant>
      <vt:variant>
        <vt:i4>1703990</vt:i4>
      </vt:variant>
      <vt:variant>
        <vt:i4>2024</vt:i4>
      </vt:variant>
      <vt:variant>
        <vt:i4>0</vt:i4>
      </vt:variant>
      <vt:variant>
        <vt:i4>5</vt:i4>
      </vt:variant>
      <vt:variant>
        <vt:lpwstr/>
      </vt:variant>
      <vt:variant>
        <vt:lpwstr>_Toc315174791</vt:lpwstr>
      </vt:variant>
      <vt:variant>
        <vt:i4>1703990</vt:i4>
      </vt:variant>
      <vt:variant>
        <vt:i4>2018</vt:i4>
      </vt:variant>
      <vt:variant>
        <vt:i4>0</vt:i4>
      </vt:variant>
      <vt:variant>
        <vt:i4>5</vt:i4>
      </vt:variant>
      <vt:variant>
        <vt:lpwstr/>
      </vt:variant>
      <vt:variant>
        <vt:lpwstr>_Toc315174790</vt:lpwstr>
      </vt:variant>
      <vt:variant>
        <vt:i4>1769526</vt:i4>
      </vt:variant>
      <vt:variant>
        <vt:i4>2012</vt:i4>
      </vt:variant>
      <vt:variant>
        <vt:i4>0</vt:i4>
      </vt:variant>
      <vt:variant>
        <vt:i4>5</vt:i4>
      </vt:variant>
      <vt:variant>
        <vt:lpwstr/>
      </vt:variant>
      <vt:variant>
        <vt:lpwstr>_Toc315174789</vt:lpwstr>
      </vt:variant>
      <vt:variant>
        <vt:i4>1769526</vt:i4>
      </vt:variant>
      <vt:variant>
        <vt:i4>2006</vt:i4>
      </vt:variant>
      <vt:variant>
        <vt:i4>0</vt:i4>
      </vt:variant>
      <vt:variant>
        <vt:i4>5</vt:i4>
      </vt:variant>
      <vt:variant>
        <vt:lpwstr/>
      </vt:variant>
      <vt:variant>
        <vt:lpwstr>_Toc315174788</vt:lpwstr>
      </vt:variant>
      <vt:variant>
        <vt:i4>1769526</vt:i4>
      </vt:variant>
      <vt:variant>
        <vt:i4>2000</vt:i4>
      </vt:variant>
      <vt:variant>
        <vt:i4>0</vt:i4>
      </vt:variant>
      <vt:variant>
        <vt:i4>5</vt:i4>
      </vt:variant>
      <vt:variant>
        <vt:lpwstr/>
      </vt:variant>
      <vt:variant>
        <vt:lpwstr>_Toc315174787</vt:lpwstr>
      </vt:variant>
      <vt:variant>
        <vt:i4>1769526</vt:i4>
      </vt:variant>
      <vt:variant>
        <vt:i4>1994</vt:i4>
      </vt:variant>
      <vt:variant>
        <vt:i4>0</vt:i4>
      </vt:variant>
      <vt:variant>
        <vt:i4>5</vt:i4>
      </vt:variant>
      <vt:variant>
        <vt:lpwstr/>
      </vt:variant>
      <vt:variant>
        <vt:lpwstr>_Toc315174786</vt:lpwstr>
      </vt:variant>
      <vt:variant>
        <vt:i4>1769526</vt:i4>
      </vt:variant>
      <vt:variant>
        <vt:i4>1988</vt:i4>
      </vt:variant>
      <vt:variant>
        <vt:i4>0</vt:i4>
      </vt:variant>
      <vt:variant>
        <vt:i4>5</vt:i4>
      </vt:variant>
      <vt:variant>
        <vt:lpwstr/>
      </vt:variant>
      <vt:variant>
        <vt:lpwstr>_Toc315174785</vt:lpwstr>
      </vt:variant>
      <vt:variant>
        <vt:i4>1769526</vt:i4>
      </vt:variant>
      <vt:variant>
        <vt:i4>1982</vt:i4>
      </vt:variant>
      <vt:variant>
        <vt:i4>0</vt:i4>
      </vt:variant>
      <vt:variant>
        <vt:i4>5</vt:i4>
      </vt:variant>
      <vt:variant>
        <vt:lpwstr/>
      </vt:variant>
      <vt:variant>
        <vt:lpwstr>_Toc315174784</vt:lpwstr>
      </vt:variant>
      <vt:variant>
        <vt:i4>1769526</vt:i4>
      </vt:variant>
      <vt:variant>
        <vt:i4>1976</vt:i4>
      </vt:variant>
      <vt:variant>
        <vt:i4>0</vt:i4>
      </vt:variant>
      <vt:variant>
        <vt:i4>5</vt:i4>
      </vt:variant>
      <vt:variant>
        <vt:lpwstr/>
      </vt:variant>
      <vt:variant>
        <vt:lpwstr>_Toc315174783</vt:lpwstr>
      </vt:variant>
      <vt:variant>
        <vt:i4>1769526</vt:i4>
      </vt:variant>
      <vt:variant>
        <vt:i4>1970</vt:i4>
      </vt:variant>
      <vt:variant>
        <vt:i4>0</vt:i4>
      </vt:variant>
      <vt:variant>
        <vt:i4>5</vt:i4>
      </vt:variant>
      <vt:variant>
        <vt:lpwstr/>
      </vt:variant>
      <vt:variant>
        <vt:lpwstr>_Toc315174782</vt:lpwstr>
      </vt:variant>
      <vt:variant>
        <vt:i4>1769526</vt:i4>
      </vt:variant>
      <vt:variant>
        <vt:i4>1964</vt:i4>
      </vt:variant>
      <vt:variant>
        <vt:i4>0</vt:i4>
      </vt:variant>
      <vt:variant>
        <vt:i4>5</vt:i4>
      </vt:variant>
      <vt:variant>
        <vt:lpwstr/>
      </vt:variant>
      <vt:variant>
        <vt:lpwstr>_Toc315174781</vt:lpwstr>
      </vt:variant>
      <vt:variant>
        <vt:i4>1769526</vt:i4>
      </vt:variant>
      <vt:variant>
        <vt:i4>1958</vt:i4>
      </vt:variant>
      <vt:variant>
        <vt:i4>0</vt:i4>
      </vt:variant>
      <vt:variant>
        <vt:i4>5</vt:i4>
      </vt:variant>
      <vt:variant>
        <vt:lpwstr/>
      </vt:variant>
      <vt:variant>
        <vt:lpwstr>_Toc315174780</vt:lpwstr>
      </vt:variant>
      <vt:variant>
        <vt:i4>1310774</vt:i4>
      </vt:variant>
      <vt:variant>
        <vt:i4>1952</vt:i4>
      </vt:variant>
      <vt:variant>
        <vt:i4>0</vt:i4>
      </vt:variant>
      <vt:variant>
        <vt:i4>5</vt:i4>
      </vt:variant>
      <vt:variant>
        <vt:lpwstr/>
      </vt:variant>
      <vt:variant>
        <vt:lpwstr>_Toc315174779</vt:lpwstr>
      </vt:variant>
      <vt:variant>
        <vt:i4>1310774</vt:i4>
      </vt:variant>
      <vt:variant>
        <vt:i4>1946</vt:i4>
      </vt:variant>
      <vt:variant>
        <vt:i4>0</vt:i4>
      </vt:variant>
      <vt:variant>
        <vt:i4>5</vt:i4>
      </vt:variant>
      <vt:variant>
        <vt:lpwstr/>
      </vt:variant>
      <vt:variant>
        <vt:lpwstr>_Toc315174778</vt:lpwstr>
      </vt:variant>
      <vt:variant>
        <vt:i4>1310774</vt:i4>
      </vt:variant>
      <vt:variant>
        <vt:i4>1940</vt:i4>
      </vt:variant>
      <vt:variant>
        <vt:i4>0</vt:i4>
      </vt:variant>
      <vt:variant>
        <vt:i4>5</vt:i4>
      </vt:variant>
      <vt:variant>
        <vt:lpwstr/>
      </vt:variant>
      <vt:variant>
        <vt:lpwstr>_Toc315174777</vt:lpwstr>
      </vt:variant>
      <vt:variant>
        <vt:i4>1310774</vt:i4>
      </vt:variant>
      <vt:variant>
        <vt:i4>1934</vt:i4>
      </vt:variant>
      <vt:variant>
        <vt:i4>0</vt:i4>
      </vt:variant>
      <vt:variant>
        <vt:i4>5</vt:i4>
      </vt:variant>
      <vt:variant>
        <vt:lpwstr/>
      </vt:variant>
      <vt:variant>
        <vt:lpwstr>_Toc315174776</vt:lpwstr>
      </vt:variant>
      <vt:variant>
        <vt:i4>1310774</vt:i4>
      </vt:variant>
      <vt:variant>
        <vt:i4>1928</vt:i4>
      </vt:variant>
      <vt:variant>
        <vt:i4>0</vt:i4>
      </vt:variant>
      <vt:variant>
        <vt:i4>5</vt:i4>
      </vt:variant>
      <vt:variant>
        <vt:lpwstr/>
      </vt:variant>
      <vt:variant>
        <vt:lpwstr>_Toc315174775</vt:lpwstr>
      </vt:variant>
      <vt:variant>
        <vt:i4>1310774</vt:i4>
      </vt:variant>
      <vt:variant>
        <vt:i4>1922</vt:i4>
      </vt:variant>
      <vt:variant>
        <vt:i4>0</vt:i4>
      </vt:variant>
      <vt:variant>
        <vt:i4>5</vt:i4>
      </vt:variant>
      <vt:variant>
        <vt:lpwstr/>
      </vt:variant>
      <vt:variant>
        <vt:lpwstr>_Toc315174774</vt:lpwstr>
      </vt:variant>
      <vt:variant>
        <vt:i4>1310774</vt:i4>
      </vt:variant>
      <vt:variant>
        <vt:i4>1916</vt:i4>
      </vt:variant>
      <vt:variant>
        <vt:i4>0</vt:i4>
      </vt:variant>
      <vt:variant>
        <vt:i4>5</vt:i4>
      </vt:variant>
      <vt:variant>
        <vt:lpwstr/>
      </vt:variant>
      <vt:variant>
        <vt:lpwstr>_Toc315174773</vt:lpwstr>
      </vt:variant>
      <vt:variant>
        <vt:i4>1310774</vt:i4>
      </vt:variant>
      <vt:variant>
        <vt:i4>1910</vt:i4>
      </vt:variant>
      <vt:variant>
        <vt:i4>0</vt:i4>
      </vt:variant>
      <vt:variant>
        <vt:i4>5</vt:i4>
      </vt:variant>
      <vt:variant>
        <vt:lpwstr/>
      </vt:variant>
      <vt:variant>
        <vt:lpwstr>_Toc315174772</vt:lpwstr>
      </vt:variant>
      <vt:variant>
        <vt:i4>1310774</vt:i4>
      </vt:variant>
      <vt:variant>
        <vt:i4>1904</vt:i4>
      </vt:variant>
      <vt:variant>
        <vt:i4>0</vt:i4>
      </vt:variant>
      <vt:variant>
        <vt:i4>5</vt:i4>
      </vt:variant>
      <vt:variant>
        <vt:lpwstr/>
      </vt:variant>
      <vt:variant>
        <vt:lpwstr>_Toc315174771</vt:lpwstr>
      </vt:variant>
      <vt:variant>
        <vt:i4>1310774</vt:i4>
      </vt:variant>
      <vt:variant>
        <vt:i4>1898</vt:i4>
      </vt:variant>
      <vt:variant>
        <vt:i4>0</vt:i4>
      </vt:variant>
      <vt:variant>
        <vt:i4>5</vt:i4>
      </vt:variant>
      <vt:variant>
        <vt:lpwstr/>
      </vt:variant>
      <vt:variant>
        <vt:lpwstr>_Toc315174770</vt:lpwstr>
      </vt:variant>
      <vt:variant>
        <vt:i4>1376310</vt:i4>
      </vt:variant>
      <vt:variant>
        <vt:i4>1892</vt:i4>
      </vt:variant>
      <vt:variant>
        <vt:i4>0</vt:i4>
      </vt:variant>
      <vt:variant>
        <vt:i4>5</vt:i4>
      </vt:variant>
      <vt:variant>
        <vt:lpwstr/>
      </vt:variant>
      <vt:variant>
        <vt:lpwstr>_Toc315174769</vt:lpwstr>
      </vt:variant>
      <vt:variant>
        <vt:i4>1376310</vt:i4>
      </vt:variant>
      <vt:variant>
        <vt:i4>1886</vt:i4>
      </vt:variant>
      <vt:variant>
        <vt:i4>0</vt:i4>
      </vt:variant>
      <vt:variant>
        <vt:i4>5</vt:i4>
      </vt:variant>
      <vt:variant>
        <vt:lpwstr/>
      </vt:variant>
      <vt:variant>
        <vt:lpwstr>_Toc315174768</vt:lpwstr>
      </vt:variant>
      <vt:variant>
        <vt:i4>1376310</vt:i4>
      </vt:variant>
      <vt:variant>
        <vt:i4>1880</vt:i4>
      </vt:variant>
      <vt:variant>
        <vt:i4>0</vt:i4>
      </vt:variant>
      <vt:variant>
        <vt:i4>5</vt:i4>
      </vt:variant>
      <vt:variant>
        <vt:lpwstr/>
      </vt:variant>
      <vt:variant>
        <vt:lpwstr>_Toc315174767</vt:lpwstr>
      </vt:variant>
      <vt:variant>
        <vt:i4>1376310</vt:i4>
      </vt:variant>
      <vt:variant>
        <vt:i4>1874</vt:i4>
      </vt:variant>
      <vt:variant>
        <vt:i4>0</vt:i4>
      </vt:variant>
      <vt:variant>
        <vt:i4>5</vt:i4>
      </vt:variant>
      <vt:variant>
        <vt:lpwstr/>
      </vt:variant>
      <vt:variant>
        <vt:lpwstr>_Toc315174766</vt:lpwstr>
      </vt:variant>
      <vt:variant>
        <vt:i4>1376310</vt:i4>
      </vt:variant>
      <vt:variant>
        <vt:i4>1868</vt:i4>
      </vt:variant>
      <vt:variant>
        <vt:i4>0</vt:i4>
      </vt:variant>
      <vt:variant>
        <vt:i4>5</vt:i4>
      </vt:variant>
      <vt:variant>
        <vt:lpwstr/>
      </vt:variant>
      <vt:variant>
        <vt:lpwstr>_Toc315174765</vt:lpwstr>
      </vt:variant>
      <vt:variant>
        <vt:i4>1376310</vt:i4>
      </vt:variant>
      <vt:variant>
        <vt:i4>1862</vt:i4>
      </vt:variant>
      <vt:variant>
        <vt:i4>0</vt:i4>
      </vt:variant>
      <vt:variant>
        <vt:i4>5</vt:i4>
      </vt:variant>
      <vt:variant>
        <vt:lpwstr/>
      </vt:variant>
      <vt:variant>
        <vt:lpwstr>_Toc315174764</vt:lpwstr>
      </vt:variant>
      <vt:variant>
        <vt:i4>1376310</vt:i4>
      </vt:variant>
      <vt:variant>
        <vt:i4>1856</vt:i4>
      </vt:variant>
      <vt:variant>
        <vt:i4>0</vt:i4>
      </vt:variant>
      <vt:variant>
        <vt:i4>5</vt:i4>
      </vt:variant>
      <vt:variant>
        <vt:lpwstr/>
      </vt:variant>
      <vt:variant>
        <vt:lpwstr>_Toc315174763</vt:lpwstr>
      </vt:variant>
      <vt:variant>
        <vt:i4>1376310</vt:i4>
      </vt:variant>
      <vt:variant>
        <vt:i4>1850</vt:i4>
      </vt:variant>
      <vt:variant>
        <vt:i4>0</vt:i4>
      </vt:variant>
      <vt:variant>
        <vt:i4>5</vt:i4>
      </vt:variant>
      <vt:variant>
        <vt:lpwstr/>
      </vt:variant>
      <vt:variant>
        <vt:lpwstr>_Toc315174762</vt:lpwstr>
      </vt:variant>
      <vt:variant>
        <vt:i4>1376310</vt:i4>
      </vt:variant>
      <vt:variant>
        <vt:i4>1844</vt:i4>
      </vt:variant>
      <vt:variant>
        <vt:i4>0</vt:i4>
      </vt:variant>
      <vt:variant>
        <vt:i4>5</vt:i4>
      </vt:variant>
      <vt:variant>
        <vt:lpwstr/>
      </vt:variant>
      <vt:variant>
        <vt:lpwstr>_Toc315174761</vt:lpwstr>
      </vt:variant>
      <vt:variant>
        <vt:i4>1376310</vt:i4>
      </vt:variant>
      <vt:variant>
        <vt:i4>1838</vt:i4>
      </vt:variant>
      <vt:variant>
        <vt:i4>0</vt:i4>
      </vt:variant>
      <vt:variant>
        <vt:i4>5</vt:i4>
      </vt:variant>
      <vt:variant>
        <vt:lpwstr/>
      </vt:variant>
      <vt:variant>
        <vt:lpwstr>_Toc315174760</vt:lpwstr>
      </vt:variant>
      <vt:variant>
        <vt:i4>1441846</vt:i4>
      </vt:variant>
      <vt:variant>
        <vt:i4>1832</vt:i4>
      </vt:variant>
      <vt:variant>
        <vt:i4>0</vt:i4>
      </vt:variant>
      <vt:variant>
        <vt:i4>5</vt:i4>
      </vt:variant>
      <vt:variant>
        <vt:lpwstr/>
      </vt:variant>
      <vt:variant>
        <vt:lpwstr>_Toc315174759</vt:lpwstr>
      </vt:variant>
      <vt:variant>
        <vt:i4>1441846</vt:i4>
      </vt:variant>
      <vt:variant>
        <vt:i4>1826</vt:i4>
      </vt:variant>
      <vt:variant>
        <vt:i4>0</vt:i4>
      </vt:variant>
      <vt:variant>
        <vt:i4>5</vt:i4>
      </vt:variant>
      <vt:variant>
        <vt:lpwstr/>
      </vt:variant>
      <vt:variant>
        <vt:lpwstr>_Toc315174758</vt:lpwstr>
      </vt:variant>
      <vt:variant>
        <vt:i4>1441846</vt:i4>
      </vt:variant>
      <vt:variant>
        <vt:i4>1820</vt:i4>
      </vt:variant>
      <vt:variant>
        <vt:i4>0</vt:i4>
      </vt:variant>
      <vt:variant>
        <vt:i4>5</vt:i4>
      </vt:variant>
      <vt:variant>
        <vt:lpwstr/>
      </vt:variant>
      <vt:variant>
        <vt:lpwstr>_Toc315174757</vt:lpwstr>
      </vt:variant>
      <vt:variant>
        <vt:i4>1441846</vt:i4>
      </vt:variant>
      <vt:variant>
        <vt:i4>1814</vt:i4>
      </vt:variant>
      <vt:variant>
        <vt:i4>0</vt:i4>
      </vt:variant>
      <vt:variant>
        <vt:i4>5</vt:i4>
      </vt:variant>
      <vt:variant>
        <vt:lpwstr/>
      </vt:variant>
      <vt:variant>
        <vt:lpwstr>_Toc315174756</vt:lpwstr>
      </vt:variant>
      <vt:variant>
        <vt:i4>1441846</vt:i4>
      </vt:variant>
      <vt:variant>
        <vt:i4>1808</vt:i4>
      </vt:variant>
      <vt:variant>
        <vt:i4>0</vt:i4>
      </vt:variant>
      <vt:variant>
        <vt:i4>5</vt:i4>
      </vt:variant>
      <vt:variant>
        <vt:lpwstr/>
      </vt:variant>
      <vt:variant>
        <vt:lpwstr>_Toc315174755</vt:lpwstr>
      </vt:variant>
      <vt:variant>
        <vt:i4>1441846</vt:i4>
      </vt:variant>
      <vt:variant>
        <vt:i4>1802</vt:i4>
      </vt:variant>
      <vt:variant>
        <vt:i4>0</vt:i4>
      </vt:variant>
      <vt:variant>
        <vt:i4>5</vt:i4>
      </vt:variant>
      <vt:variant>
        <vt:lpwstr/>
      </vt:variant>
      <vt:variant>
        <vt:lpwstr>_Toc315174754</vt:lpwstr>
      </vt:variant>
      <vt:variant>
        <vt:i4>1441846</vt:i4>
      </vt:variant>
      <vt:variant>
        <vt:i4>1796</vt:i4>
      </vt:variant>
      <vt:variant>
        <vt:i4>0</vt:i4>
      </vt:variant>
      <vt:variant>
        <vt:i4>5</vt:i4>
      </vt:variant>
      <vt:variant>
        <vt:lpwstr/>
      </vt:variant>
      <vt:variant>
        <vt:lpwstr>_Toc315174753</vt:lpwstr>
      </vt:variant>
      <vt:variant>
        <vt:i4>1441846</vt:i4>
      </vt:variant>
      <vt:variant>
        <vt:i4>1790</vt:i4>
      </vt:variant>
      <vt:variant>
        <vt:i4>0</vt:i4>
      </vt:variant>
      <vt:variant>
        <vt:i4>5</vt:i4>
      </vt:variant>
      <vt:variant>
        <vt:lpwstr/>
      </vt:variant>
      <vt:variant>
        <vt:lpwstr>_Toc315174752</vt:lpwstr>
      </vt:variant>
      <vt:variant>
        <vt:i4>1441846</vt:i4>
      </vt:variant>
      <vt:variant>
        <vt:i4>1784</vt:i4>
      </vt:variant>
      <vt:variant>
        <vt:i4>0</vt:i4>
      </vt:variant>
      <vt:variant>
        <vt:i4>5</vt:i4>
      </vt:variant>
      <vt:variant>
        <vt:lpwstr/>
      </vt:variant>
      <vt:variant>
        <vt:lpwstr>_Toc315174751</vt:lpwstr>
      </vt:variant>
      <vt:variant>
        <vt:i4>1441846</vt:i4>
      </vt:variant>
      <vt:variant>
        <vt:i4>1778</vt:i4>
      </vt:variant>
      <vt:variant>
        <vt:i4>0</vt:i4>
      </vt:variant>
      <vt:variant>
        <vt:i4>5</vt:i4>
      </vt:variant>
      <vt:variant>
        <vt:lpwstr/>
      </vt:variant>
      <vt:variant>
        <vt:lpwstr>_Toc315174750</vt:lpwstr>
      </vt:variant>
      <vt:variant>
        <vt:i4>1507382</vt:i4>
      </vt:variant>
      <vt:variant>
        <vt:i4>1772</vt:i4>
      </vt:variant>
      <vt:variant>
        <vt:i4>0</vt:i4>
      </vt:variant>
      <vt:variant>
        <vt:i4>5</vt:i4>
      </vt:variant>
      <vt:variant>
        <vt:lpwstr/>
      </vt:variant>
      <vt:variant>
        <vt:lpwstr>_Toc315174749</vt:lpwstr>
      </vt:variant>
      <vt:variant>
        <vt:i4>1507382</vt:i4>
      </vt:variant>
      <vt:variant>
        <vt:i4>1766</vt:i4>
      </vt:variant>
      <vt:variant>
        <vt:i4>0</vt:i4>
      </vt:variant>
      <vt:variant>
        <vt:i4>5</vt:i4>
      </vt:variant>
      <vt:variant>
        <vt:lpwstr/>
      </vt:variant>
      <vt:variant>
        <vt:lpwstr>_Toc315174748</vt:lpwstr>
      </vt:variant>
      <vt:variant>
        <vt:i4>1507382</vt:i4>
      </vt:variant>
      <vt:variant>
        <vt:i4>1760</vt:i4>
      </vt:variant>
      <vt:variant>
        <vt:i4>0</vt:i4>
      </vt:variant>
      <vt:variant>
        <vt:i4>5</vt:i4>
      </vt:variant>
      <vt:variant>
        <vt:lpwstr/>
      </vt:variant>
      <vt:variant>
        <vt:lpwstr>_Toc315174747</vt:lpwstr>
      </vt:variant>
      <vt:variant>
        <vt:i4>1507382</vt:i4>
      </vt:variant>
      <vt:variant>
        <vt:i4>1754</vt:i4>
      </vt:variant>
      <vt:variant>
        <vt:i4>0</vt:i4>
      </vt:variant>
      <vt:variant>
        <vt:i4>5</vt:i4>
      </vt:variant>
      <vt:variant>
        <vt:lpwstr/>
      </vt:variant>
      <vt:variant>
        <vt:lpwstr>_Toc315174746</vt:lpwstr>
      </vt:variant>
      <vt:variant>
        <vt:i4>1507382</vt:i4>
      </vt:variant>
      <vt:variant>
        <vt:i4>1748</vt:i4>
      </vt:variant>
      <vt:variant>
        <vt:i4>0</vt:i4>
      </vt:variant>
      <vt:variant>
        <vt:i4>5</vt:i4>
      </vt:variant>
      <vt:variant>
        <vt:lpwstr/>
      </vt:variant>
      <vt:variant>
        <vt:lpwstr>_Toc315174745</vt:lpwstr>
      </vt:variant>
      <vt:variant>
        <vt:i4>1507382</vt:i4>
      </vt:variant>
      <vt:variant>
        <vt:i4>1742</vt:i4>
      </vt:variant>
      <vt:variant>
        <vt:i4>0</vt:i4>
      </vt:variant>
      <vt:variant>
        <vt:i4>5</vt:i4>
      </vt:variant>
      <vt:variant>
        <vt:lpwstr/>
      </vt:variant>
      <vt:variant>
        <vt:lpwstr>_Toc315174744</vt:lpwstr>
      </vt:variant>
      <vt:variant>
        <vt:i4>1507382</vt:i4>
      </vt:variant>
      <vt:variant>
        <vt:i4>1736</vt:i4>
      </vt:variant>
      <vt:variant>
        <vt:i4>0</vt:i4>
      </vt:variant>
      <vt:variant>
        <vt:i4>5</vt:i4>
      </vt:variant>
      <vt:variant>
        <vt:lpwstr/>
      </vt:variant>
      <vt:variant>
        <vt:lpwstr>_Toc315174743</vt:lpwstr>
      </vt:variant>
      <vt:variant>
        <vt:i4>1507382</vt:i4>
      </vt:variant>
      <vt:variant>
        <vt:i4>1730</vt:i4>
      </vt:variant>
      <vt:variant>
        <vt:i4>0</vt:i4>
      </vt:variant>
      <vt:variant>
        <vt:i4>5</vt:i4>
      </vt:variant>
      <vt:variant>
        <vt:lpwstr/>
      </vt:variant>
      <vt:variant>
        <vt:lpwstr>_Toc315174742</vt:lpwstr>
      </vt:variant>
      <vt:variant>
        <vt:i4>1507382</vt:i4>
      </vt:variant>
      <vt:variant>
        <vt:i4>1724</vt:i4>
      </vt:variant>
      <vt:variant>
        <vt:i4>0</vt:i4>
      </vt:variant>
      <vt:variant>
        <vt:i4>5</vt:i4>
      </vt:variant>
      <vt:variant>
        <vt:lpwstr/>
      </vt:variant>
      <vt:variant>
        <vt:lpwstr>_Toc315174741</vt:lpwstr>
      </vt:variant>
      <vt:variant>
        <vt:i4>1507382</vt:i4>
      </vt:variant>
      <vt:variant>
        <vt:i4>1718</vt:i4>
      </vt:variant>
      <vt:variant>
        <vt:i4>0</vt:i4>
      </vt:variant>
      <vt:variant>
        <vt:i4>5</vt:i4>
      </vt:variant>
      <vt:variant>
        <vt:lpwstr/>
      </vt:variant>
      <vt:variant>
        <vt:lpwstr>_Toc315174740</vt:lpwstr>
      </vt:variant>
      <vt:variant>
        <vt:i4>1048630</vt:i4>
      </vt:variant>
      <vt:variant>
        <vt:i4>1712</vt:i4>
      </vt:variant>
      <vt:variant>
        <vt:i4>0</vt:i4>
      </vt:variant>
      <vt:variant>
        <vt:i4>5</vt:i4>
      </vt:variant>
      <vt:variant>
        <vt:lpwstr/>
      </vt:variant>
      <vt:variant>
        <vt:lpwstr>_Toc315174739</vt:lpwstr>
      </vt:variant>
      <vt:variant>
        <vt:i4>1048630</vt:i4>
      </vt:variant>
      <vt:variant>
        <vt:i4>1706</vt:i4>
      </vt:variant>
      <vt:variant>
        <vt:i4>0</vt:i4>
      </vt:variant>
      <vt:variant>
        <vt:i4>5</vt:i4>
      </vt:variant>
      <vt:variant>
        <vt:lpwstr/>
      </vt:variant>
      <vt:variant>
        <vt:lpwstr>_Toc315174738</vt:lpwstr>
      </vt:variant>
      <vt:variant>
        <vt:i4>1048630</vt:i4>
      </vt:variant>
      <vt:variant>
        <vt:i4>1700</vt:i4>
      </vt:variant>
      <vt:variant>
        <vt:i4>0</vt:i4>
      </vt:variant>
      <vt:variant>
        <vt:i4>5</vt:i4>
      </vt:variant>
      <vt:variant>
        <vt:lpwstr/>
      </vt:variant>
      <vt:variant>
        <vt:lpwstr>_Toc315174737</vt:lpwstr>
      </vt:variant>
      <vt:variant>
        <vt:i4>1048630</vt:i4>
      </vt:variant>
      <vt:variant>
        <vt:i4>1694</vt:i4>
      </vt:variant>
      <vt:variant>
        <vt:i4>0</vt:i4>
      </vt:variant>
      <vt:variant>
        <vt:i4>5</vt:i4>
      </vt:variant>
      <vt:variant>
        <vt:lpwstr/>
      </vt:variant>
      <vt:variant>
        <vt:lpwstr>_Toc315174736</vt:lpwstr>
      </vt:variant>
      <vt:variant>
        <vt:i4>1048630</vt:i4>
      </vt:variant>
      <vt:variant>
        <vt:i4>1688</vt:i4>
      </vt:variant>
      <vt:variant>
        <vt:i4>0</vt:i4>
      </vt:variant>
      <vt:variant>
        <vt:i4>5</vt:i4>
      </vt:variant>
      <vt:variant>
        <vt:lpwstr/>
      </vt:variant>
      <vt:variant>
        <vt:lpwstr>_Toc315174735</vt:lpwstr>
      </vt:variant>
      <vt:variant>
        <vt:i4>1048630</vt:i4>
      </vt:variant>
      <vt:variant>
        <vt:i4>1682</vt:i4>
      </vt:variant>
      <vt:variant>
        <vt:i4>0</vt:i4>
      </vt:variant>
      <vt:variant>
        <vt:i4>5</vt:i4>
      </vt:variant>
      <vt:variant>
        <vt:lpwstr/>
      </vt:variant>
      <vt:variant>
        <vt:lpwstr>_Toc315174734</vt:lpwstr>
      </vt:variant>
      <vt:variant>
        <vt:i4>1048630</vt:i4>
      </vt:variant>
      <vt:variant>
        <vt:i4>1676</vt:i4>
      </vt:variant>
      <vt:variant>
        <vt:i4>0</vt:i4>
      </vt:variant>
      <vt:variant>
        <vt:i4>5</vt:i4>
      </vt:variant>
      <vt:variant>
        <vt:lpwstr/>
      </vt:variant>
      <vt:variant>
        <vt:lpwstr>_Toc315174733</vt:lpwstr>
      </vt:variant>
      <vt:variant>
        <vt:i4>1048630</vt:i4>
      </vt:variant>
      <vt:variant>
        <vt:i4>1670</vt:i4>
      </vt:variant>
      <vt:variant>
        <vt:i4>0</vt:i4>
      </vt:variant>
      <vt:variant>
        <vt:i4>5</vt:i4>
      </vt:variant>
      <vt:variant>
        <vt:lpwstr/>
      </vt:variant>
      <vt:variant>
        <vt:lpwstr>_Toc315174732</vt:lpwstr>
      </vt:variant>
      <vt:variant>
        <vt:i4>1048630</vt:i4>
      </vt:variant>
      <vt:variant>
        <vt:i4>1664</vt:i4>
      </vt:variant>
      <vt:variant>
        <vt:i4>0</vt:i4>
      </vt:variant>
      <vt:variant>
        <vt:i4>5</vt:i4>
      </vt:variant>
      <vt:variant>
        <vt:lpwstr/>
      </vt:variant>
      <vt:variant>
        <vt:lpwstr>_Toc315174731</vt:lpwstr>
      </vt:variant>
      <vt:variant>
        <vt:i4>1048630</vt:i4>
      </vt:variant>
      <vt:variant>
        <vt:i4>1658</vt:i4>
      </vt:variant>
      <vt:variant>
        <vt:i4>0</vt:i4>
      </vt:variant>
      <vt:variant>
        <vt:i4>5</vt:i4>
      </vt:variant>
      <vt:variant>
        <vt:lpwstr/>
      </vt:variant>
      <vt:variant>
        <vt:lpwstr>_Toc315174730</vt:lpwstr>
      </vt:variant>
      <vt:variant>
        <vt:i4>1114166</vt:i4>
      </vt:variant>
      <vt:variant>
        <vt:i4>1652</vt:i4>
      </vt:variant>
      <vt:variant>
        <vt:i4>0</vt:i4>
      </vt:variant>
      <vt:variant>
        <vt:i4>5</vt:i4>
      </vt:variant>
      <vt:variant>
        <vt:lpwstr/>
      </vt:variant>
      <vt:variant>
        <vt:lpwstr>_Toc315174729</vt:lpwstr>
      </vt:variant>
      <vt:variant>
        <vt:i4>1114166</vt:i4>
      </vt:variant>
      <vt:variant>
        <vt:i4>1646</vt:i4>
      </vt:variant>
      <vt:variant>
        <vt:i4>0</vt:i4>
      </vt:variant>
      <vt:variant>
        <vt:i4>5</vt:i4>
      </vt:variant>
      <vt:variant>
        <vt:lpwstr/>
      </vt:variant>
      <vt:variant>
        <vt:lpwstr>_Toc315174728</vt:lpwstr>
      </vt:variant>
      <vt:variant>
        <vt:i4>1114166</vt:i4>
      </vt:variant>
      <vt:variant>
        <vt:i4>1640</vt:i4>
      </vt:variant>
      <vt:variant>
        <vt:i4>0</vt:i4>
      </vt:variant>
      <vt:variant>
        <vt:i4>5</vt:i4>
      </vt:variant>
      <vt:variant>
        <vt:lpwstr/>
      </vt:variant>
      <vt:variant>
        <vt:lpwstr>_Toc315174727</vt:lpwstr>
      </vt:variant>
      <vt:variant>
        <vt:i4>1114166</vt:i4>
      </vt:variant>
      <vt:variant>
        <vt:i4>1634</vt:i4>
      </vt:variant>
      <vt:variant>
        <vt:i4>0</vt:i4>
      </vt:variant>
      <vt:variant>
        <vt:i4>5</vt:i4>
      </vt:variant>
      <vt:variant>
        <vt:lpwstr/>
      </vt:variant>
      <vt:variant>
        <vt:lpwstr>_Toc315174726</vt:lpwstr>
      </vt:variant>
      <vt:variant>
        <vt:i4>1114166</vt:i4>
      </vt:variant>
      <vt:variant>
        <vt:i4>1628</vt:i4>
      </vt:variant>
      <vt:variant>
        <vt:i4>0</vt:i4>
      </vt:variant>
      <vt:variant>
        <vt:i4>5</vt:i4>
      </vt:variant>
      <vt:variant>
        <vt:lpwstr/>
      </vt:variant>
      <vt:variant>
        <vt:lpwstr>_Toc315174725</vt:lpwstr>
      </vt:variant>
      <vt:variant>
        <vt:i4>1114166</vt:i4>
      </vt:variant>
      <vt:variant>
        <vt:i4>1622</vt:i4>
      </vt:variant>
      <vt:variant>
        <vt:i4>0</vt:i4>
      </vt:variant>
      <vt:variant>
        <vt:i4>5</vt:i4>
      </vt:variant>
      <vt:variant>
        <vt:lpwstr/>
      </vt:variant>
      <vt:variant>
        <vt:lpwstr>_Toc315174724</vt:lpwstr>
      </vt:variant>
      <vt:variant>
        <vt:i4>1114166</vt:i4>
      </vt:variant>
      <vt:variant>
        <vt:i4>1616</vt:i4>
      </vt:variant>
      <vt:variant>
        <vt:i4>0</vt:i4>
      </vt:variant>
      <vt:variant>
        <vt:i4>5</vt:i4>
      </vt:variant>
      <vt:variant>
        <vt:lpwstr/>
      </vt:variant>
      <vt:variant>
        <vt:lpwstr>_Toc315174723</vt:lpwstr>
      </vt:variant>
      <vt:variant>
        <vt:i4>1114166</vt:i4>
      </vt:variant>
      <vt:variant>
        <vt:i4>1610</vt:i4>
      </vt:variant>
      <vt:variant>
        <vt:i4>0</vt:i4>
      </vt:variant>
      <vt:variant>
        <vt:i4>5</vt:i4>
      </vt:variant>
      <vt:variant>
        <vt:lpwstr/>
      </vt:variant>
      <vt:variant>
        <vt:lpwstr>_Toc315174722</vt:lpwstr>
      </vt:variant>
      <vt:variant>
        <vt:i4>1114166</vt:i4>
      </vt:variant>
      <vt:variant>
        <vt:i4>1604</vt:i4>
      </vt:variant>
      <vt:variant>
        <vt:i4>0</vt:i4>
      </vt:variant>
      <vt:variant>
        <vt:i4>5</vt:i4>
      </vt:variant>
      <vt:variant>
        <vt:lpwstr/>
      </vt:variant>
      <vt:variant>
        <vt:lpwstr>_Toc315174721</vt:lpwstr>
      </vt:variant>
      <vt:variant>
        <vt:i4>1114166</vt:i4>
      </vt:variant>
      <vt:variant>
        <vt:i4>1598</vt:i4>
      </vt:variant>
      <vt:variant>
        <vt:i4>0</vt:i4>
      </vt:variant>
      <vt:variant>
        <vt:i4>5</vt:i4>
      </vt:variant>
      <vt:variant>
        <vt:lpwstr/>
      </vt:variant>
      <vt:variant>
        <vt:lpwstr>_Toc315174720</vt:lpwstr>
      </vt:variant>
      <vt:variant>
        <vt:i4>1179702</vt:i4>
      </vt:variant>
      <vt:variant>
        <vt:i4>1592</vt:i4>
      </vt:variant>
      <vt:variant>
        <vt:i4>0</vt:i4>
      </vt:variant>
      <vt:variant>
        <vt:i4>5</vt:i4>
      </vt:variant>
      <vt:variant>
        <vt:lpwstr/>
      </vt:variant>
      <vt:variant>
        <vt:lpwstr>_Toc315174719</vt:lpwstr>
      </vt:variant>
      <vt:variant>
        <vt:i4>1179702</vt:i4>
      </vt:variant>
      <vt:variant>
        <vt:i4>1586</vt:i4>
      </vt:variant>
      <vt:variant>
        <vt:i4>0</vt:i4>
      </vt:variant>
      <vt:variant>
        <vt:i4>5</vt:i4>
      </vt:variant>
      <vt:variant>
        <vt:lpwstr/>
      </vt:variant>
      <vt:variant>
        <vt:lpwstr>_Toc315174718</vt:lpwstr>
      </vt:variant>
      <vt:variant>
        <vt:i4>1179702</vt:i4>
      </vt:variant>
      <vt:variant>
        <vt:i4>1580</vt:i4>
      </vt:variant>
      <vt:variant>
        <vt:i4>0</vt:i4>
      </vt:variant>
      <vt:variant>
        <vt:i4>5</vt:i4>
      </vt:variant>
      <vt:variant>
        <vt:lpwstr/>
      </vt:variant>
      <vt:variant>
        <vt:lpwstr>_Toc315174717</vt:lpwstr>
      </vt:variant>
      <vt:variant>
        <vt:i4>1179702</vt:i4>
      </vt:variant>
      <vt:variant>
        <vt:i4>1574</vt:i4>
      </vt:variant>
      <vt:variant>
        <vt:i4>0</vt:i4>
      </vt:variant>
      <vt:variant>
        <vt:i4>5</vt:i4>
      </vt:variant>
      <vt:variant>
        <vt:lpwstr/>
      </vt:variant>
      <vt:variant>
        <vt:lpwstr>_Toc315174716</vt:lpwstr>
      </vt:variant>
      <vt:variant>
        <vt:i4>1179702</vt:i4>
      </vt:variant>
      <vt:variant>
        <vt:i4>1568</vt:i4>
      </vt:variant>
      <vt:variant>
        <vt:i4>0</vt:i4>
      </vt:variant>
      <vt:variant>
        <vt:i4>5</vt:i4>
      </vt:variant>
      <vt:variant>
        <vt:lpwstr/>
      </vt:variant>
      <vt:variant>
        <vt:lpwstr>_Toc315174715</vt:lpwstr>
      </vt:variant>
      <vt:variant>
        <vt:i4>1179702</vt:i4>
      </vt:variant>
      <vt:variant>
        <vt:i4>1562</vt:i4>
      </vt:variant>
      <vt:variant>
        <vt:i4>0</vt:i4>
      </vt:variant>
      <vt:variant>
        <vt:i4>5</vt:i4>
      </vt:variant>
      <vt:variant>
        <vt:lpwstr/>
      </vt:variant>
      <vt:variant>
        <vt:lpwstr>_Toc315174714</vt:lpwstr>
      </vt:variant>
      <vt:variant>
        <vt:i4>1179702</vt:i4>
      </vt:variant>
      <vt:variant>
        <vt:i4>1556</vt:i4>
      </vt:variant>
      <vt:variant>
        <vt:i4>0</vt:i4>
      </vt:variant>
      <vt:variant>
        <vt:i4>5</vt:i4>
      </vt:variant>
      <vt:variant>
        <vt:lpwstr/>
      </vt:variant>
      <vt:variant>
        <vt:lpwstr>_Toc315174713</vt:lpwstr>
      </vt:variant>
      <vt:variant>
        <vt:i4>1179702</vt:i4>
      </vt:variant>
      <vt:variant>
        <vt:i4>1550</vt:i4>
      </vt:variant>
      <vt:variant>
        <vt:i4>0</vt:i4>
      </vt:variant>
      <vt:variant>
        <vt:i4>5</vt:i4>
      </vt:variant>
      <vt:variant>
        <vt:lpwstr/>
      </vt:variant>
      <vt:variant>
        <vt:lpwstr>_Toc315174712</vt:lpwstr>
      </vt:variant>
      <vt:variant>
        <vt:i4>1179702</vt:i4>
      </vt:variant>
      <vt:variant>
        <vt:i4>1544</vt:i4>
      </vt:variant>
      <vt:variant>
        <vt:i4>0</vt:i4>
      </vt:variant>
      <vt:variant>
        <vt:i4>5</vt:i4>
      </vt:variant>
      <vt:variant>
        <vt:lpwstr/>
      </vt:variant>
      <vt:variant>
        <vt:lpwstr>_Toc315174711</vt:lpwstr>
      </vt:variant>
      <vt:variant>
        <vt:i4>1179702</vt:i4>
      </vt:variant>
      <vt:variant>
        <vt:i4>1538</vt:i4>
      </vt:variant>
      <vt:variant>
        <vt:i4>0</vt:i4>
      </vt:variant>
      <vt:variant>
        <vt:i4>5</vt:i4>
      </vt:variant>
      <vt:variant>
        <vt:lpwstr/>
      </vt:variant>
      <vt:variant>
        <vt:lpwstr>_Toc315174710</vt:lpwstr>
      </vt:variant>
      <vt:variant>
        <vt:i4>1245238</vt:i4>
      </vt:variant>
      <vt:variant>
        <vt:i4>1532</vt:i4>
      </vt:variant>
      <vt:variant>
        <vt:i4>0</vt:i4>
      </vt:variant>
      <vt:variant>
        <vt:i4>5</vt:i4>
      </vt:variant>
      <vt:variant>
        <vt:lpwstr/>
      </vt:variant>
      <vt:variant>
        <vt:lpwstr>_Toc315174709</vt:lpwstr>
      </vt:variant>
      <vt:variant>
        <vt:i4>1245238</vt:i4>
      </vt:variant>
      <vt:variant>
        <vt:i4>1526</vt:i4>
      </vt:variant>
      <vt:variant>
        <vt:i4>0</vt:i4>
      </vt:variant>
      <vt:variant>
        <vt:i4>5</vt:i4>
      </vt:variant>
      <vt:variant>
        <vt:lpwstr/>
      </vt:variant>
      <vt:variant>
        <vt:lpwstr>_Toc315174708</vt:lpwstr>
      </vt:variant>
      <vt:variant>
        <vt:i4>1245238</vt:i4>
      </vt:variant>
      <vt:variant>
        <vt:i4>1520</vt:i4>
      </vt:variant>
      <vt:variant>
        <vt:i4>0</vt:i4>
      </vt:variant>
      <vt:variant>
        <vt:i4>5</vt:i4>
      </vt:variant>
      <vt:variant>
        <vt:lpwstr/>
      </vt:variant>
      <vt:variant>
        <vt:lpwstr>_Toc315174707</vt:lpwstr>
      </vt:variant>
      <vt:variant>
        <vt:i4>1245238</vt:i4>
      </vt:variant>
      <vt:variant>
        <vt:i4>1514</vt:i4>
      </vt:variant>
      <vt:variant>
        <vt:i4>0</vt:i4>
      </vt:variant>
      <vt:variant>
        <vt:i4>5</vt:i4>
      </vt:variant>
      <vt:variant>
        <vt:lpwstr/>
      </vt:variant>
      <vt:variant>
        <vt:lpwstr>_Toc315174706</vt:lpwstr>
      </vt:variant>
      <vt:variant>
        <vt:i4>1245238</vt:i4>
      </vt:variant>
      <vt:variant>
        <vt:i4>1508</vt:i4>
      </vt:variant>
      <vt:variant>
        <vt:i4>0</vt:i4>
      </vt:variant>
      <vt:variant>
        <vt:i4>5</vt:i4>
      </vt:variant>
      <vt:variant>
        <vt:lpwstr/>
      </vt:variant>
      <vt:variant>
        <vt:lpwstr>_Toc315174705</vt:lpwstr>
      </vt:variant>
      <vt:variant>
        <vt:i4>1245238</vt:i4>
      </vt:variant>
      <vt:variant>
        <vt:i4>1502</vt:i4>
      </vt:variant>
      <vt:variant>
        <vt:i4>0</vt:i4>
      </vt:variant>
      <vt:variant>
        <vt:i4>5</vt:i4>
      </vt:variant>
      <vt:variant>
        <vt:lpwstr/>
      </vt:variant>
      <vt:variant>
        <vt:lpwstr>_Toc315174704</vt:lpwstr>
      </vt:variant>
      <vt:variant>
        <vt:i4>1245238</vt:i4>
      </vt:variant>
      <vt:variant>
        <vt:i4>1496</vt:i4>
      </vt:variant>
      <vt:variant>
        <vt:i4>0</vt:i4>
      </vt:variant>
      <vt:variant>
        <vt:i4>5</vt:i4>
      </vt:variant>
      <vt:variant>
        <vt:lpwstr/>
      </vt:variant>
      <vt:variant>
        <vt:lpwstr>_Toc315174703</vt:lpwstr>
      </vt:variant>
      <vt:variant>
        <vt:i4>1245238</vt:i4>
      </vt:variant>
      <vt:variant>
        <vt:i4>1490</vt:i4>
      </vt:variant>
      <vt:variant>
        <vt:i4>0</vt:i4>
      </vt:variant>
      <vt:variant>
        <vt:i4>5</vt:i4>
      </vt:variant>
      <vt:variant>
        <vt:lpwstr/>
      </vt:variant>
      <vt:variant>
        <vt:lpwstr>_Toc315174702</vt:lpwstr>
      </vt:variant>
      <vt:variant>
        <vt:i4>1245238</vt:i4>
      </vt:variant>
      <vt:variant>
        <vt:i4>1484</vt:i4>
      </vt:variant>
      <vt:variant>
        <vt:i4>0</vt:i4>
      </vt:variant>
      <vt:variant>
        <vt:i4>5</vt:i4>
      </vt:variant>
      <vt:variant>
        <vt:lpwstr/>
      </vt:variant>
      <vt:variant>
        <vt:lpwstr>_Toc315174701</vt:lpwstr>
      </vt:variant>
      <vt:variant>
        <vt:i4>1245238</vt:i4>
      </vt:variant>
      <vt:variant>
        <vt:i4>1478</vt:i4>
      </vt:variant>
      <vt:variant>
        <vt:i4>0</vt:i4>
      </vt:variant>
      <vt:variant>
        <vt:i4>5</vt:i4>
      </vt:variant>
      <vt:variant>
        <vt:lpwstr/>
      </vt:variant>
      <vt:variant>
        <vt:lpwstr>_Toc315174700</vt:lpwstr>
      </vt:variant>
      <vt:variant>
        <vt:i4>1703991</vt:i4>
      </vt:variant>
      <vt:variant>
        <vt:i4>1472</vt:i4>
      </vt:variant>
      <vt:variant>
        <vt:i4>0</vt:i4>
      </vt:variant>
      <vt:variant>
        <vt:i4>5</vt:i4>
      </vt:variant>
      <vt:variant>
        <vt:lpwstr/>
      </vt:variant>
      <vt:variant>
        <vt:lpwstr>_Toc315174699</vt:lpwstr>
      </vt:variant>
      <vt:variant>
        <vt:i4>1703991</vt:i4>
      </vt:variant>
      <vt:variant>
        <vt:i4>1466</vt:i4>
      </vt:variant>
      <vt:variant>
        <vt:i4>0</vt:i4>
      </vt:variant>
      <vt:variant>
        <vt:i4>5</vt:i4>
      </vt:variant>
      <vt:variant>
        <vt:lpwstr/>
      </vt:variant>
      <vt:variant>
        <vt:lpwstr>_Toc315174698</vt:lpwstr>
      </vt:variant>
      <vt:variant>
        <vt:i4>1703991</vt:i4>
      </vt:variant>
      <vt:variant>
        <vt:i4>1460</vt:i4>
      </vt:variant>
      <vt:variant>
        <vt:i4>0</vt:i4>
      </vt:variant>
      <vt:variant>
        <vt:i4>5</vt:i4>
      </vt:variant>
      <vt:variant>
        <vt:lpwstr/>
      </vt:variant>
      <vt:variant>
        <vt:lpwstr>_Toc315174697</vt:lpwstr>
      </vt:variant>
      <vt:variant>
        <vt:i4>1703991</vt:i4>
      </vt:variant>
      <vt:variant>
        <vt:i4>1454</vt:i4>
      </vt:variant>
      <vt:variant>
        <vt:i4>0</vt:i4>
      </vt:variant>
      <vt:variant>
        <vt:i4>5</vt:i4>
      </vt:variant>
      <vt:variant>
        <vt:lpwstr/>
      </vt:variant>
      <vt:variant>
        <vt:lpwstr>_Toc315174696</vt:lpwstr>
      </vt:variant>
      <vt:variant>
        <vt:i4>1703991</vt:i4>
      </vt:variant>
      <vt:variant>
        <vt:i4>1448</vt:i4>
      </vt:variant>
      <vt:variant>
        <vt:i4>0</vt:i4>
      </vt:variant>
      <vt:variant>
        <vt:i4>5</vt:i4>
      </vt:variant>
      <vt:variant>
        <vt:lpwstr/>
      </vt:variant>
      <vt:variant>
        <vt:lpwstr>_Toc315174695</vt:lpwstr>
      </vt:variant>
      <vt:variant>
        <vt:i4>1703991</vt:i4>
      </vt:variant>
      <vt:variant>
        <vt:i4>1442</vt:i4>
      </vt:variant>
      <vt:variant>
        <vt:i4>0</vt:i4>
      </vt:variant>
      <vt:variant>
        <vt:i4>5</vt:i4>
      </vt:variant>
      <vt:variant>
        <vt:lpwstr/>
      </vt:variant>
      <vt:variant>
        <vt:lpwstr>_Toc315174694</vt:lpwstr>
      </vt:variant>
      <vt:variant>
        <vt:i4>1703991</vt:i4>
      </vt:variant>
      <vt:variant>
        <vt:i4>1436</vt:i4>
      </vt:variant>
      <vt:variant>
        <vt:i4>0</vt:i4>
      </vt:variant>
      <vt:variant>
        <vt:i4>5</vt:i4>
      </vt:variant>
      <vt:variant>
        <vt:lpwstr/>
      </vt:variant>
      <vt:variant>
        <vt:lpwstr>_Toc315174693</vt:lpwstr>
      </vt:variant>
      <vt:variant>
        <vt:i4>1703991</vt:i4>
      </vt:variant>
      <vt:variant>
        <vt:i4>1430</vt:i4>
      </vt:variant>
      <vt:variant>
        <vt:i4>0</vt:i4>
      </vt:variant>
      <vt:variant>
        <vt:i4>5</vt:i4>
      </vt:variant>
      <vt:variant>
        <vt:lpwstr/>
      </vt:variant>
      <vt:variant>
        <vt:lpwstr>_Toc315174692</vt:lpwstr>
      </vt:variant>
      <vt:variant>
        <vt:i4>1703991</vt:i4>
      </vt:variant>
      <vt:variant>
        <vt:i4>1424</vt:i4>
      </vt:variant>
      <vt:variant>
        <vt:i4>0</vt:i4>
      </vt:variant>
      <vt:variant>
        <vt:i4>5</vt:i4>
      </vt:variant>
      <vt:variant>
        <vt:lpwstr/>
      </vt:variant>
      <vt:variant>
        <vt:lpwstr>_Toc315174691</vt:lpwstr>
      </vt:variant>
      <vt:variant>
        <vt:i4>1703991</vt:i4>
      </vt:variant>
      <vt:variant>
        <vt:i4>1418</vt:i4>
      </vt:variant>
      <vt:variant>
        <vt:i4>0</vt:i4>
      </vt:variant>
      <vt:variant>
        <vt:i4>5</vt:i4>
      </vt:variant>
      <vt:variant>
        <vt:lpwstr/>
      </vt:variant>
      <vt:variant>
        <vt:lpwstr>_Toc315174690</vt:lpwstr>
      </vt:variant>
      <vt:variant>
        <vt:i4>1769527</vt:i4>
      </vt:variant>
      <vt:variant>
        <vt:i4>1412</vt:i4>
      </vt:variant>
      <vt:variant>
        <vt:i4>0</vt:i4>
      </vt:variant>
      <vt:variant>
        <vt:i4>5</vt:i4>
      </vt:variant>
      <vt:variant>
        <vt:lpwstr/>
      </vt:variant>
      <vt:variant>
        <vt:lpwstr>_Toc315174689</vt:lpwstr>
      </vt:variant>
      <vt:variant>
        <vt:i4>1769527</vt:i4>
      </vt:variant>
      <vt:variant>
        <vt:i4>1406</vt:i4>
      </vt:variant>
      <vt:variant>
        <vt:i4>0</vt:i4>
      </vt:variant>
      <vt:variant>
        <vt:i4>5</vt:i4>
      </vt:variant>
      <vt:variant>
        <vt:lpwstr/>
      </vt:variant>
      <vt:variant>
        <vt:lpwstr>_Toc315174688</vt:lpwstr>
      </vt:variant>
      <vt:variant>
        <vt:i4>1769527</vt:i4>
      </vt:variant>
      <vt:variant>
        <vt:i4>1400</vt:i4>
      </vt:variant>
      <vt:variant>
        <vt:i4>0</vt:i4>
      </vt:variant>
      <vt:variant>
        <vt:i4>5</vt:i4>
      </vt:variant>
      <vt:variant>
        <vt:lpwstr/>
      </vt:variant>
      <vt:variant>
        <vt:lpwstr>_Toc315174687</vt:lpwstr>
      </vt:variant>
      <vt:variant>
        <vt:i4>1769527</vt:i4>
      </vt:variant>
      <vt:variant>
        <vt:i4>1394</vt:i4>
      </vt:variant>
      <vt:variant>
        <vt:i4>0</vt:i4>
      </vt:variant>
      <vt:variant>
        <vt:i4>5</vt:i4>
      </vt:variant>
      <vt:variant>
        <vt:lpwstr/>
      </vt:variant>
      <vt:variant>
        <vt:lpwstr>_Toc315174686</vt:lpwstr>
      </vt:variant>
      <vt:variant>
        <vt:i4>1769527</vt:i4>
      </vt:variant>
      <vt:variant>
        <vt:i4>1388</vt:i4>
      </vt:variant>
      <vt:variant>
        <vt:i4>0</vt:i4>
      </vt:variant>
      <vt:variant>
        <vt:i4>5</vt:i4>
      </vt:variant>
      <vt:variant>
        <vt:lpwstr/>
      </vt:variant>
      <vt:variant>
        <vt:lpwstr>_Toc315174685</vt:lpwstr>
      </vt:variant>
      <vt:variant>
        <vt:i4>1769527</vt:i4>
      </vt:variant>
      <vt:variant>
        <vt:i4>1382</vt:i4>
      </vt:variant>
      <vt:variant>
        <vt:i4>0</vt:i4>
      </vt:variant>
      <vt:variant>
        <vt:i4>5</vt:i4>
      </vt:variant>
      <vt:variant>
        <vt:lpwstr/>
      </vt:variant>
      <vt:variant>
        <vt:lpwstr>_Toc315174684</vt:lpwstr>
      </vt:variant>
      <vt:variant>
        <vt:i4>1769527</vt:i4>
      </vt:variant>
      <vt:variant>
        <vt:i4>1376</vt:i4>
      </vt:variant>
      <vt:variant>
        <vt:i4>0</vt:i4>
      </vt:variant>
      <vt:variant>
        <vt:i4>5</vt:i4>
      </vt:variant>
      <vt:variant>
        <vt:lpwstr/>
      </vt:variant>
      <vt:variant>
        <vt:lpwstr>_Toc315174683</vt:lpwstr>
      </vt:variant>
      <vt:variant>
        <vt:i4>1769527</vt:i4>
      </vt:variant>
      <vt:variant>
        <vt:i4>1370</vt:i4>
      </vt:variant>
      <vt:variant>
        <vt:i4>0</vt:i4>
      </vt:variant>
      <vt:variant>
        <vt:i4>5</vt:i4>
      </vt:variant>
      <vt:variant>
        <vt:lpwstr/>
      </vt:variant>
      <vt:variant>
        <vt:lpwstr>_Toc315174682</vt:lpwstr>
      </vt:variant>
      <vt:variant>
        <vt:i4>1769527</vt:i4>
      </vt:variant>
      <vt:variant>
        <vt:i4>1364</vt:i4>
      </vt:variant>
      <vt:variant>
        <vt:i4>0</vt:i4>
      </vt:variant>
      <vt:variant>
        <vt:i4>5</vt:i4>
      </vt:variant>
      <vt:variant>
        <vt:lpwstr/>
      </vt:variant>
      <vt:variant>
        <vt:lpwstr>_Toc315174681</vt:lpwstr>
      </vt:variant>
      <vt:variant>
        <vt:i4>1769527</vt:i4>
      </vt:variant>
      <vt:variant>
        <vt:i4>1358</vt:i4>
      </vt:variant>
      <vt:variant>
        <vt:i4>0</vt:i4>
      </vt:variant>
      <vt:variant>
        <vt:i4>5</vt:i4>
      </vt:variant>
      <vt:variant>
        <vt:lpwstr/>
      </vt:variant>
      <vt:variant>
        <vt:lpwstr>_Toc315174680</vt:lpwstr>
      </vt:variant>
      <vt:variant>
        <vt:i4>1310775</vt:i4>
      </vt:variant>
      <vt:variant>
        <vt:i4>1352</vt:i4>
      </vt:variant>
      <vt:variant>
        <vt:i4>0</vt:i4>
      </vt:variant>
      <vt:variant>
        <vt:i4>5</vt:i4>
      </vt:variant>
      <vt:variant>
        <vt:lpwstr/>
      </vt:variant>
      <vt:variant>
        <vt:lpwstr>_Toc315174679</vt:lpwstr>
      </vt:variant>
      <vt:variant>
        <vt:i4>1310775</vt:i4>
      </vt:variant>
      <vt:variant>
        <vt:i4>1346</vt:i4>
      </vt:variant>
      <vt:variant>
        <vt:i4>0</vt:i4>
      </vt:variant>
      <vt:variant>
        <vt:i4>5</vt:i4>
      </vt:variant>
      <vt:variant>
        <vt:lpwstr/>
      </vt:variant>
      <vt:variant>
        <vt:lpwstr>_Toc315174678</vt:lpwstr>
      </vt:variant>
      <vt:variant>
        <vt:i4>1310775</vt:i4>
      </vt:variant>
      <vt:variant>
        <vt:i4>1340</vt:i4>
      </vt:variant>
      <vt:variant>
        <vt:i4>0</vt:i4>
      </vt:variant>
      <vt:variant>
        <vt:i4>5</vt:i4>
      </vt:variant>
      <vt:variant>
        <vt:lpwstr/>
      </vt:variant>
      <vt:variant>
        <vt:lpwstr>_Toc315174677</vt:lpwstr>
      </vt:variant>
      <vt:variant>
        <vt:i4>1310775</vt:i4>
      </vt:variant>
      <vt:variant>
        <vt:i4>1334</vt:i4>
      </vt:variant>
      <vt:variant>
        <vt:i4>0</vt:i4>
      </vt:variant>
      <vt:variant>
        <vt:i4>5</vt:i4>
      </vt:variant>
      <vt:variant>
        <vt:lpwstr/>
      </vt:variant>
      <vt:variant>
        <vt:lpwstr>_Toc315174676</vt:lpwstr>
      </vt:variant>
      <vt:variant>
        <vt:i4>1310775</vt:i4>
      </vt:variant>
      <vt:variant>
        <vt:i4>1328</vt:i4>
      </vt:variant>
      <vt:variant>
        <vt:i4>0</vt:i4>
      </vt:variant>
      <vt:variant>
        <vt:i4>5</vt:i4>
      </vt:variant>
      <vt:variant>
        <vt:lpwstr/>
      </vt:variant>
      <vt:variant>
        <vt:lpwstr>_Toc315174675</vt:lpwstr>
      </vt:variant>
      <vt:variant>
        <vt:i4>1310775</vt:i4>
      </vt:variant>
      <vt:variant>
        <vt:i4>1322</vt:i4>
      </vt:variant>
      <vt:variant>
        <vt:i4>0</vt:i4>
      </vt:variant>
      <vt:variant>
        <vt:i4>5</vt:i4>
      </vt:variant>
      <vt:variant>
        <vt:lpwstr/>
      </vt:variant>
      <vt:variant>
        <vt:lpwstr>_Toc315174674</vt:lpwstr>
      </vt:variant>
      <vt:variant>
        <vt:i4>1310775</vt:i4>
      </vt:variant>
      <vt:variant>
        <vt:i4>1316</vt:i4>
      </vt:variant>
      <vt:variant>
        <vt:i4>0</vt:i4>
      </vt:variant>
      <vt:variant>
        <vt:i4>5</vt:i4>
      </vt:variant>
      <vt:variant>
        <vt:lpwstr/>
      </vt:variant>
      <vt:variant>
        <vt:lpwstr>_Toc315174673</vt:lpwstr>
      </vt:variant>
      <vt:variant>
        <vt:i4>1310775</vt:i4>
      </vt:variant>
      <vt:variant>
        <vt:i4>1310</vt:i4>
      </vt:variant>
      <vt:variant>
        <vt:i4>0</vt:i4>
      </vt:variant>
      <vt:variant>
        <vt:i4>5</vt:i4>
      </vt:variant>
      <vt:variant>
        <vt:lpwstr/>
      </vt:variant>
      <vt:variant>
        <vt:lpwstr>_Toc315174672</vt:lpwstr>
      </vt:variant>
      <vt:variant>
        <vt:i4>1310775</vt:i4>
      </vt:variant>
      <vt:variant>
        <vt:i4>1304</vt:i4>
      </vt:variant>
      <vt:variant>
        <vt:i4>0</vt:i4>
      </vt:variant>
      <vt:variant>
        <vt:i4>5</vt:i4>
      </vt:variant>
      <vt:variant>
        <vt:lpwstr/>
      </vt:variant>
      <vt:variant>
        <vt:lpwstr>_Toc315174671</vt:lpwstr>
      </vt:variant>
      <vt:variant>
        <vt:i4>1310775</vt:i4>
      </vt:variant>
      <vt:variant>
        <vt:i4>1298</vt:i4>
      </vt:variant>
      <vt:variant>
        <vt:i4>0</vt:i4>
      </vt:variant>
      <vt:variant>
        <vt:i4>5</vt:i4>
      </vt:variant>
      <vt:variant>
        <vt:lpwstr/>
      </vt:variant>
      <vt:variant>
        <vt:lpwstr>_Toc315174670</vt:lpwstr>
      </vt:variant>
      <vt:variant>
        <vt:i4>1376311</vt:i4>
      </vt:variant>
      <vt:variant>
        <vt:i4>1292</vt:i4>
      </vt:variant>
      <vt:variant>
        <vt:i4>0</vt:i4>
      </vt:variant>
      <vt:variant>
        <vt:i4>5</vt:i4>
      </vt:variant>
      <vt:variant>
        <vt:lpwstr/>
      </vt:variant>
      <vt:variant>
        <vt:lpwstr>_Toc315174669</vt:lpwstr>
      </vt:variant>
      <vt:variant>
        <vt:i4>1376311</vt:i4>
      </vt:variant>
      <vt:variant>
        <vt:i4>1286</vt:i4>
      </vt:variant>
      <vt:variant>
        <vt:i4>0</vt:i4>
      </vt:variant>
      <vt:variant>
        <vt:i4>5</vt:i4>
      </vt:variant>
      <vt:variant>
        <vt:lpwstr/>
      </vt:variant>
      <vt:variant>
        <vt:lpwstr>_Toc315174668</vt:lpwstr>
      </vt:variant>
      <vt:variant>
        <vt:i4>1376311</vt:i4>
      </vt:variant>
      <vt:variant>
        <vt:i4>1280</vt:i4>
      </vt:variant>
      <vt:variant>
        <vt:i4>0</vt:i4>
      </vt:variant>
      <vt:variant>
        <vt:i4>5</vt:i4>
      </vt:variant>
      <vt:variant>
        <vt:lpwstr/>
      </vt:variant>
      <vt:variant>
        <vt:lpwstr>_Toc315174667</vt:lpwstr>
      </vt:variant>
      <vt:variant>
        <vt:i4>1376311</vt:i4>
      </vt:variant>
      <vt:variant>
        <vt:i4>1274</vt:i4>
      </vt:variant>
      <vt:variant>
        <vt:i4>0</vt:i4>
      </vt:variant>
      <vt:variant>
        <vt:i4>5</vt:i4>
      </vt:variant>
      <vt:variant>
        <vt:lpwstr/>
      </vt:variant>
      <vt:variant>
        <vt:lpwstr>_Toc315174666</vt:lpwstr>
      </vt:variant>
      <vt:variant>
        <vt:i4>1376311</vt:i4>
      </vt:variant>
      <vt:variant>
        <vt:i4>1268</vt:i4>
      </vt:variant>
      <vt:variant>
        <vt:i4>0</vt:i4>
      </vt:variant>
      <vt:variant>
        <vt:i4>5</vt:i4>
      </vt:variant>
      <vt:variant>
        <vt:lpwstr/>
      </vt:variant>
      <vt:variant>
        <vt:lpwstr>_Toc315174665</vt:lpwstr>
      </vt:variant>
      <vt:variant>
        <vt:i4>1376311</vt:i4>
      </vt:variant>
      <vt:variant>
        <vt:i4>1262</vt:i4>
      </vt:variant>
      <vt:variant>
        <vt:i4>0</vt:i4>
      </vt:variant>
      <vt:variant>
        <vt:i4>5</vt:i4>
      </vt:variant>
      <vt:variant>
        <vt:lpwstr/>
      </vt:variant>
      <vt:variant>
        <vt:lpwstr>_Toc315174664</vt:lpwstr>
      </vt:variant>
      <vt:variant>
        <vt:i4>1376311</vt:i4>
      </vt:variant>
      <vt:variant>
        <vt:i4>1256</vt:i4>
      </vt:variant>
      <vt:variant>
        <vt:i4>0</vt:i4>
      </vt:variant>
      <vt:variant>
        <vt:i4>5</vt:i4>
      </vt:variant>
      <vt:variant>
        <vt:lpwstr/>
      </vt:variant>
      <vt:variant>
        <vt:lpwstr>_Toc315174663</vt:lpwstr>
      </vt:variant>
      <vt:variant>
        <vt:i4>1376311</vt:i4>
      </vt:variant>
      <vt:variant>
        <vt:i4>1250</vt:i4>
      </vt:variant>
      <vt:variant>
        <vt:i4>0</vt:i4>
      </vt:variant>
      <vt:variant>
        <vt:i4>5</vt:i4>
      </vt:variant>
      <vt:variant>
        <vt:lpwstr/>
      </vt:variant>
      <vt:variant>
        <vt:lpwstr>_Toc315174662</vt:lpwstr>
      </vt:variant>
      <vt:variant>
        <vt:i4>1376311</vt:i4>
      </vt:variant>
      <vt:variant>
        <vt:i4>1244</vt:i4>
      </vt:variant>
      <vt:variant>
        <vt:i4>0</vt:i4>
      </vt:variant>
      <vt:variant>
        <vt:i4>5</vt:i4>
      </vt:variant>
      <vt:variant>
        <vt:lpwstr/>
      </vt:variant>
      <vt:variant>
        <vt:lpwstr>_Toc315174661</vt:lpwstr>
      </vt:variant>
      <vt:variant>
        <vt:i4>1376311</vt:i4>
      </vt:variant>
      <vt:variant>
        <vt:i4>1238</vt:i4>
      </vt:variant>
      <vt:variant>
        <vt:i4>0</vt:i4>
      </vt:variant>
      <vt:variant>
        <vt:i4>5</vt:i4>
      </vt:variant>
      <vt:variant>
        <vt:lpwstr/>
      </vt:variant>
      <vt:variant>
        <vt:lpwstr>_Toc315174660</vt:lpwstr>
      </vt:variant>
      <vt:variant>
        <vt:i4>1441847</vt:i4>
      </vt:variant>
      <vt:variant>
        <vt:i4>1232</vt:i4>
      </vt:variant>
      <vt:variant>
        <vt:i4>0</vt:i4>
      </vt:variant>
      <vt:variant>
        <vt:i4>5</vt:i4>
      </vt:variant>
      <vt:variant>
        <vt:lpwstr/>
      </vt:variant>
      <vt:variant>
        <vt:lpwstr>_Toc315174659</vt:lpwstr>
      </vt:variant>
      <vt:variant>
        <vt:i4>1441847</vt:i4>
      </vt:variant>
      <vt:variant>
        <vt:i4>1226</vt:i4>
      </vt:variant>
      <vt:variant>
        <vt:i4>0</vt:i4>
      </vt:variant>
      <vt:variant>
        <vt:i4>5</vt:i4>
      </vt:variant>
      <vt:variant>
        <vt:lpwstr/>
      </vt:variant>
      <vt:variant>
        <vt:lpwstr>_Toc315174658</vt:lpwstr>
      </vt:variant>
      <vt:variant>
        <vt:i4>1441847</vt:i4>
      </vt:variant>
      <vt:variant>
        <vt:i4>1220</vt:i4>
      </vt:variant>
      <vt:variant>
        <vt:i4>0</vt:i4>
      </vt:variant>
      <vt:variant>
        <vt:i4>5</vt:i4>
      </vt:variant>
      <vt:variant>
        <vt:lpwstr/>
      </vt:variant>
      <vt:variant>
        <vt:lpwstr>_Toc315174657</vt:lpwstr>
      </vt:variant>
      <vt:variant>
        <vt:i4>1441847</vt:i4>
      </vt:variant>
      <vt:variant>
        <vt:i4>1214</vt:i4>
      </vt:variant>
      <vt:variant>
        <vt:i4>0</vt:i4>
      </vt:variant>
      <vt:variant>
        <vt:i4>5</vt:i4>
      </vt:variant>
      <vt:variant>
        <vt:lpwstr/>
      </vt:variant>
      <vt:variant>
        <vt:lpwstr>_Toc315174656</vt:lpwstr>
      </vt:variant>
      <vt:variant>
        <vt:i4>1441847</vt:i4>
      </vt:variant>
      <vt:variant>
        <vt:i4>1208</vt:i4>
      </vt:variant>
      <vt:variant>
        <vt:i4>0</vt:i4>
      </vt:variant>
      <vt:variant>
        <vt:i4>5</vt:i4>
      </vt:variant>
      <vt:variant>
        <vt:lpwstr/>
      </vt:variant>
      <vt:variant>
        <vt:lpwstr>_Toc315174655</vt:lpwstr>
      </vt:variant>
      <vt:variant>
        <vt:i4>1441847</vt:i4>
      </vt:variant>
      <vt:variant>
        <vt:i4>1202</vt:i4>
      </vt:variant>
      <vt:variant>
        <vt:i4>0</vt:i4>
      </vt:variant>
      <vt:variant>
        <vt:i4>5</vt:i4>
      </vt:variant>
      <vt:variant>
        <vt:lpwstr/>
      </vt:variant>
      <vt:variant>
        <vt:lpwstr>_Toc315174654</vt:lpwstr>
      </vt:variant>
      <vt:variant>
        <vt:i4>1441847</vt:i4>
      </vt:variant>
      <vt:variant>
        <vt:i4>1196</vt:i4>
      </vt:variant>
      <vt:variant>
        <vt:i4>0</vt:i4>
      </vt:variant>
      <vt:variant>
        <vt:i4>5</vt:i4>
      </vt:variant>
      <vt:variant>
        <vt:lpwstr/>
      </vt:variant>
      <vt:variant>
        <vt:lpwstr>_Toc315174653</vt:lpwstr>
      </vt:variant>
      <vt:variant>
        <vt:i4>1441847</vt:i4>
      </vt:variant>
      <vt:variant>
        <vt:i4>1190</vt:i4>
      </vt:variant>
      <vt:variant>
        <vt:i4>0</vt:i4>
      </vt:variant>
      <vt:variant>
        <vt:i4>5</vt:i4>
      </vt:variant>
      <vt:variant>
        <vt:lpwstr/>
      </vt:variant>
      <vt:variant>
        <vt:lpwstr>_Toc315174652</vt:lpwstr>
      </vt:variant>
      <vt:variant>
        <vt:i4>1441847</vt:i4>
      </vt:variant>
      <vt:variant>
        <vt:i4>1184</vt:i4>
      </vt:variant>
      <vt:variant>
        <vt:i4>0</vt:i4>
      </vt:variant>
      <vt:variant>
        <vt:i4>5</vt:i4>
      </vt:variant>
      <vt:variant>
        <vt:lpwstr/>
      </vt:variant>
      <vt:variant>
        <vt:lpwstr>_Toc315174651</vt:lpwstr>
      </vt:variant>
      <vt:variant>
        <vt:i4>1441847</vt:i4>
      </vt:variant>
      <vt:variant>
        <vt:i4>1178</vt:i4>
      </vt:variant>
      <vt:variant>
        <vt:i4>0</vt:i4>
      </vt:variant>
      <vt:variant>
        <vt:i4>5</vt:i4>
      </vt:variant>
      <vt:variant>
        <vt:lpwstr/>
      </vt:variant>
      <vt:variant>
        <vt:lpwstr>_Toc315174650</vt:lpwstr>
      </vt:variant>
      <vt:variant>
        <vt:i4>1507383</vt:i4>
      </vt:variant>
      <vt:variant>
        <vt:i4>1172</vt:i4>
      </vt:variant>
      <vt:variant>
        <vt:i4>0</vt:i4>
      </vt:variant>
      <vt:variant>
        <vt:i4>5</vt:i4>
      </vt:variant>
      <vt:variant>
        <vt:lpwstr/>
      </vt:variant>
      <vt:variant>
        <vt:lpwstr>_Toc315174649</vt:lpwstr>
      </vt:variant>
      <vt:variant>
        <vt:i4>1507383</vt:i4>
      </vt:variant>
      <vt:variant>
        <vt:i4>1166</vt:i4>
      </vt:variant>
      <vt:variant>
        <vt:i4>0</vt:i4>
      </vt:variant>
      <vt:variant>
        <vt:i4>5</vt:i4>
      </vt:variant>
      <vt:variant>
        <vt:lpwstr/>
      </vt:variant>
      <vt:variant>
        <vt:lpwstr>_Toc315174648</vt:lpwstr>
      </vt:variant>
      <vt:variant>
        <vt:i4>1507383</vt:i4>
      </vt:variant>
      <vt:variant>
        <vt:i4>1160</vt:i4>
      </vt:variant>
      <vt:variant>
        <vt:i4>0</vt:i4>
      </vt:variant>
      <vt:variant>
        <vt:i4>5</vt:i4>
      </vt:variant>
      <vt:variant>
        <vt:lpwstr/>
      </vt:variant>
      <vt:variant>
        <vt:lpwstr>_Toc315174647</vt:lpwstr>
      </vt:variant>
      <vt:variant>
        <vt:i4>1507383</vt:i4>
      </vt:variant>
      <vt:variant>
        <vt:i4>1154</vt:i4>
      </vt:variant>
      <vt:variant>
        <vt:i4>0</vt:i4>
      </vt:variant>
      <vt:variant>
        <vt:i4>5</vt:i4>
      </vt:variant>
      <vt:variant>
        <vt:lpwstr/>
      </vt:variant>
      <vt:variant>
        <vt:lpwstr>_Toc315174646</vt:lpwstr>
      </vt:variant>
      <vt:variant>
        <vt:i4>1507383</vt:i4>
      </vt:variant>
      <vt:variant>
        <vt:i4>1148</vt:i4>
      </vt:variant>
      <vt:variant>
        <vt:i4>0</vt:i4>
      </vt:variant>
      <vt:variant>
        <vt:i4>5</vt:i4>
      </vt:variant>
      <vt:variant>
        <vt:lpwstr/>
      </vt:variant>
      <vt:variant>
        <vt:lpwstr>_Toc315174645</vt:lpwstr>
      </vt:variant>
      <vt:variant>
        <vt:i4>1507383</vt:i4>
      </vt:variant>
      <vt:variant>
        <vt:i4>1142</vt:i4>
      </vt:variant>
      <vt:variant>
        <vt:i4>0</vt:i4>
      </vt:variant>
      <vt:variant>
        <vt:i4>5</vt:i4>
      </vt:variant>
      <vt:variant>
        <vt:lpwstr/>
      </vt:variant>
      <vt:variant>
        <vt:lpwstr>_Toc315174644</vt:lpwstr>
      </vt:variant>
      <vt:variant>
        <vt:i4>1507383</vt:i4>
      </vt:variant>
      <vt:variant>
        <vt:i4>1136</vt:i4>
      </vt:variant>
      <vt:variant>
        <vt:i4>0</vt:i4>
      </vt:variant>
      <vt:variant>
        <vt:i4>5</vt:i4>
      </vt:variant>
      <vt:variant>
        <vt:lpwstr/>
      </vt:variant>
      <vt:variant>
        <vt:lpwstr>_Toc315174643</vt:lpwstr>
      </vt:variant>
      <vt:variant>
        <vt:i4>1507383</vt:i4>
      </vt:variant>
      <vt:variant>
        <vt:i4>1130</vt:i4>
      </vt:variant>
      <vt:variant>
        <vt:i4>0</vt:i4>
      </vt:variant>
      <vt:variant>
        <vt:i4>5</vt:i4>
      </vt:variant>
      <vt:variant>
        <vt:lpwstr/>
      </vt:variant>
      <vt:variant>
        <vt:lpwstr>_Toc315174642</vt:lpwstr>
      </vt:variant>
      <vt:variant>
        <vt:i4>1507383</vt:i4>
      </vt:variant>
      <vt:variant>
        <vt:i4>1124</vt:i4>
      </vt:variant>
      <vt:variant>
        <vt:i4>0</vt:i4>
      </vt:variant>
      <vt:variant>
        <vt:i4>5</vt:i4>
      </vt:variant>
      <vt:variant>
        <vt:lpwstr/>
      </vt:variant>
      <vt:variant>
        <vt:lpwstr>_Toc315174641</vt:lpwstr>
      </vt:variant>
      <vt:variant>
        <vt:i4>1507383</vt:i4>
      </vt:variant>
      <vt:variant>
        <vt:i4>1118</vt:i4>
      </vt:variant>
      <vt:variant>
        <vt:i4>0</vt:i4>
      </vt:variant>
      <vt:variant>
        <vt:i4>5</vt:i4>
      </vt:variant>
      <vt:variant>
        <vt:lpwstr/>
      </vt:variant>
      <vt:variant>
        <vt:lpwstr>_Toc315174640</vt:lpwstr>
      </vt:variant>
      <vt:variant>
        <vt:i4>1048631</vt:i4>
      </vt:variant>
      <vt:variant>
        <vt:i4>1112</vt:i4>
      </vt:variant>
      <vt:variant>
        <vt:i4>0</vt:i4>
      </vt:variant>
      <vt:variant>
        <vt:i4>5</vt:i4>
      </vt:variant>
      <vt:variant>
        <vt:lpwstr/>
      </vt:variant>
      <vt:variant>
        <vt:lpwstr>_Toc315174639</vt:lpwstr>
      </vt:variant>
      <vt:variant>
        <vt:i4>1048631</vt:i4>
      </vt:variant>
      <vt:variant>
        <vt:i4>1106</vt:i4>
      </vt:variant>
      <vt:variant>
        <vt:i4>0</vt:i4>
      </vt:variant>
      <vt:variant>
        <vt:i4>5</vt:i4>
      </vt:variant>
      <vt:variant>
        <vt:lpwstr/>
      </vt:variant>
      <vt:variant>
        <vt:lpwstr>_Toc315174638</vt:lpwstr>
      </vt:variant>
      <vt:variant>
        <vt:i4>1048631</vt:i4>
      </vt:variant>
      <vt:variant>
        <vt:i4>1100</vt:i4>
      </vt:variant>
      <vt:variant>
        <vt:i4>0</vt:i4>
      </vt:variant>
      <vt:variant>
        <vt:i4>5</vt:i4>
      </vt:variant>
      <vt:variant>
        <vt:lpwstr/>
      </vt:variant>
      <vt:variant>
        <vt:lpwstr>_Toc315174637</vt:lpwstr>
      </vt:variant>
      <vt:variant>
        <vt:i4>1048631</vt:i4>
      </vt:variant>
      <vt:variant>
        <vt:i4>1094</vt:i4>
      </vt:variant>
      <vt:variant>
        <vt:i4>0</vt:i4>
      </vt:variant>
      <vt:variant>
        <vt:i4>5</vt:i4>
      </vt:variant>
      <vt:variant>
        <vt:lpwstr/>
      </vt:variant>
      <vt:variant>
        <vt:lpwstr>_Toc315174636</vt:lpwstr>
      </vt:variant>
      <vt:variant>
        <vt:i4>1048631</vt:i4>
      </vt:variant>
      <vt:variant>
        <vt:i4>1088</vt:i4>
      </vt:variant>
      <vt:variant>
        <vt:i4>0</vt:i4>
      </vt:variant>
      <vt:variant>
        <vt:i4>5</vt:i4>
      </vt:variant>
      <vt:variant>
        <vt:lpwstr/>
      </vt:variant>
      <vt:variant>
        <vt:lpwstr>_Toc315174635</vt:lpwstr>
      </vt:variant>
      <vt:variant>
        <vt:i4>1048631</vt:i4>
      </vt:variant>
      <vt:variant>
        <vt:i4>1082</vt:i4>
      </vt:variant>
      <vt:variant>
        <vt:i4>0</vt:i4>
      </vt:variant>
      <vt:variant>
        <vt:i4>5</vt:i4>
      </vt:variant>
      <vt:variant>
        <vt:lpwstr/>
      </vt:variant>
      <vt:variant>
        <vt:lpwstr>_Toc315174634</vt:lpwstr>
      </vt:variant>
      <vt:variant>
        <vt:i4>1048631</vt:i4>
      </vt:variant>
      <vt:variant>
        <vt:i4>1076</vt:i4>
      </vt:variant>
      <vt:variant>
        <vt:i4>0</vt:i4>
      </vt:variant>
      <vt:variant>
        <vt:i4>5</vt:i4>
      </vt:variant>
      <vt:variant>
        <vt:lpwstr/>
      </vt:variant>
      <vt:variant>
        <vt:lpwstr>_Toc315174633</vt:lpwstr>
      </vt:variant>
      <vt:variant>
        <vt:i4>1048631</vt:i4>
      </vt:variant>
      <vt:variant>
        <vt:i4>1070</vt:i4>
      </vt:variant>
      <vt:variant>
        <vt:i4>0</vt:i4>
      </vt:variant>
      <vt:variant>
        <vt:i4>5</vt:i4>
      </vt:variant>
      <vt:variant>
        <vt:lpwstr/>
      </vt:variant>
      <vt:variant>
        <vt:lpwstr>_Toc315174632</vt:lpwstr>
      </vt:variant>
      <vt:variant>
        <vt:i4>1048631</vt:i4>
      </vt:variant>
      <vt:variant>
        <vt:i4>1064</vt:i4>
      </vt:variant>
      <vt:variant>
        <vt:i4>0</vt:i4>
      </vt:variant>
      <vt:variant>
        <vt:i4>5</vt:i4>
      </vt:variant>
      <vt:variant>
        <vt:lpwstr/>
      </vt:variant>
      <vt:variant>
        <vt:lpwstr>_Toc315174631</vt:lpwstr>
      </vt:variant>
      <vt:variant>
        <vt:i4>1048631</vt:i4>
      </vt:variant>
      <vt:variant>
        <vt:i4>1058</vt:i4>
      </vt:variant>
      <vt:variant>
        <vt:i4>0</vt:i4>
      </vt:variant>
      <vt:variant>
        <vt:i4>5</vt:i4>
      </vt:variant>
      <vt:variant>
        <vt:lpwstr/>
      </vt:variant>
      <vt:variant>
        <vt:lpwstr>_Toc315174630</vt:lpwstr>
      </vt:variant>
      <vt:variant>
        <vt:i4>1114167</vt:i4>
      </vt:variant>
      <vt:variant>
        <vt:i4>1052</vt:i4>
      </vt:variant>
      <vt:variant>
        <vt:i4>0</vt:i4>
      </vt:variant>
      <vt:variant>
        <vt:i4>5</vt:i4>
      </vt:variant>
      <vt:variant>
        <vt:lpwstr/>
      </vt:variant>
      <vt:variant>
        <vt:lpwstr>_Toc315174629</vt:lpwstr>
      </vt:variant>
      <vt:variant>
        <vt:i4>1114167</vt:i4>
      </vt:variant>
      <vt:variant>
        <vt:i4>1046</vt:i4>
      </vt:variant>
      <vt:variant>
        <vt:i4>0</vt:i4>
      </vt:variant>
      <vt:variant>
        <vt:i4>5</vt:i4>
      </vt:variant>
      <vt:variant>
        <vt:lpwstr/>
      </vt:variant>
      <vt:variant>
        <vt:lpwstr>_Toc315174628</vt:lpwstr>
      </vt:variant>
      <vt:variant>
        <vt:i4>1114167</vt:i4>
      </vt:variant>
      <vt:variant>
        <vt:i4>1040</vt:i4>
      </vt:variant>
      <vt:variant>
        <vt:i4>0</vt:i4>
      </vt:variant>
      <vt:variant>
        <vt:i4>5</vt:i4>
      </vt:variant>
      <vt:variant>
        <vt:lpwstr/>
      </vt:variant>
      <vt:variant>
        <vt:lpwstr>_Toc315174627</vt:lpwstr>
      </vt:variant>
      <vt:variant>
        <vt:i4>1114167</vt:i4>
      </vt:variant>
      <vt:variant>
        <vt:i4>1034</vt:i4>
      </vt:variant>
      <vt:variant>
        <vt:i4>0</vt:i4>
      </vt:variant>
      <vt:variant>
        <vt:i4>5</vt:i4>
      </vt:variant>
      <vt:variant>
        <vt:lpwstr/>
      </vt:variant>
      <vt:variant>
        <vt:lpwstr>_Toc315174626</vt:lpwstr>
      </vt:variant>
      <vt:variant>
        <vt:i4>1114167</vt:i4>
      </vt:variant>
      <vt:variant>
        <vt:i4>1028</vt:i4>
      </vt:variant>
      <vt:variant>
        <vt:i4>0</vt:i4>
      </vt:variant>
      <vt:variant>
        <vt:i4>5</vt:i4>
      </vt:variant>
      <vt:variant>
        <vt:lpwstr/>
      </vt:variant>
      <vt:variant>
        <vt:lpwstr>_Toc315174625</vt:lpwstr>
      </vt:variant>
      <vt:variant>
        <vt:i4>1114167</vt:i4>
      </vt:variant>
      <vt:variant>
        <vt:i4>1022</vt:i4>
      </vt:variant>
      <vt:variant>
        <vt:i4>0</vt:i4>
      </vt:variant>
      <vt:variant>
        <vt:i4>5</vt:i4>
      </vt:variant>
      <vt:variant>
        <vt:lpwstr/>
      </vt:variant>
      <vt:variant>
        <vt:lpwstr>_Toc315174624</vt:lpwstr>
      </vt:variant>
      <vt:variant>
        <vt:i4>1114167</vt:i4>
      </vt:variant>
      <vt:variant>
        <vt:i4>1016</vt:i4>
      </vt:variant>
      <vt:variant>
        <vt:i4>0</vt:i4>
      </vt:variant>
      <vt:variant>
        <vt:i4>5</vt:i4>
      </vt:variant>
      <vt:variant>
        <vt:lpwstr/>
      </vt:variant>
      <vt:variant>
        <vt:lpwstr>_Toc315174623</vt:lpwstr>
      </vt:variant>
      <vt:variant>
        <vt:i4>1114167</vt:i4>
      </vt:variant>
      <vt:variant>
        <vt:i4>1010</vt:i4>
      </vt:variant>
      <vt:variant>
        <vt:i4>0</vt:i4>
      </vt:variant>
      <vt:variant>
        <vt:i4>5</vt:i4>
      </vt:variant>
      <vt:variant>
        <vt:lpwstr/>
      </vt:variant>
      <vt:variant>
        <vt:lpwstr>_Toc315174622</vt:lpwstr>
      </vt:variant>
      <vt:variant>
        <vt:i4>1114167</vt:i4>
      </vt:variant>
      <vt:variant>
        <vt:i4>1004</vt:i4>
      </vt:variant>
      <vt:variant>
        <vt:i4>0</vt:i4>
      </vt:variant>
      <vt:variant>
        <vt:i4>5</vt:i4>
      </vt:variant>
      <vt:variant>
        <vt:lpwstr/>
      </vt:variant>
      <vt:variant>
        <vt:lpwstr>_Toc315174621</vt:lpwstr>
      </vt:variant>
      <vt:variant>
        <vt:i4>1114167</vt:i4>
      </vt:variant>
      <vt:variant>
        <vt:i4>998</vt:i4>
      </vt:variant>
      <vt:variant>
        <vt:i4>0</vt:i4>
      </vt:variant>
      <vt:variant>
        <vt:i4>5</vt:i4>
      </vt:variant>
      <vt:variant>
        <vt:lpwstr/>
      </vt:variant>
      <vt:variant>
        <vt:lpwstr>_Toc315174620</vt:lpwstr>
      </vt:variant>
      <vt:variant>
        <vt:i4>1179703</vt:i4>
      </vt:variant>
      <vt:variant>
        <vt:i4>992</vt:i4>
      </vt:variant>
      <vt:variant>
        <vt:i4>0</vt:i4>
      </vt:variant>
      <vt:variant>
        <vt:i4>5</vt:i4>
      </vt:variant>
      <vt:variant>
        <vt:lpwstr/>
      </vt:variant>
      <vt:variant>
        <vt:lpwstr>_Toc315174619</vt:lpwstr>
      </vt:variant>
      <vt:variant>
        <vt:i4>1179703</vt:i4>
      </vt:variant>
      <vt:variant>
        <vt:i4>986</vt:i4>
      </vt:variant>
      <vt:variant>
        <vt:i4>0</vt:i4>
      </vt:variant>
      <vt:variant>
        <vt:i4>5</vt:i4>
      </vt:variant>
      <vt:variant>
        <vt:lpwstr/>
      </vt:variant>
      <vt:variant>
        <vt:lpwstr>_Toc315174618</vt:lpwstr>
      </vt:variant>
      <vt:variant>
        <vt:i4>1179703</vt:i4>
      </vt:variant>
      <vt:variant>
        <vt:i4>980</vt:i4>
      </vt:variant>
      <vt:variant>
        <vt:i4>0</vt:i4>
      </vt:variant>
      <vt:variant>
        <vt:i4>5</vt:i4>
      </vt:variant>
      <vt:variant>
        <vt:lpwstr/>
      </vt:variant>
      <vt:variant>
        <vt:lpwstr>_Toc315174617</vt:lpwstr>
      </vt:variant>
      <vt:variant>
        <vt:i4>1179703</vt:i4>
      </vt:variant>
      <vt:variant>
        <vt:i4>974</vt:i4>
      </vt:variant>
      <vt:variant>
        <vt:i4>0</vt:i4>
      </vt:variant>
      <vt:variant>
        <vt:i4>5</vt:i4>
      </vt:variant>
      <vt:variant>
        <vt:lpwstr/>
      </vt:variant>
      <vt:variant>
        <vt:lpwstr>_Toc315174616</vt:lpwstr>
      </vt:variant>
      <vt:variant>
        <vt:i4>1179703</vt:i4>
      </vt:variant>
      <vt:variant>
        <vt:i4>968</vt:i4>
      </vt:variant>
      <vt:variant>
        <vt:i4>0</vt:i4>
      </vt:variant>
      <vt:variant>
        <vt:i4>5</vt:i4>
      </vt:variant>
      <vt:variant>
        <vt:lpwstr/>
      </vt:variant>
      <vt:variant>
        <vt:lpwstr>_Toc315174615</vt:lpwstr>
      </vt:variant>
      <vt:variant>
        <vt:i4>1179703</vt:i4>
      </vt:variant>
      <vt:variant>
        <vt:i4>962</vt:i4>
      </vt:variant>
      <vt:variant>
        <vt:i4>0</vt:i4>
      </vt:variant>
      <vt:variant>
        <vt:i4>5</vt:i4>
      </vt:variant>
      <vt:variant>
        <vt:lpwstr/>
      </vt:variant>
      <vt:variant>
        <vt:lpwstr>_Toc315174614</vt:lpwstr>
      </vt:variant>
      <vt:variant>
        <vt:i4>1179703</vt:i4>
      </vt:variant>
      <vt:variant>
        <vt:i4>956</vt:i4>
      </vt:variant>
      <vt:variant>
        <vt:i4>0</vt:i4>
      </vt:variant>
      <vt:variant>
        <vt:i4>5</vt:i4>
      </vt:variant>
      <vt:variant>
        <vt:lpwstr/>
      </vt:variant>
      <vt:variant>
        <vt:lpwstr>_Toc315174613</vt:lpwstr>
      </vt:variant>
      <vt:variant>
        <vt:i4>1179703</vt:i4>
      </vt:variant>
      <vt:variant>
        <vt:i4>950</vt:i4>
      </vt:variant>
      <vt:variant>
        <vt:i4>0</vt:i4>
      </vt:variant>
      <vt:variant>
        <vt:i4>5</vt:i4>
      </vt:variant>
      <vt:variant>
        <vt:lpwstr/>
      </vt:variant>
      <vt:variant>
        <vt:lpwstr>_Toc315174612</vt:lpwstr>
      </vt:variant>
      <vt:variant>
        <vt:i4>1179703</vt:i4>
      </vt:variant>
      <vt:variant>
        <vt:i4>944</vt:i4>
      </vt:variant>
      <vt:variant>
        <vt:i4>0</vt:i4>
      </vt:variant>
      <vt:variant>
        <vt:i4>5</vt:i4>
      </vt:variant>
      <vt:variant>
        <vt:lpwstr/>
      </vt:variant>
      <vt:variant>
        <vt:lpwstr>_Toc315174611</vt:lpwstr>
      </vt:variant>
      <vt:variant>
        <vt:i4>1179703</vt:i4>
      </vt:variant>
      <vt:variant>
        <vt:i4>938</vt:i4>
      </vt:variant>
      <vt:variant>
        <vt:i4>0</vt:i4>
      </vt:variant>
      <vt:variant>
        <vt:i4>5</vt:i4>
      </vt:variant>
      <vt:variant>
        <vt:lpwstr/>
      </vt:variant>
      <vt:variant>
        <vt:lpwstr>_Toc315174610</vt:lpwstr>
      </vt:variant>
      <vt:variant>
        <vt:i4>1245239</vt:i4>
      </vt:variant>
      <vt:variant>
        <vt:i4>932</vt:i4>
      </vt:variant>
      <vt:variant>
        <vt:i4>0</vt:i4>
      </vt:variant>
      <vt:variant>
        <vt:i4>5</vt:i4>
      </vt:variant>
      <vt:variant>
        <vt:lpwstr/>
      </vt:variant>
      <vt:variant>
        <vt:lpwstr>_Toc315174609</vt:lpwstr>
      </vt:variant>
      <vt:variant>
        <vt:i4>1245239</vt:i4>
      </vt:variant>
      <vt:variant>
        <vt:i4>926</vt:i4>
      </vt:variant>
      <vt:variant>
        <vt:i4>0</vt:i4>
      </vt:variant>
      <vt:variant>
        <vt:i4>5</vt:i4>
      </vt:variant>
      <vt:variant>
        <vt:lpwstr/>
      </vt:variant>
      <vt:variant>
        <vt:lpwstr>_Toc315174608</vt:lpwstr>
      </vt:variant>
      <vt:variant>
        <vt:i4>1245239</vt:i4>
      </vt:variant>
      <vt:variant>
        <vt:i4>920</vt:i4>
      </vt:variant>
      <vt:variant>
        <vt:i4>0</vt:i4>
      </vt:variant>
      <vt:variant>
        <vt:i4>5</vt:i4>
      </vt:variant>
      <vt:variant>
        <vt:lpwstr/>
      </vt:variant>
      <vt:variant>
        <vt:lpwstr>_Toc315174607</vt:lpwstr>
      </vt:variant>
      <vt:variant>
        <vt:i4>1245239</vt:i4>
      </vt:variant>
      <vt:variant>
        <vt:i4>914</vt:i4>
      </vt:variant>
      <vt:variant>
        <vt:i4>0</vt:i4>
      </vt:variant>
      <vt:variant>
        <vt:i4>5</vt:i4>
      </vt:variant>
      <vt:variant>
        <vt:lpwstr/>
      </vt:variant>
      <vt:variant>
        <vt:lpwstr>_Toc315174606</vt:lpwstr>
      </vt:variant>
      <vt:variant>
        <vt:i4>1245239</vt:i4>
      </vt:variant>
      <vt:variant>
        <vt:i4>908</vt:i4>
      </vt:variant>
      <vt:variant>
        <vt:i4>0</vt:i4>
      </vt:variant>
      <vt:variant>
        <vt:i4>5</vt:i4>
      </vt:variant>
      <vt:variant>
        <vt:lpwstr/>
      </vt:variant>
      <vt:variant>
        <vt:lpwstr>_Toc315174605</vt:lpwstr>
      </vt:variant>
      <vt:variant>
        <vt:i4>1245239</vt:i4>
      </vt:variant>
      <vt:variant>
        <vt:i4>902</vt:i4>
      </vt:variant>
      <vt:variant>
        <vt:i4>0</vt:i4>
      </vt:variant>
      <vt:variant>
        <vt:i4>5</vt:i4>
      </vt:variant>
      <vt:variant>
        <vt:lpwstr/>
      </vt:variant>
      <vt:variant>
        <vt:lpwstr>_Toc315174604</vt:lpwstr>
      </vt:variant>
      <vt:variant>
        <vt:i4>1245239</vt:i4>
      </vt:variant>
      <vt:variant>
        <vt:i4>896</vt:i4>
      </vt:variant>
      <vt:variant>
        <vt:i4>0</vt:i4>
      </vt:variant>
      <vt:variant>
        <vt:i4>5</vt:i4>
      </vt:variant>
      <vt:variant>
        <vt:lpwstr/>
      </vt:variant>
      <vt:variant>
        <vt:lpwstr>_Toc315174603</vt:lpwstr>
      </vt:variant>
      <vt:variant>
        <vt:i4>1245239</vt:i4>
      </vt:variant>
      <vt:variant>
        <vt:i4>890</vt:i4>
      </vt:variant>
      <vt:variant>
        <vt:i4>0</vt:i4>
      </vt:variant>
      <vt:variant>
        <vt:i4>5</vt:i4>
      </vt:variant>
      <vt:variant>
        <vt:lpwstr/>
      </vt:variant>
      <vt:variant>
        <vt:lpwstr>_Toc315174602</vt:lpwstr>
      </vt:variant>
      <vt:variant>
        <vt:i4>1245239</vt:i4>
      </vt:variant>
      <vt:variant>
        <vt:i4>884</vt:i4>
      </vt:variant>
      <vt:variant>
        <vt:i4>0</vt:i4>
      </vt:variant>
      <vt:variant>
        <vt:i4>5</vt:i4>
      </vt:variant>
      <vt:variant>
        <vt:lpwstr/>
      </vt:variant>
      <vt:variant>
        <vt:lpwstr>_Toc315174601</vt:lpwstr>
      </vt:variant>
      <vt:variant>
        <vt:i4>1245239</vt:i4>
      </vt:variant>
      <vt:variant>
        <vt:i4>878</vt:i4>
      </vt:variant>
      <vt:variant>
        <vt:i4>0</vt:i4>
      </vt:variant>
      <vt:variant>
        <vt:i4>5</vt:i4>
      </vt:variant>
      <vt:variant>
        <vt:lpwstr/>
      </vt:variant>
      <vt:variant>
        <vt:lpwstr>_Toc315174600</vt:lpwstr>
      </vt:variant>
      <vt:variant>
        <vt:i4>1703988</vt:i4>
      </vt:variant>
      <vt:variant>
        <vt:i4>872</vt:i4>
      </vt:variant>
      <vt:variant>
        <vt:i4>0</vt:i4>
      </vt:variant>
      <vt:variant>
        <vt:i4>5</vt:i4>
      </vt:variant>
      <vt:variant>
        <vt:lpwstr/>
      </vt:variant>
      <vt:variant>
        <vt:lpwstr>_Toc315174599</vt:lpwstr>
      </vt:variant>
      <vt:variant>
        <vt:i4>1703988</vt:i4>
      </vt:variant>
      <vt:variant>
        <vt:i4>866</vt:i4>
      </vt:variant>
      <vt:variant>
        <vt:i4>0</vt:i4>
      </vt:variant>
      <vt:variant>
        <vt:i4>5</vt:i4>
      </vt:variant>
      <vt:variant>
        <vt:lpwstr/>
      </vt:variant>
      <vt:variant>
        <vt:lpwstr>_Toc315174598</vt:lpwstr>
      </vt:variant>
      <vt:variant>
        <vt:i4>1703988</vt:i4>
      </vt:variant>
      <vt:variant>
        <vt:i4>860</vt:i4>
      </vt:variant>
      <vt:variant>
        <vt:i4>0</vt:i4>
      </vt:variant>
      <vt:variant>
        <vt:i4>5</vt:i4>
      </vt:variant>
      <vt:variant>
        <vt:lpwstr/>
      </vt:variant>
      <vt:variant>
        <vt:lpwstr>_Toc315174597</vt:lpwstr>
      </vt:variant>
      <vt:variant>
        <vt:i4>1703988</vt:i4>
      </vt:variant>
      <vt:variant>
        <vt:i4>854</vt:i4>
      </vt:variant>
      <vt:variant>
        <vt:i4>0</vt:i4>
      </vt:variant>
      <vt:variant>
        <vt:i4>5</vt:i4>
      </vt:variant>
      <vt:variant>
        <vt:lpwstr/>
      </vt:variant>
      <vt:variant>
        <vt:lpwstr>_Toc315174596</vt:lpwstr>
      </vt:variant>
      <vt:variant>
        <vt:i4>1703988</vt:i4>
      </vt:variant>
      <vt:variant>
        <vt:i4>848</vt:i4>
      </vt:variant>
      <vt:variant>
        <vt:i4>0</vt:i4>
      </vt:variant>
      <vt:variant>
        <vt:i4>5</vt:i4>
      </vt:variant>
      <vt:variant>
        <vt:lpwstr/>
      </vt:variant>
      <vt:variant>
        <vt:lpwstr>_Toc315174595</vt:lpwstr>
      </vt:variant>
      <vt:variant>
        <vt:i4>1703988</vt:i4>
      </vt:variant>
      <vt:variant>
        <vt:i4>842</vt:i4>
      </vt:variant>
      <vt:variant>
        <vt:i4>0</vt:i4>
      </vt:variant>
      <vt:variant>
        <vt:i4>5</vt:i4>
      </vt:variant>
      <vt:variant>
        <vt:lpwstr/>
      </vt:variant>
      <vt:variant>
        <vt:lpwstr>_Toc315174594</vt:lpwstr>
      </vt:variant>
      <vt:variant>
        <vt:i4>1703988</vt:i4>
      </vt:variant>
      <vt:variant>
        <vt:i4>836</vt:i4>
      </vt:variant>
      <vt:variant>
        <vt:i4>0</vt:i4>
      </vt:variant>
      <vt:variant>
        <vt:i4>5</vt:i4>
      </vt:variant>
      <vt:variant>
        <vt:lpwstr/>
      </vt:variant>
      <vt:variant>
        <vt:lpwstr>_Toc315174593</vt:lpwstr>
      </vt:variant>
      <vt:variant>
        <vt:i4>1703988</vt:i4>
      </vt:variant>
      <vt:variant>
        <vt:i4>830</vt:i4>
      </vt:variant>
      <vt:variant>
        <vt:i4>0</vt:i4>
      </vt:variant>
      <vt:variant>
        <vt:i4>5</vt:i4>
      </vt:variant>
      <vt:variant>
        <vt:lpwstr/>
      </vt:variant>
      <vt:variant>
        <vt:lpwstr>_Toc315174592</vt:lpwstr>
      </vt:variant>
      <vt:variant>
        <vt:i4>1703988</vt:i4>
      </vt:variant>
      <vt:variant>
        <vt:i4>824</vt:i4>
      </vt:variant>
      <vt:variant>
        <vt:i4>0</vt:i4>
      </vt:variant>
      <vt:variant>
        <vt:i4>5</vt:i4>
      </vt:variant>
      <vt:variant>
        <vt:lpwstr/>
      </vt:variant>
      <vt:variant>
        <vt:lpwstr>_Toc315174591</vt:lpwstr>
      </vt:variant>
      <vt:variant>
        <vt:i4>1703988</vt:i4>
      </vt:variant>
      <vt:variant>
        <vt:i4>818</vt:i4>
      </vt:variant>
      <vt:variant>
        <vt:i4>0</vt:i4>
      </vt:variant>
      <vt:variant>
        <vt:i4>5</vt:i4>
      </vt:variant>
      <vt:variant>
        <vt:lpwstr/>
      </vt:variant>
      <vt:variant>
        <vt:lpwstr>_Toc315174590</vt:lpwstr>
      </vt:variant>
      <vt:variant>
        <vt:i4>1769524</vt:i4>
      </vt:variant>
      <vt:variant>
        <vt:i4>812</vt:i4>
      </vt:variant>
      <vt:variant>
        <vt:i4>0</vt:i4>
      </vt:variant>
      <vt:variant>
        <vt:i4>5</vt:i4>
      </vt:variant>
      <vt:variant>
        <vt:lpwstr/>
      </vt:variant>
      <vt:variant>
        <vt:lpwstr>_Toc315174589</vt:lpwstr>
      </vt:variant>
      <vt:variant>
        <vt:i4>1769524</vt:i4>
      </vt:variant>
      <vt:variant>
        <vt:i4>806</vt:i4>
      </vt:variant>
      <vt:variant>
        <vt:i4>0</vt:i4>
      </vt:variant>
      <vt:variant>
        <vt:i4>5</vt:i4>
      </vt:variant>
      <vt:variant>
        <vt:lpwstr/>
      </vt:variant>
      <vt:variant>
        <vt:lpwstr>_Toc315174588</vt:lpwstr>
      </vt:variant>
      <vt:variant>
        <vt:i4>1769524</vt:i4>
      </vt:variant>
      <vt:variant>
        <vt:i4>800</vt:i4>
      </vt:variant>
      <vt:variant>
        <vt:i4>0</vt:i4>
      </vt:variant>
      <vt:variant>
        <vt:i4>5</vt:i4>
      </vt:variant>
      <vt:variant>
        <vt:lpwstr/>
      </vt:variant>
      <vt:variant>
        <vt:lpwstr>_Toc315174587</vt:lpwstr>
      </vt:variant>
      <vt:variant>
        <vt:i4>1769524</vt:i4>
      </vt:variant>
      <vt:variant>
        <vt:i4>794</vt:i4>
      </vt:variant>
      <vt:variant>
        <vt:i4>0</vt:i4>
      </vt:variant>
      <vt:variant>
        <vt:i4>5</vt:i4>
      </vt:variant>
      <vt:variant>
        <vt:lpwstr/>
      </vt:variant>
      <vt:variant>
        <vt:lpwstr>_Toc315174586</vt:lpwstr>
      </vt:variant>
      <vt:variant>
        <vt:i4>1769524</vt:i4>
      </vt:variant>
      <vt:variant>
        <vt:i4>788</vt:i4>
      </vt:variant>
      <vt:variant>
        <vt:i4>0</vt:i4>
      </vt:variant>
      <vt:variant>
        <vt:i4>5</vt:i4>
      </vt:variant>
      <vt:variant>
        <vt:lpwstr/>
      </vt:variant>
      <vt:variant>
        <vt:lpwstr>_Toc315174585</vt:lpwstr>
      </vt:variant>
      <vt:variant>
        <vt:i4>1769524</vt:i4>
      </vt:variant>
      <vt:variant>
        <vt:i4>782</vt:i4>
      </vt:variant>
      <vt:variant>
        <vt:i4>0</vt:i4>
      </vt:variant>
      <vt:variant>
        <vt:i4>5</vt:i4>
      </vt:variant>
      <vt:variant>
        <vt:lpwstr/>
      </vt:variant>
      <vt:variant>
        <vt:lpwstr>_Toc315174584</vt:lpwstr>
      </vt:variant>
      <vt:variant>
        <vt:i4>1769524</vt:i4>
      </vt:variant>
      <vt:variant>
        <vt:i4>776</vt:i4>
      </vt:variant>
      <vt:variant>
        <vt:i4>0</vt:i4>
      </vt:variant>
      <vt:variant>
        <vt:i4>5</vt:i4>
      </vt:variant>
      <vt:variant>
        <vt:lpwstr/>
      </vt:variant>
      <vt:variant>
        <vt:lpwstr>_Toc315174583</vt:lpwstr>
      </vt:variant>
      <vt:variant>
        <vt:i4>1769524</vt:i4>
      </vt:variant>
      <vt:variant>
        <vt:i4>770</vt:i4>
      </vt:variant>
      <vt:variant>
        <vt:i4>0</vt:i4>
      </vt:variant>
      <vt:variant>
        <vt:i4>5</vt:i4>
      </vt:variant>
      <vt:variant>
        <vt:lpwstr/>
      </vt:variant>
      <vt:variant>
        <vt:lpwstr>_Toc315174582</vt:lpwstr>
      </vt:variant>
      <vt:variant>
        <vt:i4>1769524</vt:i4>
      </vt:variant>
      <vt:variant>
        <vt:i4>764</vt:i4>
      </vt:variant>
      <vt:variant>
        <vt:i4>0</vt:i4>
      </vt:variant>
      <vt:variant>
        <vt:i4>5</vt:i4>
      </vt:variant>
      <vt:variant>
        <vt:lpwstr/>
      </vt:variant>
      <vt:variant>
        <vt:lpwstr>_Toc315174581</vt:lpwstr>
      </vt:variant>
      <vt:variant>
        <vt:i4>1769524</vt:i4>
      </vt:variant>
      <vt:variant>
        <vt:i4>758</vt:i4>
      </vt:variant>
      <vt:variant>
        <vt:i4>0</vt:i4>
      </vt:variant>
      <vt:variant>
        <vt:i4>5</vt:i4>
      </vt:variant>
      <vt:variant>
        <vt:lpwstr/>
      </vt:variant>
      <vt:variant>
        <vt:lpwstr>_Toc315174580</vt:lpwstr>
      </vt:variant>
      <vt:variant>
        <vt:i4>1310772</vt:i4>
      </vt:variant>
      <vt:variant>
        <vt:i4>752</vt:i4>
      </vt:variant>
      <vt:variant>
        <vt:i4>0</vt:i4>
      </vt:variant>
      <vt:variant>
        <vt:i4>5</vt:i4>
      </vt:variant>
      <vt:variant>
        <vt:lpwstr/>
      </vt:variant>
      <vt:variant>
        <vt:lpwstr>_Toc315174579</vt:lpwstr>
      </vt:variant>
      <vt:variant>
        <vt:i4>1310772</vt:i4>
      </vt:variant>
      <vt:variant>
        <vt:i4>746</vt:i4>
      </vt:variant>
      <vt:variant>
        <vt:i4>0</vt:i4>
      </vt:variant>
      <vt:variant>
        <vt:i4>5</vt:i4>
      </vt:variant>
      <vt:variant>
        <vt:lpwstr/>
      </vt:variant>
      <vt:variant>
        <vt:lpwstr>_Toc315174578</vt:lpwstr>
      </vt:variant>
      <vt:variant>
        <vt:i4>1310772</vt:i4>
      </vt:variant>
      <vt:variant>
        <vt:i4>740</vt:i4>
      </vt:variant>
      <vt:variant>
        <vt:i4>0</vt:i4>
      </vt:variant>
      <vt:variant>
        <vt:i4>5</vt:i4>
      </vt:variant>
      <vt:variant>
        <vt:lpwstr/>
      </vt:variant>
      <vt:variant>
        <vt:lpwstr>_Toc315174577</vt:lpwstr>
      </vt:variant>
      <vt:variant>
        <vt:i4>1310772</vt:i4>
      </vt:variant>
      <vt:variant>
        <vt:i4>734</vt:i4>
      </vt:variant>
      <vt:variant>
        <vt:i4>0</vt:i4>
      </vt:variant>
      <vt:variant>
        <vt:i4>5</vt:i4>
      </vt:variant>
      <vt:variant>
        <vt:lpwstr/>
      </vt:variant>
      <vt:variant>
        <vt:lpwstr>_Toc315174576</vt:lpwstr>
      </vt:variant>
      <vt:variant>
        <vt:i4>1310772</vt:i4>
      </vt:variant>
      <vt:variant>
        <vt:i4>728</vt:i4>
      </vt:variant>
      <vt:variant>
        <vt:i4>0</vt:i4>
      </vt:variant>
      <vt:variant>
        <vt:i4>5</vt:i4>
      </vt:variant>
      <vt:variant>
        <vt:lpwstr/>
      </vt:variant>
      <vt:variant>
        <vt:lpwstr>_Toc315174575</vt:lpwstr>
      </vt:variant>
      <vt:variant>
        <vt:i4>1310772</vt:i4>
      </vt:variant>
      <vt:variant>
        <vt:i4>722</vt:i4>
      </vt:variant>
      <vt:variant>
        <vt:i4>0</vt:i4>
      </vt:variant>
      <vt:variant>
        <vt:i4>5</vt:i4>
      </vt:variant>
      <vt:variant>
        <vt:lpwstr/>
      </vt:variant>
      <vt:variant>
        <vt:lpwstr>_Toc315174574</vt:lpwstr>
      </vt:variant>
      <vt:variant>
        <vt:i4>1310772</vt:i4>
      </vt:variant>
      <vt:variant>
        <vt:i4>716</vt:i4>
      </vt:variant>
      <vt:variant>
        <vt:i4>0</vt:i4>
      </vt:variant>
      <vt:variant>
        <vt:i4>5</vt:i4>
      </vt:variant>
      <vt:variant>
        <vt:lpwstr/>
      </vt:variant>
      <vt:variant>
        <vt:lpwstr>_Toc315174573</vt:lpwstr>
      </vt:variant>
      <vt:variant>
        <vt:i4>1310772</vt:i4>
      </vt:variant>
      <vt:variant>
        <vt:i4>710</vt:i4>
      </vt:variant>
      <vt:variant>
        <vt:i4>0</vt:i4>
      </vt:variant>
      <vt:variant>
        <vt:i4>5</vt:i4>
      </vt:variant>
      <vt:variant>
        <vt:lpwstr/>
      </vt:variant>
      <vt:variant>
        <vt:lpwstr>_Toc315174572</vt:lpwstr>
      </vt:variant>
      <vt:variant>
        <vt:i4>1310772</vt:i4>
      </vt:variant>
      <vt:variant>
        <vt:i4>704</vt:i4>
      </vt:variant>
      <vt:variant>
        <vt:i4>0</vt:i4>
      </vt:variant>
      <vt:variant>
        <vt:i4>5</vt:i4>
      </vt:variant>
      <vt:variant>
        <vt:lpwstr/>
      </vt:variant>
      <vt:variant>
        <vt:lpwstr>_Toc315174571</vt:lpwstr>
      </vt:variant>
      <vt:variant>
        <vt:i4>1310772</vt:i4>
      </vt:variant>
      <vt:variant>
        <vt:i4>698</vt:i4>
      </vt:variant>
      <vt:variant>
        <vt:i4>0</vt:i4>
      </vt:variant>
      <vt:variant>
        <vt:i4>5</vt:i4>
      </vt:variant>
      <vt:variant>
        <vt:lpwstr/>
      </vt:variant>
      <vt:variant>
        <vt:lpwstr>_Toc315174570</vt:lpwstr>
      </vt:variant>
      <vt:variant>
        <vt:i4>1376308</vt:i4>
      </vt:variant>
      <vt:variant>
        <vt:i4>692</vt:i4>
      </vt:variant>
      <vt:variant>
        <vt:i4>0</vt:i4>
      </vt:variant>
      <vt:variant>
        <vt:i4>5</vt:i4>
      </vt:variant>
      <vt:variant>
        <vt:lpwstr/>
      </vt:variant>
      <vt:variant>
        <vt:lpwstr>_Toc315174569</vt:lpwstr>
      </vt:variant>
      <vt:variant>
        <vt:i4>1376308</vt:i4>
      </vt:variant>
      <vt:variant>
        <vt:i4>686</vt:i4>
      </vt:variant>
      <vt:variant>
        <vt:i4>0</vt:i4>
      </vt:variant>
      <vt:variant>
        <vt:i4>5</vt:i4>
      </vt:variant>
      <vt:variant>
        <vt:lpwstr/>
      </vt:variant>
      <vt:variant>
        <vt:lpwstr>_Toc315174568</vt:lpwstr>
      </vt:variant>
      <vt:variant>
        <vt:i4>1376308</vt:i4>
      </vt:variant>
      <vt:variant>
        <vt:i4>680</vt:i4>
      </vt:variant>
      <vt:variant>
        <vt:i4>0</vt:i4>
      </vt:variant>
      <vt:variant>
        <vt:i4>5</vt:i4>
      </vt:variant>
      <vt:variant>
        <vt:lpwstr/>
      </vt:variant>
      <vt:variant>
        <vt:lpwstr>_Toc315174567</vt:lpwstr>
      </vt:variant>
      <vt:variant>
        <vt:i4>1376308</vt:i4>
      </vt:variant>
      <vt:variant>
        <vt:i4>674</vt:i4>
      </vt:variant>
      <vt:variant>
        <vt:i4>0</vt:i4>
      </vt:variant>
      <vt:variant>
        <vt:i4>5</vt:i4>
      </vt:variant>
      <vt:variant>
        <vt:lpwstr/>
      </vt:variant>
      <vt:variant>
        <vt:lpwstr>_Toc315174566</vt:lpwstr>
      </vt:variant>
      <vt:variant>
        <vt:i4>1376308</vt:i4>
      </vt:variant>
      <vt:variant>
        <vt:i4>668</vt:i4>
      </vt:variant>
      <vt:variant>
        <vt:i4>0</vt:i4>
      </vt:variant>
      <vt:variant>
        <vt:i4>5</vt:i4>
      </vt:variant>
      <vt:variant>
        <vt:lpwstr/>
      </vt:variant>
      <vt:variant>
        <vt:lpwstr>_Toc315174565</vt:lpwstr>
      </vt:variant>
      <vt:variant>
        <vt:i4>1376308</vt:i4>
      </vt:variant>
      <vt:variant>
        <vt:i4>662</vt:i4>
      </vt:variant>
      <vt:variant>
        <vt:i4>0</vt:i4>
      </vt:variant>
      <vt:variant>
        <vt:i4>5</vt:i4>
      </vt:variant>
      <vt:variant>
        <vt:lpwstr/>
      </vt:variant>
      <vt:variant>
        <vt:lpwstr>_Toc315174564</vt:lpwstr>
      </vt:variant>
      <vt:variant>
        <vt:i4>1376308</vt:i4>
      </vt:variant>
      <vt:variant>
        <vt:i4>656</vt:i4>
      </vt:variant>
      <vt:variant>
        <vt:i4>0</vt:i4>
      </vt:variant>
      <vt:variant>
        <vt:i4>5</vt:i4>
      </vt:variant>
      <vt:variant>
        <vt:lpwstr/>
      </vt:variant>
      <vt:variant>
        <vt:lpwstr>_Toc315174563</vt:lpwstr>
      </vt:variant>
      <vt:variant>
        <vt:i4>1376308</vt:i4>
      </vt:variant>
      <vt:variant>
        <vt:i4>650</vt:i4>
      </vt:variant>
      <vt:variant>
        <vt:i4>0</vt:i4>
      </vt:variant>
      <vt:variant>
        <vt:i4>5</vt:i4>
      </vt:variant>
      <vt:variant>
        <vt:lpwstr/>
      </vt:variant>
      <vt:variant>
        <vt:lpwstr>_Toc315174562</vt:lpwstr>
      </vt:variant>
      <vt:variant>
        <vt:i4>1376308</vt:i4>
      </vt:variant>
      <vt:variant>
        <vt:i4>644</vt:i4>
      </vt:variant>
      <vt:variant>
        <vt:i4>0</vt:i4>
      </vt:variant>
      <vt:variant>
        <vt:i4>5</vt:i4>
      </vt:variant>
      <vt:variant>
        <vt:lpwstr/>
      </vt:variant>
      <vt:variant>
        <vt:lpwstr>_Toc315174561</vt:lpwstr>
      </vt:variant>
      <vt:variant>
        <vt:i4>1376308</vt:i4>
      </vt:variant>
      <vt:variant>
        <vt:i4>638</vt:i4>
      </vt:variant>
      <vt:variant>
        <vt:i4>0</vt:i4>
      </vt:variant>
      <vt:variant>
        <vt:i4>5</vt:i4>
      </vt:variant>
      <vt:variant>
        <vt:lpwstr/>
      </vt:variant>
      <vt:variant>
        <vt:lpwstr>_Toc315174560</vt:lpwstr>
      </vt:variant>
      <vt:variant>
        <vt:i4>1441844</vt:i4>
      </vt:variant>
      <vt:variant>
        <vt:i4>632</vt:i4>
      </vt:variant>
      <vt:variant>
        <vt:i4>0</vt:i4>
      </vt:variant>
      <vt:variant>
        <vt:i4>5</vt:i4>
      </vt:variant>
      <vt:variant>
        <vt:lpwstr/>
      </vt:variant>
      <vt:variant>
        <vt:lpwstr>_Toc315174559</vt:lpwstr>
      </vt:variant>
      <vt:variant>
        <vt:i4>1441844</vt:i4>
      </vt:variant>
      <vt:variant>
        <vt:i4>626</vt:i4>
      </vt:variant>
      <vt:variant>
        <vt:i4>0</vt:i4>
      </vt:variant>
      <vt:variant>
        <vt:i4>5</vt:i4>
      </vt:variant>
      <vt:variant>
        <vt:lpwstr/>
      </vt:variant>
      <vt:variant>
        <vt:lpwstr>_Toc315174558</vt:lpwstr>
      </vt:variant>
      <vt:variant>
        <vt:i4>1441844</vt:i4>
      </vt:variant>
      <vt:variant>
        <vt:i4>620</vt:i4>
      </vt:variant>
      <vt:variant>
        <vt:i4>0</vt:i4>
      </vt:variant>
      <vt:variant>
        <vt:i4>5</vt:i4>
      </vt:variant>
      <vt:variant>
        <vt:lpwstr/>
      </vt:variant>
      <vt:variant>
        <vt:lpwstr>_Toc315174557</vt:lpwstr>
      </vt:variant>
      <vt:variant>
        <vt:i4>1441844</vt:i4>
      </vt:variant>
      <vt:variant>
        <vt:i4>614</vt:i4>
      </vt:variant>
      <vt:variant>
        <vt:i4>0</vt:i4>
      </vt:variant>
      <vt:variant>
        <vt:i4>5</vt:i4>
      </vt:variant>
      <vt:variant>
        <vt:lpwstr/>
      </vt:variant>
      <vt:variant>
        <vt:lpwstr>_Toc315174556</vt:lpwstr>
      </vt:variant>
      <vt:variant>
        <vt:i4>1441844</vt:i4>
      </vt:variant>
      <vt:variant>
        <vt:i4>608</vt:i4>
      </vt:variant>
      <vt:variant>
        <vt:i4>0</vt:i4>
      </vt:variant>
      <vt:variant>
        <vt:i4>5</vt:i4>
      </vt:variant>
      <vt:variant>
        <vt:lpwstr/>
      </vt:variant>
      <vt:variant>
        <vt:lpwstr>_Toc315174555</vt:lpwstr>
      </vt:variant>
      <vt:variant>
        <vt:i4>1441844</vt:i4>
      </vt:variant>
      <vt:variant>
        <vt:i4>602</vt:i4>
      </vt:variant>
      <vt:variant>
        <vt:i4>0</vt:i4>
      </vt:variant>
      <vt:variant>
        <vt:i4>5</vt:i4>
      </vt:variant>
      <vt:variant>
        <vt:lpwstr/>
      </vt:variant>
      <vt:variant>
        <vt:lpwstr>_Toc315174554</vt:lpwstr>
      </vt:variant>
      <vt:variant>
        <vt:i4>1441844</vt:i4>
      </vt:variant>
      <vt:variant>
        <vt:i4>596</vt:i4>
      </vt:variant>
      <vt:variant>
        <vt:i4>0</vt:i4>
      </vt:variant>
      <vt:variant>
        <vt:i4>5</vt:i4>
      </vt:variant>
      <vt:variant>
        <vt:lpwstr/>
      </vt:variant>
      <vt:variant>
        <vt:lpwstr>_Toc315174553</vt:lpwstr>
      </vt:variant>
      <vt:variant>
        <vt:i4>1441844</vt:i4>
      </vt:variant>
      <vt:variant>
        <vt:i4>590</vt:i4>
      </vt:variant>
      <vt:variant>
        <vt:i4>0</vt:i4>
      </vt:variant>
      <vt:variant>
        <vt:i4>5</vt:i4>
      </vt:variant>
      <vt:variant>
        <vt:lpwstr/>
      </vt:variant>
      <vt:variant>
        <vt:lpwstr>_Toc315174552</vt:lpwstr>
      </vt:variant>
      <vt:variant>
        <vt:i4>1441844</vt:i4>
      </vt:variant>
      <vt:variant>
        <vt:i4>584</vt:i4>
      </vt:variant>
      <vt:variant>
        <vt:i4>0</vt:i4>
      </vt:variant>
      <vt:variant>
        <vt:i4>5</vt:i4>
      </vt:variant>
      <vt:variant>
        <vt:lpwstr/>
      </vt:variant>
      <vt:variant>
        <vt:lpwstr>_Toc315174551</vt:lpwstr>
      </vt:variant>
      <vt:variant>
        <vt:i4>1441844</vt:i4>
      </vt:variant>
      <vt:variant>
        <vt:i4>578</vt:i4>
      </vt:variant>
      <vt:variant>
        <vt:i4>0</vt:i4>
      </vt:variant>
      <vt:variant>
        <vt:i4>5</vt:i4>
      </vt:variant>
      <vt:variant>
        <vt:lpwstr/>
      </vt:variant>
      <vt:variant>
        <vt:lpwstr>_Toc315174550</vt:lpwstr>
      </vt:variant>
      <vt:variant>
        <vt:i4>1507380</vt:i4>
      </vt:variant>
      <vt:variant>
        <vt:i4>572</vt:i4>
      </vt:variant>
      <vt:variant>
        <vt:i4>0</vt:i4>
      </vt:variant>
      <vt:variant>
        <vt:i4>5</vt:i4>
      </vt:variant>
      <vt:variant>
        <vt:lpwstr/>
      </vt:variant>
      <vt:variant>
        <vt:lpwstr>_Toc315174549</vt:lpwstr>
      </vt:variant>
      <vt:variant>
        <vt:i4>1507380</vt:i4>
      </vt:variant>
      <vt:variant>
        <vt:i4>566</vt:i4>
      </vt:variant>
      <vt:variant>
        <vt:i4>0</vt:i4>
      </vt:variant>
      <vt:variant>
        <vt:i4>5</vt:i4>
      </vt:variant>
      <vt:variant>
        <vt:lpwstr/>
      </vt:variant>
      <vt:variant>
        <vt:lpwstr>_Toc315174548</vt:lpwstr>
      </vt:variant>
      <vt:variant>
        <vt:i4>1507380</vt:i4>
      </vt:variant>
      <vt:variant>
        <vt:i4>560</vt:i4>
      </vt:variant>
      <vt:variant>
        <vt:i4>0</vt:i4>
      </vt:variant>
      <vt:variant>
        <vt:i4>5</vt:i4>
      </vt:variant>
      <vt:variant>
        <vt:lpwstr/>
      </vt:variant>
      <vt:variant>
        <vt:lpwstr>_Toc315174547</vt:lpwstr>
      </vt:variant>
      <vt:variant>
        <vt:i4>1507380</vt:i4>
      </vt:variant>
      <vt:variant>
        <vt:i4>554</vt:i4>
      </vt:variant>
      <vt:variant>
        <vt:i4>0</vt:i4>
      </vt:variant>
      <vt:variant>
        <vt:i4>5</vt:i4>
      </vt:variant>
      <vt:variant>
        <vt:lpwstr/>
      </vt:variant>
      <vt:variant>
        <vt:lpwstr>_Toc315174546</vt:lpwstr>
      </vt:variant>
      <vt:variant>
        <vt:i4>1507380</vt:i4>
      </vt:variant>
      <vt:variant>
        <vt:i4>548</vt:i4>
      </vt:variant>
      <vt:variant>
        <vt:i4>0</vt:i4>
      </vt:variant>
      <vt:variant>
        <vt:i4>5</vt:i4>
      </vt:variant>
      <vt:variant>
        <vt:lpwstr/>
      </vt:variant>
      <vt:variant>
        <vt:lpwstr>_Toc315174545</vt:lpwstr>
      </vt:variant>
      <vt:variant>
        <vt:i4>1507380</vt:i4>
      </vt:variant>
      <vt:variant>
        <vt:i4>542</vt:i4>
      </vt:variant>
      <vt:variant>
        <vt:i4>0</vt:i4>
      </vt:variant>
      <vt:variant>
        <vt:i4>5</vt:i4>
      </vt:variant>
      <vt:variant>
        <vt:lpwstr/>
      </vt:variant>
      <vt:variant>
        <vt:lpwstr>_Toc315174544</vt:lpwstr>
      </vt:variant>
      <vt:variant>
        <vt:i4>1507380</vt:i4>
      </vt:variant>
      <vt:variant>
        <vt:i4>536</vt:i4>
      </vt:variant>
      <vt:variant>
        <vt:i4>0</vt:i4>
      </vt:variant>
      <vt:variant>
        <vt:i4>5</vt:i4>
      </vt:variant>
      <vt:variant>
        <vt:lpwstr/>
      </vt:variant>
      <vt:variant>
        <vt:lpwstr>_Toc315174543</vt:lpwstr>
      </vt:variant>
      <vt:variant>
        <vt:i4>1507380</vt:i4>
      </vt:variant>
      <vt:variant>
        <vt:i4>530</vt:i4>
      </vt:variant>
      <vt:variant>
        <vt:i4>0</vt:i4>
      </vt:variant>
      <vt:variant>
        <vt:i4>5</vt:i4>
      </vt:variant>
      <vt:variant>
        <vt:lpwstr/>
      </vt:variant>
      <vt:variant>
        <vt:lpwstr>_Toc315174542</vt:lpwstr>
      </vt:variant>
      <vt:variant>
        <vt:i4>1507380</vt:i4>
      </vt:variant>
      <vt:variant>
        <vt:i4>524</vt:i4>
      </vt:variant>
      <vt:variant>
        <vt:i4>0</vt:i4>
      </vt:variant>
      <vt:variant>
        <vt:i4>5</vt:i4>
      </vt:variant>
      <vt:variant>
        <vt:lpwstr/>
      </vt:variant>
      <vt:variant>
        <vt:lpwstr>_Toc315174541</vt:lpwstr>
      </vt:variant>
      <vt:variant>
        <vt:i4>1507380</vt:i4>
      </vt:variant>
      <vt:variant>
        <vt:i4>518</vt:i4>
      </vt:variant>
      <vt:variant>
        <vt:i4>0</vt:i4>
      </vt:variant>
      <vt:variant>
        <vt:i4>5</vt:i4>
      </vt:variant>
      <vt:variant>
        <vt:lpwstr/>
      </vt:variant>
      <vt:variant>
        <vt:lpwstr>_Toc315174540</vt:lpwstr>
      </vt:variant>
      <vt:variant>
        <vt:i4>1048628</vt:i4>
      </vt:variant>
      <vt:variant>
        <vt:i4>512</vt:i4>
      </vt:variant>
      <vt:variant>
        <vt:i4>0</vt:i4>
      </vt:variant>
      <vt:variant>
        <vt:i4>5</vt:i4>
      </vt:variant>
      <vt:variant>
        <vt:lpwstr/>
      </vt:variant>
      <vt:variant>
        <vt:lpwstr>_Toc315174539</vt:lpwstr>
      </vt:variant>
      <vt:variant>
        <vt:i4>1048628</vt:i4>
      </vt:variant>
      <vt:variant>
        <vt:i4>506</vt:i4>
      </vt:variant>
      <vt:variant>
        <vt:i4>0</vt:i4>
      </vt:variant>
      <vt:variant>
        <vt:i4>5</vt:i4>
      </vt:variant>
      <vt:variant>
        <vt:lpwstr/>
      </vt:variant>
      <vt:variant>
        <vt:lpwstr>_Toc315174538</vt:lpwstr>
      </vt:variant>
      <vt:variant>
        <vt:i4>1048628</vt:i4>
      </vt:variant>
      <vt:variant>
        <vt:i4>500</vt:i4>
      </vt:variant>
      <vt:variant>
        <vt:i4>0</vt:i4>
      </vt:variant>
      <vt:variant>
        <vt:i4>5</vt:i4>
      </vt:variant>
      <vt:variant>
        <vt:lpwstr/>
      </vt:variant>
      <vt:variant>
        <vt:lpwstr>_Toc315174537</vt:lpwstr>
      </vt:variant>
      <vt:variant>
        <vt:i4>1048628</vt:i4>
      </vt:variant>
      <vt:variant>
        <vt:i4>494</vt:i4>
      </vt:variant>
      <vt:variant>
        <vt:i4>0</vt:i4>
      </vt:variant>
      <vt:variant>
        <vt:i4>5</vt:i4>
      </vt:variant>
      <vt:variant>
        <vt:lpwstr/>
      </vt:variant>
      <vt:variant>
        <vt:lpwstr>_Toc315174536</vt:lpwstr>
      </vt:variant>
      <vt:variant>
        <vt:i4>1048628</vt:i4>
      </vt:variant>
      <vt:variant>
        <vt:i4>488</vt:i4>
      </vt:variant>
      <vt:variant>
        <vt:i4>0</vt:i4>
      </vt:variant>
      <vt:variant>
        <vt:i4>5</vt:i4>
      </vt:variant>
      <vt:variant>
        <vt:lpwstr/>
      </vt:variant>
      <vt:variant>
        <vt:lpwstr>_Toc315174535</vt:lpwstr>
      </vt:variant>
      <vt:variant>
        <vt:i4>1048628</vt:i4>
      </vt:variant>
      <vt:variant>
        <vt:i4>482</vt:i4>
      </vt:variant>
      <vt:variant>
        <vt:i4>0</vt:i4>
      </vt:variant>
      <vt:variant>
        <vt:i4>5</vt:i4>
      </vt:variant>
      <vt:variant>
        <vt:lpwstr/>
      </vt:variant>
      <vt:variant>
        <vt:lpwstr>_Toc315174534</vt:lpwstr>
      </vt:variant>
      <vt:variant>
        <vt:i4>1048628</vt:i4>
      </vt:variant>
      <vt:variant>
        <vt:i4>476</vt:i4>
      </vt:variant>
      <vt:variant>
        <vt:i4>0</vt:i4>
      </vt:variant>
      <vt:variant>
        <vt:i4>5</vt:i4>
      </vt:variant>
      <vt:variant>
        <vt:lpwstr/>
      </vt:variant>
      <vt:variant>
        <vt:lpwstr>_Toc315174533</vt:lpwstr>
      </vt:variant>
      <vt:variant>
        <vt:i4>1048628</vt:i4>
      </vt:variant>
      <vt:variant>
        <vt:i4>470</vt:i4>
      </vt:variant>
      <vt:variant>
        <vt:i4>0</vt:i4>
      </vt:variant>
      <vt:variant>
        <vt:i4>5</vt:i4>
      </vt:variant>
      <vt:variant>
        <vt:lpwstr/>
      </vt:variant>
      <vt:variant>
        <vt:lpwstr>_Toc315174532</vt:lpwstr>
      </vt:variant>
      <vt:variant>
        <vt:i4>1048628</vt:i4>
      </vt:variant>
      <vt:variant>
        <vt:i4>464</vt:i4>
      </vt:variant>
      <vt:variant>
        <vt:i4>0</vt:i4>
      </vt:variant>
      <vt:variant>
        <vt:i4>5</vt:i4>
      </vt:variant>
      <vt:variant>
        <vt:lpwstr/>
      </vt:variant>
      <vt:variant>
        <vt:lpwstr>_Toc315174531</vt:lpwstr>
      </vt:variant>
      <vt:variant>
        <vt:i4>1048628</vt:i4>
      </vt:variant>
      <vt:variant>
        <vt:i4>458</vt:i4>
      </vt:variant>
      <vt:variant>
        <vt:i4>0</vt:i4>
      </vt:variant>
      <vt:variant>
        <vt:i4>5</vt:i4>
      </vt:variant>
      <vt:variant>
        <vt:lpwstr/>
      </vt:variant>
      <vt:variant>
        <vt:lpwstr>_Toc315174530</vt:lpwstr>
      </vt:variant>
      <vt:variant>
        <vt:i4>1114164</vt:i4>
      </vt:variant>
      <vt:variant>
        <vt:i4>452</vt:i4>
      </vt:variant>
      <vt:variant>
        <vt:i4>0</vt:i4>
      </vt:variant>
      <vt:variant>
        <vt:i4>5</vt:i4>
      </vt:variant>
      <vt:variant>
        <vt:lpwstr/>
      </vt:variant>
      <vt:variant>
        <vt:lpwstr>_Toc315174529</vt:lpwstr>
      </vt:variant>
      <vt:variant>
        <vt:i4>1114164</vt:i4>
      </vt:variant>
      <vt:variant>
        <vt:i4>446</vt:i4>
      </vt:variant>
      <vt:variant>
        <vt:i4>0</vt:i4>
      </vt:variant>
      <vt:variant>
        <vt:i4>5</vt:i4>
      </vt:variant>
      <vt:variant>
        <vt:lpwstr/>
      </vt:variant>
      <vt:variant>
        <vt:lpwstr>_Toc315174528</vt:lpwstr>
      </vt:variant>
      <vt:variant>
        <vt:i4>1114164</vt:i4>
      </vt:variant>
      <vt:variant>
        <vt:i4>440</vt:i4>
      </vt:variant>
      <vt:variant>
        <vt:i4>0</vt:i4>
      </vt:variant>
      <vt:variant>
        <vt:i4>5</vt:i4>
      </vt:variant>
      <vt:variant>
        <vt:lpwstr/>
      </vt:variant>
      <vt:variant>
        <vt:lpwstr>_Toc315174527</vt:lpwstr>
      </vt:variant>
      <vt:variant>
        <vt:i4>1114164</vt:i4>
      </vt:variant>
      <vt:variant>
        <vt:i4>434</vt:i4>
      </vt:variant>
      <vt:variant>
        <vt:i4>0</vt:i4>
      </vt:variant>
      <vt:variant>
        <vt:i4>5</vt:i4>
      </vt:variant>
      <vt:variant>
        <vt:lpwstr/>
      </vt:variant>
      <vt:variant>
        <vt:lpwstr>_Toc315174526</vt:lpwstr>
      </vt:variant>
      <vt:variant>
        <vt:i4>1114164</vt:i4>
      </vt:variant>
      <vt:variant>
        <vt:i4>428</vt:i4>
      </vt:variant>
      <vt:variant>
        <vt:i4>0</vt:i4>
      </vt:variant>
      <vt:variant>
        <vt:i4>5</vt:i4>
      </vt:variant>
      <vt:variant>
        <vt:lpwstr/>
      </vt:variant>
      <vt:variant>
        <vt:lpwstr>_Toc315174525</vt:lpwstr>
      </vt:variant>
      <vt:variant>
        <vt:i4>1114164</vt:i4>
      </vt:variant>
      <vt:variant>
        <vt:i4>422</vt:i4>
      </vt:variant>
      <vt:variant>
        <vt:i4>0</vt:i4>
      </vt:variant>
      <vt:variant>
        <vt:i4>5</vt:i4>
      </vt:variant>
      <vt:variant>
        <vt:lpwstr/>
      </vt:variant>
      <vt:variant>
        <vt:lpwstr>_Toc315174524</vt:lpwstr>
      </vt:variant>
      <vt:variant>
        <vt:i4>1114164</vt:i4>
      </vt:variant>
      <vt:variant>
        <vt:i4>416</vt:i4>
      </vt:variant>
      <vt:variant>
        <vt:i4>0</vt:i4>
      </vt:variant>
      <vt:variant>
        <vt:i4>5</vt:i4>
      </vt:variant>
      <vt:variant>
        <vt:lpwstr/>
      </vt:variant>
      <vt:variant>
        <vt:lpwstr>_Toc315174523</vt:lpwstr>
      </vt:variant>
      <vt:variant>
        <vt:i4>1114164</vt:i4>
      </vt:variant>
      <vt:variant>
        <vt:i4>410</vt:i4>
      </vt:variant>
      <vt:variant>
        <vt:i4>0</vt:i4>
      </vt:variant>
      <vt:variant>
        <vt:i4>5</vt:i4>
      </vt:variant>
      <vt:variant>
        <vt:lpwstr/>
      </vt:variant>
      <vt:variant>
        <vt:lpwstr>_Toc315174522</vt:lpwstr>
      </vt:variant>
      <vt:variant>
        <vt:i4>1114164</vt:i4>
      </vt:variant>
      <vt:variant>
        <vt:i4>404</vt:i4>
      </vt:variant>
      <vt:variant>
        <vt:i4>0</vt:i4>
      </vt:variant>
      <vt:variant>
        <vt:i4>5</vt:i4>
      </vt:variant>
      <vt:variant>
        <vt:lpwstr/>
      </vt:variant>
      <vt:variant>
        <vt:lpwstr>_Toc315174521</vt:lpwstr>
      </vt:variant>
      <vt:variant>
        <vt:i4>1114164</vt:i4>
      </vt:variant>
      <vt:variant>
        <vt:i4>398</vt:i4>
      </vt:variant>
      <vt:variant>
        <vt:i4>0</vt:i4>
      </vt:variant>
      <vt:variant>
        <vt:i4>5</vt:i4>
      </vt:variant>
      <vt:variant>
        <vt:lpwstr/>
      </vt:variant>
      <vt:variant>
        <vt:lpwstr>_Toc315174520</vt:lpwstr>
      </vt:variant>
      <vt:variant>
        <vt:i4>1179700</vt:i4>
      </vt:variant>
      <vt:variant>
        <vt:i4>392</vt:i4>
      </vt:variant>
      <vt:variant>
        <vt:i4>0</vt:i4>
      </vt:variant>
      <vt:variant>
        <vt:i4>5</vt:i4>
      </vt:variant>
      <vt:variant>
        <vt:lpwstr/>
      </vt:variant>
      <vt:variant>
        <vt:lpwstr>_Toc315174519</vt:lpwstr>
      </vt:variant>
      <vt:variant>
        <vt:i4>1179700</vt:i4>
      </vt:variant>
      <vt:variant>
        <vt:i4>386</vt:i4>
      </vt:variant>
      <vt:variant>
        <vt:i4>0</vt:i4>
      </vt:variant>
      <vt:variant>
        <vt:i4>5</vt:i4>
      </vt:variant>
      <vt:variant>
        <vt:lpwstr/>
      </vt:variant>
      <vt:variant>
        <vt:lpwstr>_Toc315174518</vt:lpwstr>
      </vt:variant>
      <vt:variant>
        <vt:i4>1179700</vt:i4>
      </vt:variant>
      <vt:variant>
        <vt:i4>380</vt:i4>
      </vt:variant>
      <vt:variant>
        <vt:i4>0</vt:i4>
      </vt:variant>
      <vt:variant>
        <vt:i4>5</vt:i4>
      </vt:variant>
      <vt:variant>
        <vt:lpwstr/>
      </vt:variant>
      <vt:variant>
        <vt:lpwstr>_Toc315174517</vt:lpwstr>
      </vt:variant>
      <vt:variant>
        <vt:i4>1179700</vt:i4>
      </vt:variant>
      <vt:variant>
        <vt:i4>374</vt:i4>
      </vt:variant>
      <vt:variant>
        <vt:i4>0</vt:i4>
      </vt:variant>
      <vt:variant>
        <vt:i4>5</vt:i4>
      </vt:variant>
      <vt:variant>
        <vt:lpwstr/>
      </vt:variant>
      <vt:variant>
        <vt:lpwstr>_Toc315174516</vt:lpwstr>
      </vt:variant>
      <vt:variant>
        <vt:i4>1179700</vt:i4>
      </vt:variant>
      <vt:variant>
        <vt:i4>368</vt:i4>
      </vt:variant>
      <vt:variant>
        <vt:i4>0</vt:i4>
      </vt:variant>
      <vt:variant>
        <vt:i4>5</vt:i4>
      </vt:variant>
      <vt:variant>
        <vt:lpwstr/>
      </vt:variant>
      <vt:variant>
        <vt:lpwstr>_Toc315174515</vt:lpwstr>
      </vt:variant>
      <vt:variant>
        <vt:i4>1179700</vt:i4>
      </vt:variant>
      <vt:variant>
        <vt:i4>362</vt:i4>
      </vt:variant>
      <vt:variant>
        <vt:i4>0</vt:i4>
      </vt:variant>
      <vt:variant>
        <vt:i4>5</vt:i4>
      </vt:variant>
      <vt:variant>
        <vt:lpwstr/>
      </vt:variant>
      <vt:variant>
        <vt:lpwstr>_Toc315174514</vt:lpwstr>
      </vt:variant>
      <vt:variant>
        <vt:i4>1179700</vt:i4>
      </vt:variant>
      <vt:variant>
        <vt:i4>356</vt:i4>
      </vt:variant>
      <vt:variant>
        <vt:i4>0</vt:i4>
      </vt:variant>
      <vt:variant>
        <vt:i4>5</vt:i4>
      </vt:variant>
      <vt:variant>
        <vt:lpwstr/>
      </vt:variant>
      <vt:variant>
        <vt:lpwstr>_Toc315174513</vt:lpwstr>
      </vt:variant>
      <vt:variant>
        <vt:i4>1179700</vt:i4>
      </vt:variant>
      <vt:variant>
        <vt:i4>350</vt:i4>
      </vt:variant>
      <vt:variant>
        <vt:i4>0</vt:i4>
      </vt:variant>
      <vt:variant>
        <vt:i4>5</vt:i4>
      </vt:variant>
      <vt:variant>
        <vt:lpwstr/>
      </vt:variant>
      <vt:variant>
        <vt:lpwstr>_Toc315174512</vt:lpwstr>
      </vt:variant>
      <vt:variant>
        <vt:i4>1179700</vt:i4>
      </vt:variant>
      <vt:variant>
        <vt:i4>344</vt:i4>
      </vt:variant>
      <vt:variant>
        <vt:i4>0</vt:i4>
      </vt:variant>
      <vt:variant>
        <vt:i4>5</vt:i4>
      </vt:variant>
      <vt:variant>
        <vt:lpwstr/>
      </vt:variant>
      <vt:variant>
        <vt:lpwstr>_Toc315174511</vt:lpwstr>
      </vt:variant>
      <vt:variant>
        <vt:i4>1179700</vt:i4>
      </vt:variant>
      <vt:variant>
        <vt:i4>338</vt:i4>
      </vt:variant>
      <vt:variant>
        <vt:i4>0</vt:i4>
      </vt:variant>
      <vt:variant>
        <vt:i4>5</vt:i4>
      </vt:variant>
      <vt:variant>
        <vt:lpwstr/>
      </vt:variant>
      <vt:variant>
        <vt:lpwstr>_Toc315174510</vt:lpwstr>
      </vt:variant>
      <vt:variant>
        <vt:i4>1245236</vt:i4>
      </vt:variant>
      <vt:variant>
        <vt:i4>332</vt:i4>
      </vt:variant>
      <vt:variant>
        <vt:i4>0</vt:i4>
      </vt:variant>
      <vt:variant>
        <vt:i4>5</vt:i4>
      </vt:variant>
      <vt:variant>
        <vt:lpwstr/>
      </vt:variant>
      <vt:variant>
        <vt:lpwstr>_Toc315174509</vt:lpwstr>
      </vt:variant>
      <vt:variant>
        <vt:i4>1245236</vt:i4>
      </vt:variant>
      <vt:variant>
        <vt:i4>326</vt:i4>
      </vt:variant>
      <vt:variant>
        <vt:i4>0</vt:i4>
      </vt:variant>
      <vt:variant>
        <vt:i4>5</vt:i4>
      </vt:variant>
      <vt:variant>
        <vt:lpwstr/>
      </vt:variant>
      <vt:variant>
        <vt:lpwstr>_Toc315174508</vt:lpwstr>
      </vt:variant>
      <vt:variant>
        <vt:i4>1245236</vt:i4>
      </vt:variant>
      <vt:variant>
        <vt:i4>320</vt:i4>
      </vt:variant>
      <vt:variant>
        <vt:i4>0</vt:i4>
      </vt:variant>
      <vt:variant>
        <vt:i4>5</vt:i4>
      </vt:variant>
      <vt:variant>
        <vt:lpwstr/>
      </vt:variant>
      <vt:variant>
        <vt:lpwstr>_Toc315174507</vt:lpwstr>
      </vt:variant>
      <vt:variant>
        <vt:i4>1245236</vt:i4>
      </vt:variant>
      <vt:variant>
        <vt:i4>314</vt:i4>
      </vt:variant>
      <vt:variant>
        <vt:i4>0</vt:i4>
      </vt:variant>
      <vt:variant>
        <vt:i4>5</vt:i4>
      </vt:variant>
      <vt:variant>
        <vt:lpwstr/>
      </vt:variant>
      <vt:variant>
        <vt:lpwstr>_Toc315174506</vt:lpwstr>
      </vt:variant>
      <vt:variant>
        <vt:i4>1245236</vt:i4>
      </vt:variant>
      <vt:variant>
        <vt:i4>308</vt:i4>
      </vt:variant>
      <vt:variant>
        <vt:i4>0</vt:i4>
      </vt:variant>
      <vt:variant>
        <vt:i4>5</vt:i4>
      </vt:variant>
      <vt:variant>
        <vt:lpwstr/>
      </vt:variant>
      <vt:variant>
        <vt:lpwstr>_Toc315174505</vt:lpwstr>
      </vt:variant>
      <vt:variant>
        <vt:i4>1245236</vt:i4>
      </vt:variant>
      <vt:variant>
        <vt:i4>302</vt:i4>
      </vt:variant>
      <vt:variant>
        <vt:i4>0</vt:i4>
      </vt:variant>
      <vt:variant>
        <vt:i4>5</vt:i4>
      </vt:variant>
      <vt:variant>
        <vt:lpwstr/>
      </vt:variant>
      <vt:variant>
        <vt:lpwstr>_Toc315174504</vt:lpwstr>
      </vt:variant>
      <vt:variant>
        <vt:i4>1245236</vt:i4>
      </vt:variant>
      <vt:variant>
        <vt:i4>296</vt:i4>
      </vt:variant>
      <vt:variant>
        <vt:i4>0</vt:i4>
      </vt:variant>
      <vt:variant>
        <vt:i4>5</vt:i4>
      </vt:variant>
      <vt:variant>
        <vt:lpwstr/>
      </vt:variant>
      <vt:variant>
        <vt:lpwstr>_Toc315174503</vt:lpwstr>
      </vt:variant>
      <vt:variant>
        <vt:i4>1245236</vt:i4>
      </vt:variant>
      <vt:variant>
        <vt:i4>290</vt:i4>
      </vt:variant>
      <vt:variant>
        <vt:i4>0</vt:i4>
      </vt:variant>
      <vt:variant>
        <vt:i4>5</vt:i4>
      </vt:variant>
      <vt:variant>
        <vt:lpwstr/>
      </vt:variant>
      <vt:variant>
        <vt:lpwstr>_Toc315174502</vt:lpwstr>
      </vt:variant>
      <vt:variant>
        <vt:i4>1245236</vt:i4>
      </vt:variant>
      <vt:variant>
        <vt:i4>284</vt:i4>
      </vt:variant>
      <vt:variant>
        <vt:i4>0</vt:i4>
      </vt:variant>
      <vt:variant>
        <vt:i4>5</vt:i4>
      </vt:variant>
      <vt:variant>
        <vt:lpwstr/>
      </vt:variant>
      <vt:variant>
        <vt:lpwstr>_Toc315174501</vt:lpwstr>
      </vt:variant>
      <vt:variant>
        <vt:i4>1245236</vt:i4>
      </vt:variant>
      <vt:variant>
        <vt:i4>278</vt:i4>
      </vt:variant>
      <vt:variant>
        <vt:i4>0</vt:i4>
      </vt:variant>
      <vt:variant>
        <vt:i4>5</vt:i4>
      </vt:variant>
      <vt:variant>
        <vt:lpwstr/>
      </vt:variant>
      <vt:variant>
        <vt:lpwstr>_Toc315174500</vt:lpwstr>
      </vt:variant>
      <vt:variant>
        <vt:i4>1703989</vt:i4>
      </vt:variant>
      <vt:variant>
        <vt:i4>272</vt:i4>
      </vt:variant>
      <vt:variant>
        <vt:i4>0</vt:i4>
      </vt:variant>
      <vt:variant>
        <vt:i4>5</vt:i4>
      </vt:variant>
      <vt:variant>
        <vt:lpwstr/>
      </vt:variant>
      <vt:variant>
        <vt:lpwstr>_Toc315174499</vt:lpwstr>
      </vt:variant>
      <vt:variant>
        <vt:i4>1703989</vt:i4>
      </vt:variant>
      <vt:variant>
        <vt:i4>266</vt:i4>
      </vt:variant>
      <vt:variant>
        <vt:i4>0</vt:i4>
      </vt:variant>
      <vt:variant>
        <vt:i4>5</vt:i4>
      </vt:variant>
      <vt:variant>
        <vt:lpwstr/>
      </vt:variant>
      <vt:variant>
        <vt:lpwstr>_Toc315174498</vt:lpwstr>
      </vt:variant>
      <vt:variant>
        <vt:i4>1703989</vt:i4>
      </vt:variant>
      <vt:variant>
        <vt:i4>260</vt:i4>
      </vt:variant>
      <vt:variant>
        <vt:i4>0</vt:i4>
      </vt:variant>
      <vt:variant>
        <vt:i4>5</vt:i4>
      </vt:variant>
      <vt:variant>
        <vt:lpwstr/>
      </vt:variant>
      <vt:variant>
        <vt:lpwstr>_Toc315174497</vt:lpwstr>
      </vt:variant>
      <vt:variant>
        <vt:i4>1703989</vt:i4>
      </vt:variant>
      <vt:variant>
        <vt:i4>254</vt:i4>
      </vt:variant>
      <vt:variant>
        <vt:i4>0</vt:i4>
      </vt:variant>
      <vt:variant>
        <vt:i4>5</vt:i4>
      </vt:variant>
      <vt:variant>
        <vt:lpwstr/>
      </vt:variant>
      <vt:variant>
        <vt:lpwstr>_Toc315174496</vt:lpwstr>
      </vt:variant>
      <vt:variant>
        <vt:i4>1703989</vt:i4>
      </vt:variant>
      <vt:variant>
        <vt:i4>248</vt:i4>
      </vt:variant>
      <vt:variant>
        <vt:i4>0</vt:i4>
      </vt:variant>
      <vt:variant>
        <vt:i4>5</vt:i4>
      </vt:variant>
      <vt:variant>
        <vt:lpwstr/>
      </vt:variant>
      <vt:variant>
        <vt:lpwstr>_Toc315174495</vt:lpwstr>
      </vt:variant>
      <vt:variant>
        <vt:i4>1703989</vt:i4>
      </vt:variant>
      <vt:variant>
        <vt:i4>242</vt:i4>
      </vt:variant>
      <vt:variant>
        <vt:i4>0</vt:i4>
      </vt:variant>
      <vt:variant>
        <vt:i4>5</vt:i4>
      </vt:variant>
      <vt:variant>
        <vt:lpwstr/>
      </vt:variant>
      <vt:variant>
        <vt:lpwstr>_Toc315174494</vt:lpwstr>
      </vt:variant>
      <vt:variant>
        <vt:i4>1703989</vt:i4>
      </vt:variant>
      <vt:variant>
        <vt:i4>236</vt:i4>
      </vt:variant>
      <vt:variant>
        <vt:i4>0</vt:i4>
      </vt:variant>
      <vt:variant>
        <vt:i4>5</vt:i4>
      </vt:variant>
      <vt:variant>
        <vt:lpwstr/>
      </vt:variant>
      <vt:variant>
        <vt:lpwstr>_Toc315174493</vt:lpwstr>
      </vt:variant>
      <vt:variant>
        <vt:i4>1703989</vt:i4>
      </vt:variant>
      <vt:variant>
        <vt:i4>230</vt:i4>
      </vt:variant>
      <vt:variant>
        <vt:i4>0</vt:i4>
      </vt:variant>
      <vt:variant>
        <vt:i4>5</vt:i4>
      </vt:variant>
      <vt:variant>
        <vt:lpwstr/>
      </vt:variant>
      <vt:variant>
        <vt:lpwstr>_Toc315174492</vt:lpwstr>
      </vt:variant>
      <vt:variant>
        <vt:i4>1703989</vt:i4>
      </vt:variant>
      <vt:variant>
        <vt:i4>224</vt:i4>
      </vt:variant>
      <vt:variant>
        <vt:i4>0</vt:i4>
      </vt:variant>
      <vt:variant>
        <vt:i4>5</vt:i4>
      </vt:variant>
      <vt:variant>
        <vt:lpwstr/>
      </vt:variant>
      <vt:variant>
        <vt:lpwstr>_Toc315174491</vt:lpwstr>
      </vt:variant>
      <vt:variant>
        <vt:i4>1703989</vt:i4>
      </vt:variant>
      <vt:variant>
        <vt:i4>218</vt:i4>
      </vt:variant>
      <vt:variant>
        <vt:i4>0</vt:i4>
      </vt:variant>
      <vt:variant>
        <vt:i4>5</vt:i4>
      </vt:variant>
      <vt:variant>
        <vt:lpwstr/>
      </vt:variant>
      <vt:variant>
        <vt:lpwstr>_Toc315174490</vt:lpwstr>
      </vt:variant>
      <vt:variant>
        <vt:i4>1769525</vt:i4>
      </vt:variant>
      <vt:variant>
        <vt:i4>212</vt:i4>
      </vt:variant>
      <vt:variant>
        <vt:i4>0</vt:i4>
      </vt:variant>
      <vt:variant>
        <vt:i4>5</vt:i4>
      </vt:variant>
      <vt:variant>
        <vt:lpwstr/>
      </vt:variant>
      <vt:variant>
        <vt:lpwstr>_Toc315174489</vt:lpwstr>
      </vt:variant>
      <vt:variant>
        <vt:i4>1769525</vt:i4>
      </vt:variant>
      <vt:variant>
        <vt:i4>206</vt:i4>
      </vt:variant>
      <vt:variant>
        <vt:i4>0</vt:i4>
      </vt:variant>
      <vt:variant>
        <vt:i4>5</vt:i4>
      </vt:variant>
      <vt:variant>
        <vt:lpwstr/>
      </vt:variant>
      <vt:variant>
        <vt:lpwstr>_Toc315174488</vt:lpwstr>
      </vt:variant>
      <vt:variant>
        <vt:i4>1769525</vt:i4>
      </vt:variant>
      <vt:variant>
        <vt:i4>200</vt:i4>
      </vt:variant>
      <vt:variant>
        <vt:i4>0</vt:i4>
      </vt:variant>
      <vt:variant>
        <vt:i4>5</vt:i4>
      </vt:variant>
      <vt:variant>
        <vt:lpwstr/>
      </vt:variant>
      <vt:variant>
        <vt:lpwstr>_Toc315174487</vt:lpwstr>
      </vt:variant>
      <vt:variant>
        <vt:i4>1769525</vt:i4>
      </vt:variant>
      <vt:variant>
        <vt:i4>194</vt:i4>
      </vt:variant>
      <vt:variant>
        <vt:i4>0</vt:i4>
      </vt:variant>
      <vt:variant>
        <vt:i4>5</vt:i4>
      </vt:variant>
      <vt:variant>
        <vt:lpwstr/>
      </vt:variant>
      <vt:variant>
        <vt:lpwstr>_Toc315174486</vt:lpwstr>
      </vt:variant>
      <vt:variant>
        <vt:i4>1769525</vt:i4>
      </vt:variant>
      <vt:variant>
        <vt:i4>188</vt:i4>
      </vt:variant>
      <vt:variant>
        <vt:i4>0</vt:i4>
      </vt:variant>
      <vt:variant>
        <vt:i4>5</vt:i4>
      </vt:variant>
      <vt:variant>
        <vt:lpwstr/>
      </vt:variant>
      <vt:variant>
        <vt:lpwstr>_Toc315174485</vt:lpwstr>
      </vt:variant>
      <vt:variant>
        <vt:i4>1769525</vt:i4>
      </vt:variant>
      <vt:variant>
        <vt:i4>182</vt:i4>
      </vt:variant>
      <vt:variant>
        <vt:i4>0</vt:i4>
      </vt:variant>
      <vt:variant>
        <vt:i4>5</vt:i4>
      </vt:variant>
      <vt:variant>
        <vt:lpwstr/>
      </vt:variant>
      <vt:variant>
        <vt:lpwstr>_Toc315174484</vt:lpwstr>
      </vt:variant>
      <vt:variant>
        <vt:i4>1769525</vt:i4>
      </vt:variant>
      <vt:variant>
        <vt:i4>176</vt:i4>
      </vt:variant>
      <vt:variant>
        <vt:i4>0</vt:i4>
      </vt:variant>
      <vt:variant>
        <vt:i4>5</vt:i4>
      </vt:variant>
      <vt:variant>
        <vt:lpwstr/>
      </vt:variant>
      <vt:variant>
        <vt:lpwstr>_Toc315174483</vt:lpwstr>
      </vt:variant>
      <vt:variant>
        <vt:i4>1769525</vt:i4>
      </vt:variant>
      <vt:variant>
        <vt:i4>170</vt:i4>
      </vt:variant>
      <vt:variant>
        <vt:i4>0</vt:i4>
      </vt:variant>
      <vt:variant>
        <vt:i4>5</vt:i4>
      </vt:variant>
      <vt:variant>
        <vt:lpwstr/>
      </vt:variant>
      <vt:variant>
        <vt:lpwstr>_Toc315174482</vt:lpwstr>
      </vt:variant>
      <vt:variant>
        <vt:i4>1769525</vt:i4>
      </vt:variant>
      <vt:variant>
        <vt:i4>164</vt:i4>
      </vt:variant>
      <vt:variant>
        <vt:i4>0</vt:i4>
      </vt:variant>
      <vt:variant>
        <vt:i4>5</vt:i4>
      </vt:variant>
      <vt:variant>
        <vt:lpwstr/>
      </vt:variant>
      <vt:variant>
        <vt:lpwstr>_Toc315174481</vt:lpwstr>
      </vt:variant>
      <vt:variant>
        <vt:i4>1769525</vt:i4>
      </vt:variant>
      <vt:variant>
        <vt:i4>158</vt:i4>
      </vt:variant>
      <vt:variant>
        <vt:i4>0</vt:i4>
      </vt:variant>
      <vt:variant>
        <vt:i4>5</vt:i4>
      </vt:variant>
      <vt:variant>
        <vt:lpwstr/>
      </vt:variant>
      <vt:variant>
        <vt:lpwstr>_Toc315174480</vt:lpwstr>
      </vt:variant>
      <vt:variant>
        <vt:i4>1310773</vt:i4>
      </vt:variant>
      <vt:variant>
        <vt:i4>152</vt:i4>
      </vt:variant>
      <vt:variant>
        <vt:i4>0</vt:i4>
      </vt:variant>
      <vt:variant>
        <vt:i4>5</vt:i4>
      </vt:variant>
      <vt:variant>
        <vt:lpwstr/>
      </vt:variant>
      <vt:variant>
        <vt:lpwstr>_Toc315174479</vt:lpwstr>
      </vt:variant>
      <vt:variant>
        <vt:i4>1310773</vt:i4>
      </vt:variant>
      <vt:variant>
        <vt:i4>146</vt:i4>
      </vt:variant>
      <vt:variant>
        <vt:i4>0</vt:i4>
      </vt:variant>
      <vt:variant>
        <vt:i4>5</vt:i4>
      </vt:variant>
      <vt:variant>
        <vt:lpwstr/>
      </vt:variant>
      <vt:variant>
        <vt:lpwstr>_Toc315174478</vt:lpwstr>
      </vt:variant>
      <vt:variant>
        <vt:i4>1310773</vt:i4>
      </vt:variant>
      <vt:variant>
        <vt:i4>140</vt:i4>
      </vt:variant>
      <vt:variant>
        <vt:i4>0</vt:i4>
      </vt:variant>
      <vt:variant>
        <vt:i4>5</vt:i4>
      </vt:variant>
      <vt:variant>
        <vt:lpwstr/>
      </vt:variant>
      <vt:variant>
        <vt:lpwstr>_Toc315174477</vt:lpwstr>
      </vt:variant>
      <vt:variant>
        <vt:i4>1310773</vt:i4>
      </vt:variant>
      <vt:variant>
        <vt:i4>134</vt:i4>
      </vt:variant>
      <vt:variant>
        <vt:i4>0</vt:i4>
      </vt:variant>
      <vt:variant>
        <vt:i4>5</vt:i4>
      </vt:variant>
      <vt:variant>
        <vt:lpwstr/>
      </vt:variant>
      <vt:variant>
        <vt:lpwstr>_Toc315174476</vt:lpwstr>
      </vt:variant>
      <vt:variant>
        <vt:i4>1310773</vt:i4>
      </vt:variant>
      <vt:variant>
        <vt:i4>128</vt:i4>
      </vt:variant>
      <vt:variant>
        <vt:i4>0</vt:i4>
      </vt:variant>
      <vt:variant>
        <vt:i4>5</vt:i4>
      </vt:variant>
      <vt:variant>
        <vt:lpwstr/>
      </vt:variant>
      <vt:variant>
        <vt:lpwstr>_Toc315174475</vt:lpwstr>
      </vt:variant>
      <vt:variant>
        <vt:i4>1310773</vt:i4>
      </vt:variant>
      <vt:variant>
        <vt:i4>122</vt:i4>
      </vt:variant>
      <vt:variant>
        <vt:i4>0</vt:i4>
      </vt:variant>
      <vt:variant>
        <vt:i4>5</vt:i4>
      </vt:variant>
      <vt:variant>
        <vt:lpwstr/>
      </vt:variant>
      <vt:variant>
        <vt:lpwstr>_Toc315174474</vt:lpwstr>
      </vt:variant>
      <vt:variant>
        <vt:i4>1310773</vt:i4>
      </vt:variant>
      <vt:variant>
        <vt:i4>116</vt:i4>
      </vt:variant>
      <vt:variant>
        <vt:i4>0</vt:i4>
      </vt:variant>
      <vt:variant>
        <vt:i4>5</vt:i4>
      </vt:variant>
      <vt:variant>
        <vt:lpwstr/>
      </vt:variant>
      <vt:variant>
        <vt:lpwstr>_Toc315174473</vt:lpwstr>
      </vt:variant>
      <vt:variant>
        <vt:i4>1310773</vt:i4>
      </vt:variant>
      <vt:variant>
        <vt:i4>110</vt:i4>
      </vt:variant>
      <vt:variant>
        <vt:i4>0</vt:i4>
      </vt:variant>
      <vt:variant>
        <vt:i4>5</vt:i4>
      </vt:variant>
      <vt:variant>
        <vt:lpwstr/>
      </vt:variant>
      <vt:variant>
        <vt:lpwstr>_Toc315174472</vt:lpwstr>
      </vt:variant>
      <vt:variant>
        <vt:i4>1310773</vt:i4>
      </vt:variant>
      <vt:variant>
        <vt:i4>104</vt:i4>
      </vt:variant>
      <vt:variant>
        <vt:i4>0</vt:i4>
      </vt:variant>
      <vt:variant>
        <vt:i4>5</vt:i4>
      </vt:variant>
      <vt:variant>
        <vt:lpwstr/>
      </vt:variant>
      <vt:variant>
        <vt:lpwstr>_Toc315174471</vt:lpwstr>
      </vt:variant>
      <vt:variant>
        <vt:i4>1310773</vt:i4>
      </vt:variant>
      <vt:variant>
        <vt:i4>98</vt:i4>
      </vt:variant>
      <vt:variant>
        <vt:i4>0</vt:i4>
      </vt:variant>
      <vt:variant>
        <vt:i4>5</vt:i4>
      </vt:variant>
      <vt:variant>
        <vt:lpwstr/>
      </vt:variant>
      <vt:variant>
        <vt:lpwstr>_Toc315174470</vt:lpwstr>
      </vt:variant>
      <vt:variant>
        <vt:i4>1376309</vt:i4>
      </vt:variant>
      <vt:variant>
        <vt:i4>92</vt:i4>
      </vt:variant>
      <vt:variant>
        <vt:i4>0</vt:i4>
      </vt:variant>
      <vt:variant>
        <vt:i4>5</vt:i4>
      </vt:variant>
      <vt:variant>
        <vt:lpwstr/>
      </vt:variant>
      <vt:variant>
        <vt:lpwstr>_Toc315174469</vt:lpwstr>
      </vt:variant>
      <vt:variant>
        <vt:i4>1376309</vt:i4>
      </vt:variant>
      <vt:variant>
        <vt:i4>86</vt:i4>
      </vt:variant>
      <vt:variant>
        <vt:i4>0</vt:i4>
      </vt:variant>
      <vt:variant>
        <vt:i4>5</vt:i4>
      </vt:variant>
      <vt:variant>
        <vt:lpwstr/>
      </vt:variant>
      <vt:variant>
        <vt:lpwstr>_Toc315174468</vt:lpwstr>
      </vt:variant>
      <vt:variant>
        <vt:i4>1376309</vt:i4>
      </vt:variant>
      <vt:variant>
        <vt:i4>80</vt:i4>
      </vt:variant>
      <vt:variant>
        <vt:i4>0</vt:i4>
      </vt:variant>
      <vt:variant>
        <vt:i4>5</vt:i4>
      </vt:variant>
      <vt:variant>
        <vt:lpwstr/>
      </vt:variant>
      <vt:variant>
        <vt:lpwstr>_Toc315174467</vt:lpwstr>
      </vt:variant>
      <vt:variant>
        <vt:i4>1376309</vt:i4>
      </vt:variant>
      <vt:variant>
        <vt:i4>74</vt:i4>
      </vt:variant>
      <vt:variant>
        <vt:i4>0</vt:i4>
      </vt:variant>
      <vt:variant>
        <vt:i4>5</vt:i4>
      </vt:variant>
      <vt:variant>
        <vt:lpwstr/>
      </vt:variant>
      <vt:variant>
        <vt:lpwstr>_Toc315174466</vt:lpwstr>
      </vt:variant>
      <vt:variant>
        <vt:i4>1376309</vt:i4>
      </vt:variant>
      <vt:variant>
        <vt:i4>68</vt:i4>
      </vt:variant>
      <vt:variant>
        <vt:i4>0</vt:i4>
      </vt:variant>
      <vt:variant>
        <vt:i4>5</vt:i4>
      </vt:variant>
      <vt:variant>
        <vt:lpwstr/>
      </vt:variant>
      <vt:variant>
        <vt:lpwstr>_Toc315174465</vt:lpwstr>
      </vt:variant>
      <vt:variant>
        <vt:i4>1376309</vt:i4>
      </vt:variant>
      <vt:variant>
        <vt:i4>62</vt:i4>
      </vt:variant>
      <vt:variant>
        <vt:i4>0</vt:i4>
      </vt:variant>
      <vt:variant>
        <vt:i4>5</vt:i4>
      </vt:variant>
      <vt:variant>
        <vt:lpwstr/>
      </vt:variant>
      <vt:variant>
        <vt:lpwstr>_Toc315174464</vt:lpwstr>
      </vt:variant>
      <vt:variant>
        <vt:i4>1376309</vt:i4>
      </vt:variant>
      <vt:variant>
        <vt:i4>56</vt:i4>
      </vt:variant>
      <vt:variant>
        <vt:i4>0</vt:i4>
      </vt:variant>
      <vt:variant>
        <vt:i4>5</vt:i4>
      </vt:variant>
      <vt:variant>
        <vt:lpwstr/>
      </vt:variant>
      <vt:variant>
        <vt:lpwstr>_Toc315174463</vt:lpwstr>
      </vt:variant>
      <vt:variant>
        <vt:i4>1376309</vt:i4>
      </vt:variant>
      <vt:variant>
        <vt:i4>50</vt:i4>
      </vt:variant>
      <vt:variant>
        <vt:i4>0</vt:i4>
      </vt:variant>
      <vt:variant>
        <vt:i4>5</vt:i4>
      </vt:variant>
      <vt:variant>
        <vt:lpwstr/>
      </vt:variant>
      <vt:variant>
        <vt:lpwstr>_Toc315174462</vt:lpwstr>
      </vt:variant>
      <vt:variant>
        <vt:i4>1376309</vt:i4>
      </vt:variant>
      <vt:variant>
        <vt:i4>44</vt:i4>
      </vt:variant>
      <vt:variant>
        <vt:i4>0</vt:i4>
      </vt:variant>
      <vt:variant>
        <vt:i4>5</vt:i4>
      </vt:variant>
      <vt:variant>
        <vt:lpwstr/>
      </vt:variant>
      <vt:variant>
        <vt:lpwstr>_Toc315174461</vt:lpwstr>
      </vt:variant>
      <vt:variant>
        <vt:i4>1376309</vt:i4>
      </vt:variant>
      <vt:variant>
        <vt:i4>38</vt:i4>
      </vt:variant>
      <vt:variant>
        <vt:i4>0</vt:i4>
      </vt:variant>
      <vt:variant>
        <vt:i4>5</vt:i4>
      </vt:variant>
      <vt:variant>
        <vt:lpwstr/>
      </vt:variant>
      <vt:variant>
        <vt:lpwstr>_Toc315174460</vt:lpwstr>
      </vt:variant>
      <vt:variant>
        <vt:i4>1441845</vt:i4>
      </vt:variant>
      <vt:variant>
        <vt:i4>32</vt:i4>
      </vt:variant>
      <vt:variant>
        <vt:i4>0</vt:i4>
      </vt:variant>
      <vt:variant>
        <vt:i4>5</vt:i4>
      </vt:variant>
      <vt:variant>
        <vt:lpwstr/>
      </vt:variant>
      <vt:variant>
        <vt:lpwstr>_Toc315174459</vt:lpwstr>
      </vt:variant>
      <vt:variant>
        <vt:i4>1441845</vt:i4>
      </vt:variant>
      <vt:variant>
        <vt:i4>26</vt:i4>
      </vt:variant>
      <vt:variant>
        <vt:i4>0</vt:i4>
      </vt:variant>
      <vt:variant>
        <vt:i4>5</vt:i4>
      </vt:variant>
      <vt:variant>
        <vt:lpwstr/>
      </vt:variant>
      <vt:variant>
        <vt:lpwstr>_Toc315174458</vt:lpwstr>
      </vt:variant>
      <vt:variant>
        <vt:i4>1441845</vt:i4>
      </vt:variant>
      <vt:variant>
        <vt:i4>20</vt:i4>
      </vt:variant>
      <vt:variant>
        <vt:i4>0</vt:i4>
      </vt:variant>
      <vt:variant>
        <vt:i4>5</vt:i4>
      </vt:variant>
      <vt:variant>
        <vt:lpwstr/>
      </vt:variant>
      <vt:variant>
        <vt:lpwstr>_Toc315174457</vt:lpwstr>
      </vt:variant>
      <vt:variant>
        <vt:i4>1441845</vt:i4>
      </vt:variant>
      <vt:variant>
        <vt:i4>14</vt:i4>
      </vt:variant>
      <vt:variant>
        <vt:i4>0</vt:i4>
      </vt:variant>
      <vt:variant>
        <vt:i4>5</vt:i4>
      </vt:variant>
      <vt:variant>
        <vt:lpwstr/>
      </vt:variant>
      <vt:variant>
        <vt:lpwstr>_Toc315174456</vt:lpwstr>
      </vt:variant>
      <vt:variant>
        <vt:i4>1441845</vt:i4>
      </vt:variant>
      <vt:variant>
        <vt:i4>8</vt:i4>
      </vt:variant>
      <vt:variant>
        <vt:i4>0</vt:i4>
      </vt:variant>
      <vt:variant>
        <vt:i4>5</vt:i4>
      </vt:variant>
      <vt:variant>
        <vt:lpwstr/>
      </vt:variant>
      <vt:variant>
        <vt:lpwstr>_Toc315174455</vt:lpwstr>
      </vt:variant>
      <vt:variant>
        <vt:i4>1441845</vt:i4>
      </vt:variant>
      <vt:variant>
        <vt:i4>2</vt:i4>
      </vt:variant>
      <vt:variant>
        <vt:i4>0</vt:i4>
      </vt:variant>
      <vt:variant>
        <vt:i4>5</vt:i4>
      </vt:variant>
      <vt:variant>
        <vt:lpwstr/>
      </vt:variant>
      <vt:variant>
        <vt:lpwstr>_Toc315174454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subject/>
  <dc:creator>Mazza Orlando</dc:creator>
  <cp:keywords/>
  <dc:description/>
  <cp:lastModifiedBy>00699631</cp:lastModifiedBy>
  <cp:revision>11</cp:revision>
  <cp:lastPrinted>2015-05-20T07:55:00Z</cp:lastPrinted>
  <dcterms:created xsi:type="dcterms:W3CDTF">2015-01-23T15:39:00Z</dcterms:created>
  <dcterms:modified xsi:type="dcterms:W3CDTF">2015-05-20T07:56:00Z</dcterms:modified>
</cp:coreProperties>
</file>